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10041" w14:textId="77777777" w:rsidR="005B0AF7" w:rsidRDefault="00000000">
      <w:pPr>
        <w:pStyle w:val="Titre"/>
      </w:pPr>
      <w:proofErr w:type="spellStart"/>
      <w:r>
        <w:rPr>
          <w:spacing w:val="-2"/>
          <w:sz w:val="58"/>
        </w:rPr>
        <w:t>Pedagogical</w:t>
      </w:r>
      <w:proofErr w:type="spellEnd"/>
      <w:r>
        <w:rPr>
          <w:spacing w:val="-2"/>
          <w:sz w:val="58"/>
        </w:rPr>
        <w:t xml:space="preserve"> </w:t>
      </w:r>
      <w:r>
        <w:rPr>
          <w:spacing w:val="-9"/>
          <w:sz w:val="58"/>
        </w:rPr>
        <w:t>objectives</w:t>
      </w:r>
    </w:p>
    <w:p w14:paraId="0AB10042" w14:textId="3FA13D3A" w:rsidR="005B0AF7" w:rsidRDefault="00000000" w:rsidP="006E0818">
      <w:pPr>
        <w:pStyle w:val="Titre1"/>
        <w:numPr>
          <w:ilvl w:val="0"/>
          <w:numId w:val="2"/>
        </w:numPr>
        <w:tabs>
          <w:tab w:val="left" w:pos="1220"/>
        </w:tabs>
        <w:spacing w:before="354"/>
        <w:ind w:left="1220"/>
      </w:pPr>
      <w:bookmarkStart w:id="0" w:name="I._Données_générales_:"/>
      <w:bookmarkEnd w:id="0"/>
      <w:r>
        <w:rPr>
          <w:sz w:val="41"/>
        </w:rPr>
        <w:t>General</w:t>
      </w:r>
      <w:r w:rsidR="006E0818">
        <w:rPr>
          <w:sz w:val="41"/>
        </w:rPr>
        <w:t xml:space="preserve"> information</w:t>
      </w:r>
      <w:r w:rsidRPr="006E0818">
        <w:rPr>
          <w:sz w:val="41"/>
        </w:rPr>
        <w:t xml:space="preserve"> </w:t>
      </w:r>
      <w:r w:rsidRPr="006E0818">
        <w:rPr>
          <w:spacing w:val="-10"/>
          <w:sz w:val="41"/>
        </w:rPr>
        <w:t>:</w:t>
      </w:r>
    </w:p>
    <w:p w14:paraId="0AB10043" w14:textId="77777777" w:rsidR="005B0AF7" w:rsidRDefault="00000000">
      <w:pPr>
        <w:spacing w:before="128"/>
        <w:ind w:left="140"/>
        <w:rPr>
          <w:sz w:val="24"/>
        </w:rPr>
      </w:pPr>
      <w:proofErr w:type="gramStart"/>
      <w:r>
        <w:rPr>
          <w:b/>
          <w:sz w:val="24"/>
        </w:rPr>
        <w:t>e</w:t>
      </w:r>
      <w:proofErr w:type="gramEnd"/>
      <w:r>
        <w:rPr>
          <w:b/>
          <w:sz w:val="24"/>
        </w:rPr>
        <w:t xml:space="preserve">-learning </w:t>
      </w:r>
      <w:proofErr w:type="gramStart"/>
      <w:r>
        <w:rPr>
          <w:b/>
          <w:sz w:val="24"/>
        </w:rPr>
        <w:t>module: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Institutional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policy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(PQP)</w:t>
      </w:r>
    </w:p>
    <w:p w14:paraId="0AB10044" w14:textId="77777777" w:rsidR="005B0AF7" w:rsidRDefault="00000000">
      <w:pPr>
        <w:spacing w:before="189"/>
        <w:ind w:left="140"/>
        <w:rPr>
          <w:sz w:val="24"/>
        </w:rPr>
      </w:pPr>
      <w:r>
        <w:rPr>
          <w:b/>
          <w:sz w:val="24"/>
        </w:rPr>
        <w:t xml:space="preserve">Total </w:t>
      </w:r>
      <w:proofErr w:type="gramStart"/>
      <w:r>
        <w:rPr>
          <w:b/>
          <w:sz w:val="24"/>
        </w:rPr>
        <w:t>duration</w:t>
      </w:r>
      <w:r>
        <w:rPr>
          <w:spacing w:val="-4"/>
          <w:sz w:val="24"/>
        </w:rPr>
        <w:t>:</w:t>
      </w:r>
      <w:proofErr w:type="gramEnd"/>
      <w:r>
        <w:rPr>
          <w:spacing w:val="-4"/>
          <w:sz w:val="24"/>
        </w:rPr>
        <w:t xml:space="preserve"> 2h30</w:t>
      </w:r>
    </w:p>
    <w:p w14:paraId="0AB10045" w14:textId="77777777" w:rsidR="005B0AF7" w:rsidRDefault="00000000">
      <w:pPr>
        <w:spacing w:before="194"/>
        <w:ind w:left="140"/>
        <w:rPr>
          <w:sz w:val="24"/>
        </w:rPr>
      </w:pPr>
      <w:r>
        <w:rPr>
          <w:b/>
          <w:sz w:val="24"/>
        </w:rPr>
        <w:t xml:space="preserve">Duration per </w:t>
      </w:r>
      <w:proofErr w:type="gramStart"/>
      <w:r>
        <w:rPr>
          <w:b/>
          <w:sz w:val="24"/>
        </w:rPr>
        <w:t>phase:</w:t>
      </w:r>
      <w:proofErr w:type="gramEnd"/>
      <w:r>
        <w:rPr>
          <w:b/>
          <w:sz w:val="24"/>
        </w:rPr>
        <w:t xml:space="preserve"> </w:t>
      </w:r>
      <w:r>
        <w:rPr>
          <w:sz w:val="24"/>
        </w:rPr>
        <w:t>30 mins (+ /-</w:t>
      </w:r>
      <w:r>
        <w:rPr>
          <w:spacing w:val="-10"/>
          <w:sz w:val="24"/>
        </w:rPr>
        <w:t>)</w:t>
      </w:r>
    </w:p>
    <w:p w14:paraId="0AB10046" w14:textId="77777777" w:rsidR="005B0AF7" w:rsidRDefault="00000000">
      <w:pPr>
        <w:spacing w:before="195"/>
        <w:ind w:left="140"/>
        <w:rPr>
          <w:sz w:val="24"/>
        </w:rPr>
      </w:pPr>
      <w:proofErr w:type="spellStart"/>
      <w:r>
        <w:rPr>
          <w:b/>
          <w:sz w:val="24"/>
        </w:rPr>
        <w:t>Number</w:t>
      </w:r>
      <w:proofErr w:type="spellEnd"/>
      <w:r>
        <w:rPr>
          <w:b/>
          <w:sz w:val="24"/>
        </w:rPr>
        <w:t xml:space="preserve"> of phases</w:t>
      </w:r>
      <w:r>
        <w:rPr>
          <w:sz w:val="24"/>
        </w:rPr>
        <w:t xml:space="preserve">=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cycle=&gt;</w:t>
      </w:r>
      <w:r>
        <w:rPr>
          <w:spacing w:val="-10"/>
          <w:sz w:val="24"/>
        </w:rPr>
        <w:t xml:space="preserve"> 5</w:t>
      </w:r>
    </w:p>
    <w:p w14:paraId="0AB10047" w14:textId="77777777" w:rsidR="005B0AF7" w:rsidRDefault="00000000">
      <w:pPr>
        <w:pStyle w:val="Corpsdetexte"/>
        <w:spacing w:before="189" w:line="268" w:lineRule="auto"/>
        <w:ind w:left="140" w:right="141"/>
        <w:jc w:val="both"/>
      </w:pPr>
      <w:r>
        <w:rPr>
          <w:b/>
        </w:rPr>
        <w:t xml:space="preserve">General </w:t>
      </w:r>
      <w:proofErr w:type="gramStart"/>
      <w:r>
        <w:rPr>
          <w:b/>
        </w:rPr>
        <w:t>objective:</w:t>
      </w:r>
      <w:proofErr w:type="gramEnd"/>
      <w:r>
        <w:rPr>
          <w:b/>
        </w:rPr>
        <w:t xml:space="preserve"> </w:t>
      </w:r>
      <w:proofErr w:type="spellStart"/>
      <w:r>
        <w:t>Contribute</w:t>
      </w:r>
      <w:proofErr w:type="spellEnd"/>
      <w:r>
        <w:t xml:space="preserve"> to </w:t>
      </w:r>
      <w:proofErr w:type="spellStart"/>
      <w:r>
        <w:t>strengthening</w:t>
      </w:r>
      <w:proofErr w:type="spellEnd"/>
      <w:r>
        <w:t xml:space="preserve"> the </w:t>
      </w:r>
      <w:proofErr w:type="spellStart"/>
      <w:r>
        <w:t>understanding</w:t>
      </w:r>
      <w:proofErr w:type="spellEnd"/>
      <w:r>
        <w:t xml:space="preserve"> of </w:t>
      </w:r>
      <w:proofErr w:type="spellStart"/>
      <w:r>
        <w:t>employees</w:t>
      </w:r>
      <w:proofErr w:type="spellEnd"/>
      <w:r>
        <w:t xml:space="preserve"> in the Field Project Management and MEAL-IM business </w:t>
      </w:r>
      <w:proofErr w:type="spellStart"/>
      <w:r>
        <w:t>lines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HI's</w:t>
      </w:r>
      <w:proofErr w:type="spellEnd"/>
      <w:r>
        <w:t xml:space="preserve"> </w:t>
      </w:r>
      <w:proofErr w:type="spellStart"/>
      <w:r>
        <w:t>institutional</w:t>
      </w:r>
      <w:proofErr w:type="spellEnd"/>
      <w:r>
        <w:t xml:space="preserve"> Project </w:t>
      </w:r>
      <w:proofErr w:type="spellStart"/>
      <w:r>
        <w:t>Quality</w:t>
      </w:r>
      <w:proofErr w:type="spellEnd"/>
      <w:r>
        <w:t xml:space="preserve"> Policy (PQP), in </w:t>
      </w:r>
      <w:proofErr w:type="spellStart"/>
      <w:r>
        <w:t>order</w:t>
      </w:r>
      <w:proofErr w:type="spellEnd"/>
      <w:r>
        <w:t xml:space="preserve"> to encourage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of </w:t>
      </w:r>
      <w:proofErr w:type="spellStart"/>
      <w:r>
        <w:t>quality</w:t>
      </w:r>
      <w:proofErr w:type="spellEnd"/>
      <w:r>
        <w:t xml:space="preserve"> in </w:t>
      </w:r>
      <w:proofErr w:type="spellStart"/>
      <w:r>
        <w:rPr>
          <w:spacing w:val="-2"/>
        </w:rPr>
        <w:t>projects</w:t>
      </w:r>
      <w:proofErr w:type="spellEnd"/>
      <w:r>
        <w:rPr>
          <w:spacing w:val="-2"/>
        </w:rPr>
        <w:t>.</w:t>
      </w:r>
    </w:p>
    <w:p w14:paraId="0AB10048" w14:textId="77777777" w:rsidR="005B0AF7" w:rsidRDefault="00000000">
      <w:pPr>
        <w:pStyle w:val="Paragraphedeliste"/>
        <w:numPr>
          <w:ilvl w:val="1"/>
          <w:numId w:val="2"/>
        </w:numPr>
        <w:tabs>
          <w:tab w:val="left" w:pos="861"/>
        </w:tabs>
        <w:spacing w:before="175" w:line="261" w:lineRule="auto"/>
        <w:ind w:right="144"/>
        <w:jc w:val="both"/>
        <w:rPr>
          <w:sz w:val="24"/>
        </w:rPr>
      </w:pPr>
      <w:proofErr w:type="spellStart"/>
      <w:r>
        <w:rPr>
          <w:b/>
          <w:sz w:val="24"/>
        </w:rPr>
        <w:t>Specific</w:t>
      </w:r>
      <w:proofErr w:type="spellEnd"/>
      <w:r>
        <w:rPr>
          <w:b/>
          <w:sz w:val="24"/>
        </w:rPr>
        <w:t xml:space="preserve"> objective </w:t>
      </w:r>
      <w:proofErr w:type="gramStart"/>
      <w:r>
        <w:rPr>
          <w:b/>
          <w:sz w:val="24"/>
        </w:rPr>
        <w:t>1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Deepen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operational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understanding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in HI </w:t>
      </w:r>
      <w:proofErr w:type="spellStart"/>
      <w:r>
        <w:rPr>
          <w:sz w:val="24"/>
        </w:rPr>
        <w:t>projects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focusing</w:t>
      </w:r>
      <w:proofErr w:type="spellEnd"/>
      <w:r>
        <w:rPr>
          <w:sz w:val="24"/>
        </w:rPr>
        <w:t xml:space="preserve"> on the </w:t>
      </w:r>
      <w:proofErr w:type="spellStart"/>
      <w:r>
        <w:rPr>
          <w:sz w:val="24"/>
        </w:rPr>
        <w:t>concrete</w:t>
      </w:r>
      <w:proofErr w:type="spellEnd"/>
      <w:r>
        <w:rPr>
          <w:sz w:val="24"/>
        </w:rPr>
        <w:t xml:space="preserve"> application of the </w:t>
      </w:r>
      <w:proofErr w:type="spellStart"/>
      <w:r>
        <w:rPr>
          <w:sz w:val="24"/>
        </w:rPr>
        <w:t>fundamental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principles</w:t>
      </w:r>
      <w:proofErr w:type="spellEnd"/>
      <w:r>
        <w:rPr>
          <w:sz w:val="24"/>
        </w:rPr>
        <w:t xml:space="preserve"> of PQP, the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reference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framework</w:t>
      </w:r>
      <w:proofErr w:type="spellEnd"/>
      <w:r>
        <w:rPr>
          <w:sz w:val="24"/>
        </w:rPr>
        <w:t xml:space="preserve"> and the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cycle, as </w:t>
      </w:r>
      <w:proofErr w:type="spellStart"/>
      <w:r>
        <w:rPr>
          <w:sz w:val="24"/>
        </w:rPr>
        <w:t>well</w:t>
      </w:r>
      <w:proofErr w:type="spellEnd"/>
      <w:r>
        <w:rPr>
          <w:sz w:val="24"/>
        </w:rPr>
        <w:t xml:space="preserve"> as on the </w:t>
      </w:r>
      <w:proofErr w:type="spellStart"/>
      <w:r>
        <w:rPr>
          <w:sz w:val="24"/>
        </w:rPr>
        <w:t>integration</w:t>
      </w:r>
      <w:proofErr w:type="spellEnd"/>
      <w:r>
        <w:rPr>
          <w:sz w:val="24"/>
        </w:rPr>
        <w:t xml:space="preserve"> of key </w:t>
      </w:r>
      <w:proofErr w:type="spellStart"/>
      <w:r>
        <w:rPr>
          <w:sz w:val="24"/>
        </w:rPr>
        <w:t>commitments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planning, </w:t>
      </w:r>
      <w:proofErr w:type="spellStart"/>
      <w:r>
        <w:rPr>
          <w:sz w:val="24"/>
        </w:rPr>
        <w:t>implementation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evaluation</w:t>
      </w:r>
      <w:proofErr w:type="spellEnd"/>
      <w:r>
        <w:rPr>
          <w:sz w:val="24"/>
        </w:rPr>
        <w:t>.</w:t>
      </w:r>
    </w:p>
    <w:p w14:paraId="0AB10049" w14:textId="77777777" w:rsidR="005B0AF7" w:rsidRDefault="00000000">
      <w:pPr>
        <w:pStyle w:val="Paragraphedeliste"/>
        <w:numPr>
          <w:ilvl w:val="1"/>
          <w:numId w:val="2"/>
        </w:numPr>
        <w:tabs>
          <w:tab w:val="left" w:pos="861"/>
        </w:tabs>
        <w:spacing w:before="28" w:line="254" w:lineRule="auto"/>
        <w:ind w:right="140"/>
        <w:jc w:val="both"/>
        <w:rPr>
          <w:sz w:val="24"/>
        </w:rPr>
      </w:pPr>
      <w:proofErr w:type="spellStart"/>
      <w:r>
        <w:rPr>
          <w:b/>
          <w:sz w:val="24"/>
        </w:rPr>
        <w:t>Specific</w:t>
      </w:r>
      <w:proofErr w:type="spellEnd"/>
      <w:r>
        <w:rPr>
          <w:b/>
          <w:sz w:val="24"/>
        </w:rPr>
        <w:t xml:space="preserve"> objective </w:t>
      </w:r>
      <w:proofErr w:type="gramStart"/>
      <w:r>
        <w:rPr>
          <w:b/>
          <w:sz w:val="24"/>
        </w:rPr>
        <w:t>2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Understand</w:t>
      </w:r>
      <w:proofErr w:type="spellEnd"/>
      <w:r>
        <w:rPr>
          <w:sz w:val="24"/>
        </w:rPr>
        <w:t xml:space="preserve"> the cross-</w:t>
      </w:r>
      <w:proofErr w:type="spellStart"/>
      <w:r>
        <w:rPr>
          <w:sz w:val="24"/>
        </w:rPr>
        <w:t>cutting</w:t>
      </w:r>
      <w:proofErr w:type="spellEnd"/>
      <w:r>
        <w:rPr>
          <w:sz w:val="24"/>
        </w:rPr>
        <w:t xml:space="preserve"> components of PQP (monitoring, </w:t>
      </w:r>
      <w:proofErr w:type="spellStart"/>
      <w:r>
        <w:rPr>
          <w:sz w:val="24"/>
        </w:rPr>
        <w:t>evaluation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accountability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learning</w:t>
      </w:r>
      <w:proofErr w:type="spellEnd"/>
      <w:r>
        <w:rPr>
          <w:sz w:val="24"/>
        </w:rPr>
        <w:t xml:space="preserve">) and how </w:t>
      </w:r>
      <w:proofErr w:type="spellStart"/>
      <w:r>
        <w:rPr>
          <w:sz w:val="24"/>
        </w:rPr>
        <w:t>they</w:t>
      </w:r>
      <w:proofErr w:type="spellEnd"/>
      <w:r>
        <w:rPr>
          <w:sz w:val="24"/>
        </w:rPr>
        <w:t xml:space="preserve"> relate to </w:t>
      </w:r>
      <w:proofErr w:type="spellStart"/>
      <w:r>
        <w:rPr>
          <w:sz w:val="24"/>
        </w:rPr>
        <w:t>projects</w:t>
      </w:r>
      <w:proofErr w:type="spellEnd"/>
      <w:r>
        <w:rPr>
          <w:sz w:val="24"/>
        </w:rPr>
        <w:t>.</w:t>
      </w:r>
    </w:p>
    <w:p w14:paraId="0AB1004A" w14:textId="77777777" w:rsidR="005B0AF7" w:rsidRDefault="00000000">
      <w:pPr>
        <w:pStyle w:val="Paragraphedeliste"/>
        <w:numPr>
          <w:ilvl w:val="1"/>
          <w:numId w:val="2"/>
        </w:numPr>
        <w:tabs>
          <w:tab w:val="left" w:pos="861"/>
        </w:tabs>
        <w:spacing w:before="37" w:line="259" w:lineRule="auto"/>
        <w:ind w:right="149"/>
        <w:jc w:val="both"/>
        <w:rPr>
          <w:sz w:val="24"/>
        </w:rPr>
      </w:pPr>
      <w:proofErr w:type="spellStart"/>
      <w:r>
        <w:rPr>
          <w:b/>
          <w:sz w:val="24"/>
        </w:rPr>
        <w:t>Specific</w:t>
      </w:r>
      <w:proofErr w:type="spellEnd"/>
      <w:r>
        <w:rPr>
          <w:b/>
          <w:sz w:val="24"/>
        </w:rPr>
        <w:t xml:space="preserve"> objective </w:t>
      </w:r>
      <w:proofErr w:type="gramStart"/>
      <w:r>
        <w:rPr>
          <w:b/>
          <w:sz w:val="24"/>
        </w:rPr>
        <w:t>3: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Identify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independently</w:t>
      </w:r>
      <w:proofErr w:type="spellEnd"/>
      <w:r>
        <w:rPr>
          <w:sz w:val="24"/>
        </w:rPr>
        <w:t xml:space="preserve"> use the </w:t>
      </w:r>
      <w:proofErr w:type="spellStart"/>
      <w:r>
        <w:rPr>
          <w:sz w:val="24"/>
        </w:rPr>
        <w:t>tools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resources</w:t>
      </w:r>
      <w:proofErr w:type="spellEnd"/>
      <w:r>
        <w:rPr>
          <w:sz w:val="24"/>
        </w:rPr>
        <w:t xml:space="preserve"> made </w:t>
      </w:r>
      <w:proofErr w:type="spellStart"/>
      <w:r>
        <w:rPr>
          <w:sz w:val="24"/>
        </w:rPr>
        <w:t>available</w:t>
      </w:r>
      <w:proofErr w:type="spellEnd"/>
      <w:r>
        <w:rPr>
          <w:sz w:val="24"/>
        </w:rPr>
        <w:t xml:space="preserve"> by HI (Toolbox), to plan, </w:t>
      </w:r>
      <w:proofErr w:type="spellStart"/>
      <w:r>
        <w:rPr>
          <w:sz w:val="24"/>
        </w:rPr>
        <w:t>implement</w:t>
      </w:r>
      <w:proofErr w:type="spellEnd"/>
      <w:r>
        <w:rPr>
          <w:sz w:val="24"/>
        </w:rPr>
        <w:t xml:space="preserve"> and monitor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projects</w:t>
      </w:r>
      <w:proofErr w:type="spellEnd"/>
      <w:r>
        <w:rPr>
          <w:sz w:val="24"/>
        </w:rPr>
        <w:t>.</w:t>
      </w:r>
    </w:p>
    <w:p w14:paraId="0AB1004B" w14:textId="77777777" w:rsidR="005B0AF7" w:rsidRDefault="005B0AF7">
      <w:pPr>
        <w:pStyle w:val="Corpsdetexte"/>
        <w:spacing w:before="95"/>
      </w:pPr>
    </w:p>
    <w:p w14:paraId="0AB1004C" w14:textId="77777777" w:rsidR="005B0AF7" w:rsidRDefault="00000000">
      <w:pPr>
        <w:pStyle w:val="Titre1"/>
        <w:numPr>
          <w:ilvl w:val="0"/>
          <w:numId w:val="2"/>
        </w:numPr>
        <w:tabs>
          <w:tab w:val="left" w:pos="1220"/>
        </w:tabs>
        <w:ind w:left="1220"/>
      </w:pPr>
      <w:bookmarkStart w:id="1" w:name="II._Objectifs_par_phase_:"/>
      <w:bookmarkEnd w:id="1"/>
      <w:r>
        <w:rPr>
          <w:sz w:val="41"/>
        </w:rPr>
        <w:t xml:space="preserve">Objectives by phase </w:t>
      </w:r>
      <w:r>
        <w:rPr>
          <w:spacing w:val="-10"/>
          <w:sz w:val="41"/>
        </w:rPr>
        <w:t>:</w:t>
      </w:r>
    </w:p>
    <w:p w14:paraId="0AB1004D" w14:textId="5D3104C5" w:rsidR="005B0AF7" w:rsidRDefault="006E0818">
      <w:pPr>
        <w:pStyle w:val="Titre2"/>
        <w:numPr>
          <w:ilvl w:val="0"/>
          <w:numId w:val="1"/>
        </w:numPr>
        <w:tabs>
          <w:tab w:val="left" w:pos="499"/>
        </w:tabs>
        <w:spacing w:before="199"/>
        <w:ind w:left="499" w:hanging="359"/>
        <w:jc w:val="left"/>
      </w:pPr>
      <w:bookmarkStart w:id="2" w:name="A._Phase_de_diagnostic"/>
      <w:bookmarkEnd w:id="2"/>
      <w:r>
        <w:rPr>
          <w:spacing w:val="-2"/>
          <w:sz w:val="33"/>
        </w:rPr>
        <w:t xml:space="preserve"> Initial </w:t>
      </w:r>
      <w:proofErr w:type="spellStart"/>
      <w:r>
        <w:rPr>
          <w:spacing w:val="-2"/>
          <w:sz w:val="33"/>
        </w:rPr>
        <w:t>d</w:t>
      </w:r>
      <w:r w:rsidR="00000000">
        <w:rPr>
          <w:spacing w:val="-2"/>
          <w:sz w:val="33"/>
        </w:rPr>
        <w:t>iagnosis</w:t>
      </w:r>
      <w:proofErr w:type="spellEnd"/>
      <w:r w:rsidR="00000000">
        <w:rPr>
          <w:spacing w:val="-2"/>
          <w:sz w:val="33"/>
        </w:rPr>
        <w:t xml:space="preserve"> </w:t>
      </w:r>
      <w:r w:rsidR="00000000">
        <w:rPr>
          <w:sz w:val="33"/>
        </w:rPr>
        <w:t>phase</w:t>
      </w:r>
    </w:p>
    <w:p w14:paraId="0AB10050" w14:textId="70BC095E" w:rsidR="005B0AF7" w:rsidRDefault="00000000" w:rsidP="006E0818">
      <w:pPr>
        <w:pStyle w:val="Corpsdetexte"/>
        <w:spacing w:before="335" w:line="230" w:lineRule="auto"/>
        <w:ind w:left="140" w:right="148"/>
        <w:jc w:val="both"/>
      </w:pPr>
      <w:r>
        <w:rPr>
          <w:b/>
        </w:rPr>
        <w:t xml:space="preserve">Objective </w:t>
      </w:r>
      <w:proofErr w:type="gramStart"/>
      <w:r>
        <w:rPr>
          <w:b/>
        </w:rPr>
        <w:t>1:</w:t>
      </w:r>
      <w:proofErr w:type="gramEnd"/>
      <w:r>
        <w:rPr>
          <w:b/>
        </w:rPr>
        <w:t xml:space="preserve"> </w:t>
      </w:r>
      <w:proofErr w:type="spellStart"/>
      <w:r>
        <w:t>Explain</w:t>
      </w:r>
      <w:proofErr w:type="spellEnd"/>
      <w:r>
        <w:t xml:space="preserve"> the </w:t>
      </w:r>
      <w:proofErr w:type="spellStart"/>
      <w:r>
        <w:t>aims</w:t>
      </w:r>
      <w:proofErr w:type="spellEnd"/>
      <w:r>
        <w:t xml:space="preserve"> and </w:t>
      </w:r>
      <w:proofErr w:type="gramStart"/>
      <w:r>
        <w:t>challenges</w:t>
      </w:r>
      <w:proofErr w:type="gramEnd"/>
      <w:r>
        <w:t xml:space="preserve"> of the diagnostic phase in </w:t>
      </w:r>
      <w:proofErr w:type="spellStart"/>
      <w:r>
        <w:t>order</w:t>
      </w:r>
      <w:proofErr w:type="spellEnd"/>
      <w:r>
        <w:t xml:space="preserve"> to </w:t>
      </w:r>
      <w:proofErr w:type="spellStart"/>
      <w:r>
        <w:t>assess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relevance and guide </w:t>
      </w:r>
      <w:proofErr w:type="spellStart"/>
      <w:r>
        <w:t>its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>.</w:t>
      </w:r>
    </w:p>
    <w:p w14:paraId="0252ED5A" w14:textId="77777777" w:rsidR="006E0818" w:rsidRDefault="006E0818" w:rsidP="006E0818">
      <w:pPr>
        <w:pStyle w:val="Corpsdetexte"/>
        <w:spacing w:before="335" w:line="230" w:lineRule="auto"/>
        <w:ind w:left="140" w:right="148"/>
        <w:jc w:val="both"/>
      </w:pPr>
    </w:p>
    <w:p w14:paraId="0AB10051" w14:textId="77777777" w:rsidR="005B0AF7" w:rsidRDefault="00000000">
      <w:pPr>
        <w:pStyle w:val="Titre3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52" w14:textId="77777777" w:rsidR="005B0AF7" w:rsidRDefault="005B0AF7">
      <w:pPr>
        <w:pStyle w:val="Corpsdetexte"/>
        <w:spacing w:before="19"/>
        <w:rPr>
          <w:b/>
        </w:rPr>
      </w:pPr>
    </w:p>
    <w:p w14:paraId="0AB10053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line="256" w:lineRule="auto"/>
        <w:ind w:right="148"/>
        <w:rPr>
          <w:rFonts w:ascii="Calibri" w:hAnsi="Calibri"/>
          <w:sz w:val="24"/>
        </w:rPr>
      </w:pPr>
      <w:r>
        <w:rPr>
          <w:b/>
          <w:sz w:val="24"/>
        </w:rPr>
        <w:t xml:space="preserve">List </w:t>
      </w:r>
      <w:r>
        <w:rPr>
          <w:sz w:val="24"/>
        </w:rPr>
        <w:t xml:space="preserve">the main stages in a </w:t>
      </w:r>
      <w:proofErr w:type="spellStart"/>
      <w:proofErr w:type="gramStart"/>
      <w:r>
        <w:rPr>
          <w:sz w:val="24"/>
        </w:rPr>
        <w:t>diagnosis</w:t>
      </w:r>
      <w:proofErr w:type="spellEnd"/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decision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preparation</w:t>
      </w:r>
      <w:proofErr w:type="spellEnd"/>
      <w:r>
        <w:rPr>
          <w:sz w:val="24"/>
        </w:rPr>
        <w:t xml:space="preserve">, collection, </w:t>
      </w:r>
      <w:proofErr w:type="spellStart"/>
      <w:r>
        <w:rPr>
          <w:sz w:val="24"/>
        </w:rPr>
        <w:t>analysis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formalization</w:t>
      </w:r>
      <w:proofErr w:type="spellEnd"/>
      <w:r>
        <w:rPr>
          <w:sz w:val="24"/>
        </w:rPr>
        <w:t xml:space="preserve"> and validation.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54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7" w:line="256" w:lineRule="auto"/>
        <w:ind w:right="14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ethical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security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safeguarding</w:t>
      </w:r>
      <w:proofErr w:type="spellEnd"/>
      <w:r>
        <w:rPr>
          <w:sz w:val="24"/>
        </w:rPr>
        <w:t xml:space="preserve"> issues and the </w:t>
      </w:r>
      <w:proofErr w:type="spellStart"/>
      <w:r>
        <w:rPr>
          <w:sz w:val="24"/>
        </w:rPr>
        <w:t>risks</w:t>
      </w:r>
      <w:proofErr w:type="spellEnd"/>
      <w:r>
        <w:rPr>
          <w:sz w:val="24"/>
        </w:rPr>
        <w:t xml:space="preserve"> for </w:t>
      </w:r>
      <w:proofErr w:type="spellStart"/>
      <w:r>
        <w:rPr>
          <w:sz w:val="24"/>
        </w:rPr>
        <w:t>communities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55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6" w:line="256" w:lineRule="auto"/>
        <w:ind w:right="146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conditions for diagnostic </w:t>
      </w:r>
      <w:proofErr w:type="spellStart"/>
      <w:proofErr w:type="gramStart"/>
      <w:r>
        <w:rPr>
          <w:sz w:val="24"/>
        </w:rPr>
        <w:t>feasibility</w:t>
      </w:r>
      <w:proofErr w:type="spellEnd"/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access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resources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financing</w:t>
      </w:r>
      <w:proofErr w:type="spellEnd"/>
      <w:r>
        <w:rPr>
          <w:sz w:val="24"/>
        </w:rPr>
        <w:t xml:space="preserve">, coordination.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56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1" w:line="256" w:lineRule="auto"/>
        <w:ind w:right="148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why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community</w:t>
      </w:r>
      <w:proofErr w:type="spellEnd"/>
      <w:r>
        <w:rPr>
          <w:sz w:val="24"/>
        </w:rPr>
        <w:t xml:space="preserve"> and stakeholder participation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essential right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diagnosis</w:t>
      </w:r>
      <w:proofErr w:type="spellEnd"/>
      <w:r>
        <w:rPr>
          <w:sz w:val="24"/>
        </w:rPr>
        <w:t xml:space="preserve"> phase.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57" w14:textId="77777777" w:rsidR="005B0AF7" w:rsidRDefault="005B0AF7">
      <w:pPr>
        <w:pStyle w:val="Paragraphedeliste"/>
        <w:spacing w:line="256" w:lineRule="auto"/>
        <w:rPr>
          <w:rFonts w:ascii="Calibri" w:hAnsi="Calibri"/>
          <w:sz w:val="24"/>
        </w:rPr>
        <w:sectPr w:rsidR="005B0AF7">
          <w:type w:val="continuous"/>
          <w:pgSz w:w="11910" w:h="16840"/>
          <w:pgMar w:top="1340" w:right="1275" w:bottom="280" w:left="1275" w:header="708" w:footer="708" w:gutter="0"/>
          <w:cols w:space="708"/>
        </w:sectPr>
      </w:pPr>
    </w:p>
    <w:p w14:paraId="0AB10058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92" w:line="256" w:lineRule="auto"/>
        <w:ind w:right="151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lastRenderedPageBreak/>
        <w:t>Recognize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factors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taken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account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when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assessing</w:t>
      </w:r>
      <w:proofErr w:type="spellEnd"/>
      <w:r>
        <w:rPr>
          <w:sz w:val="24"/>
        </w:rPr>
        <w:t xml:space="preserve"> the relevance </w:t>
      </w:r>
      <w:r>
        <w:rPr>
          <w:spacing w:val="40"/>
          <w:sz w:val="24"/>
        </w:rPr>
        <w:t xml:space="preserve">of </w:t>
      </w:r>
      <w:r>
        <w:rPr>
          <w:sz w:val="24"/>
        </w:rPr>
        <w:t xml:space="preserve">a </w:t>
      </w:r>
      <w:proofErr w:type="spellStart"/>
      <w:r>
        <w:rPr>
          <w:sz w:val="24"/>
        </w:rPr>
        <w:t>diagnosis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HI's</w:t>
      </w:r>
      <w:proofErr w:type="spellEnd"/>
      <w:r>
        <w:rPr>
          <w:sz w:val="24"/>
        </w:rPr>
        <w:t xml:space="preserve"> mandate and </w:t>
      </w:r>
      <w:proofErr w:type="spellStart"/>
      <w:r>
        <w:rPr>
          <w:sz w:val="24"/>
        </w:rPr>
        <w:t>strategy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59" w14:textId="77777777" w:rsidR="005B0AF7" w:rsidRDefault="005B0AF7">
      <w:pPr>
        <w:pStyle w:val="Corpsdetexte"/>
        <w:rPr>
          <w:i/>
        </w:rPr>
      </w:pPr>
    </w:p>
    <w:p w14:paraId="0AB1005A" w14:textId="77777777" w:rsidR="005B0AF7" w:rsidRDefault="005B0AF7">
      <w:pPr>
        <w:pStyle w:val="Corpsdetexte"/>
        <w:rPr>
          <w:i/>
        </w:rPr>
      </w:pPr>
    </w:p>
    <w:p w14:paraId="0AB1005B" w14:textId="77777777" w:rsidR="005B0AF7" w:rsidRDefault="005B0AF7">
      <w:pPr>
        <w:pStyle w:val="Corpsdetexte"/>
        <w:spacing w:before="13"/>
        <w:rPr>
          <w:i/>
        </w:rPr>
      </w:pPr>
    </w:p>
    <w:p w14:paraId="0AB1005E" w14:textId="54966E9C" w:rsidR="005B0AF7" w:rsidRDefault="00000000" w:rsidP="006E0818">
      <w:pPr>
        <w:pStyle w:val="Corpsdetexte"/>
        <w:spacing w:line="242" w:lineRule="auto"/>
        <w:ind w:left="140" w:right="149"/>
        <w:jc w:val="both"/>
        <w:rPr>
          <w:rFonts w:ascii="Calibri" w:hAnsi="Calibri"/>
          <w:i/>
        </w:rPr>
      </w:pPr>
      <w:r>
        <w:rPr>
          <w:rFonts w:ascii="Calibri" w:hAnsi="Calibri"/>
          <w:b/>
          <w:w w:val="105"/>
        </w:rPr>
        <w:t xml:space="preserve">Objective </w:t>
      </w:r>
      <w:proofErr w:type="gramStart"/>
      <w:r>
        <w:rPr>
          <w:rFonts w:ascii="Calibri" w:hAnsi="Calibri"/>
          <w:b/>
          <w:w w:val="105"/>
        </w:rPr>
        <w:t>2:</w:t>
      </w:r>
      <w:proofErr w:type="gramEnd"/>
      <w:r>
        <w:rPr>
          <w:rFonts w:ascii="Calibri" w:hAnsi="Calibri"/>
          <w:b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Explain</w:t>
      </w:r>
      <w:proofErr w:type="spellEnd"/>
      <w:r>
        <w:rPr>
          <w:rFonts w:ascii="Calibri" w:hAnsi="Calibri"/>
          <w:w w:val="105"/>
        </w:rPr>
        <w:t xml:space="preserve"> how to </w:t>
      </w:r>
      <w:proofErr w:type="spellStart"/>
      <w:r>
        <w:rPr>
          <w:rFonts w:ascii="Calibri" w:hAnsi="Calibri"/>
          <w:w w:val="105"/>
        </w:rPr>
        <w:t>choose</w:t>
      </w:r>
      <w:proofErr w:type="spellEnd"/>
      <w:r>
        <w:rPr>
          <w:rFonts w:ascii="Calibri" w:hAnsi="Calibri"/>
          <w:w w:val="105"/>
        </w:rPr>
        <w:t xml:space="preserve"> and </w:t>
      </w:r>
      <w:proofErr w:type="spellStart"/>
      <w:r>
        <w:rPr>
          <w:rFonts w:ascii="Calibri" w:hAnsi="Calibri"/>
          <w:w w:val="105"/>
        </w:rPr>
        <w:t>mobilize</w:t>
      </w:r>
      <w:proofErr w:type="spellEnd"/>
      <w:r>
        <w:rPr>
          <w:rFonts w:ascii="Calibri" w:hAnsi="Calibri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analysis</w:t>
      </w:r>
      <w:proofErr w:type="spellEnd"/>
      <w:r>
        <w:rPr>
          <w:rFonts w:ascii="Calibri" w:hAnsi="Calibri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tools</w:t>
      </w:r>
      <w:proofErr w:type="spellEnd"/>
      <w:r>
        <w:rPr>
          <w:rFonts w:ascii="Calibri" w:hAnsi="Calibri"/>
          <w:w w:val="105"/>
        </w:rPr>
        <w:t xml:space="preserve">, </w:t>
      </w:r>
      <w:proofErr w:type="spellStart"/>
      <w:r>
        <w:rPr>
          <w:rFonts w:ascii="Calibri" w:hAnsi="Calibri"/>
          <w:w w:val="105"/>
        </w:rPr>
        <w:t>resources</w:t>
      </w:r>
      <w:proofErr w:type="spellEnd"/>
      <w:r>
        <w:rPr>
          <w:rFonts w:ascii="Calibri" w:hAnsi="Calibri"/>
          <w:w w:val="105"/>
        </w:rPr>
        <w:t xml:space="preserve"> and </w:t>
      </w:r>
      <w:proofErr w:type="spellStart"/>
      <w:r>
        <w:rPr>
          <w:rFonts w:ascii="Calibri" w:hAnsi="Calibri"/>
          <w:w w:val="105"/>
        </w:rPr>
        <w:t>methods</w:t>
      </w:r>
      <w:proofErr w:type="spellEnd"/>
      <w:r>
        <w:rPr>
          <w:rFonts w:ascii="Calibri" w:hAnsi="Calibri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adapted</w:t>
      </w:r>
      <w:proofErr w:type="spellEnd"/>
      <w:r>
        <w:rPr>
          <w:rFonts w:ascii="Calibri" w:hAnsi="Calibri"/>
          <w:w w:val="105"/>
        </w:rPr>
        <w:t xml:space="preserve"> to the </w:t>
      </w:r>
      <w:proofErr w:type="spellStart"/>
      <w:r>
        <w:rPr>
          <w:rFonts w:ascii="Calibri" w:hAnsi="Calibri"/>
          <w:w w:val="105"/>
        </w:rPr>
        <w:t>context</w:t>
      </w:r>
      <w:proofErr w:type="spellEnd"/>
      <w:r>
        <w:rPr>
          <w:rFonts w:ascii="Calibri" w:hAnsi="Calibri"/>
          <w:w w:val="105"/>
        </w:rPr>
        <w:t xml:space="preserve"> and </w:t>
      </w:r>
      <w:proofErr w:type="gramStart"/>
      <w:r>
        <w:rPr>
          <w:rFonts w:ascii="Calibri" w:hAnsi="Calibri"/>
          <w:w w:val="105"/>
        </w:rPr>
        <w:t>challenges</w:t>
      </w:r>
      <w:proofErr w:type="gramEnd"/>
      <w:r>
        <w:rPr>
          <w:rFonts w:ascii="Calibri" w:hAnsi="Calibri"/>
          <w:w w:val="105"/>
        </w:rPr>
        <w:t xml:space="preserve"> of the intervention. </w:t>
      </w:r>
      <w:r>
        <w:rPr>
          <w:rFonts w:ascii="Calibri" w:hAnsi="Calibri"/>
          <w:i/>
          <w:w w:val="105"/>
        </w:rPr>
        <w:t xml:space="preserve">(To </w:t>
      </w:r>
      <w:proofErr w:type="spellStart"/>
      <w:r>
        <w:rPr>
          <w:rFonts w:ascii="Calibri" w:hAnsi="Calibri"/>
          <w:i/>
          <w:w w:val="105"/>
        </w:rPr>
        <w:t>understand</w:t>
      </w:r>
      <w:proofErr w:type="spellEnd"/>
      <w:r>
        <w:rPr>
          <w:rFonts w:ascii="Calibri" w:hAnsi="Calibri"/>
          <w:i/>
          <w:w w:val="105"/>
        </w:rPr>
        <w:t>)</w:t>
      </w:r>
    </w:p>
    <w:p w14:paraId="6201713A" w14:textId="77777777" w:rsidR="006E0818" w:rsidRPr="006E0818" w:rsidRDefault="006E0818" w:rsidP="006E0818">
      <w:pPr>
        <w:pStyle w:val="Corpsdetexte"/>
        <w:spacing w:line="242" w:lineRule="auto"/>
        <w:ind w:left="140" w:right="149"/>
        <w:jc w:val="both"/>
        <w:rPr>
          <w:rFonts w:ascii="Calibri" w:hAnsi="Calibri"/>
          <w:i/>
        </w:rPr>
      </w:pPr>
    </w:p>
    <w:p w14:paraId="0AB1005F" w14:textId="77777777" w:rsidR="005B0AF7" w:rsidRDefault="00000000">
      <w:pPr>
        <w:pStyle w:val="Titre3"/>
        <w:jc w:val="both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60" w14:textId="77777777" w:rsidR="005B0AF7" w:rsidRDefault="005B0AF7">
      <w:pPr>
        <w:pStyle w:val="Corpsdetexte"/>
        <w:spacing w:before="18"/>
        <w:rPr>
          <w:b/>
        </w:rPr>
      </w:pPr>
    </w:p>
    <w:p w14:paraId="0AB10061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line="256" w:lineRule="auto"/>
        <w:ind w:right="149"/>
        <w:rPr>
          <w:rFonts w:ascii="Calibri" w:hAnsi="Calibri"/>
          <w:sz w:val="24"/>
        </w:rPr>
      </w:pPr>
      <w:r>
        <w:rPr>
          <w:b/>
          <w:sz w:val="24"/>
        </w:rPr>
        <w:t xml:space="preserve">List </w:t>
      </w:r>
      <w:proofErr w:type="spellStart"/>
      <w:r>
        <w:rPr>
          <w:sz w:val="24"/>
        </w:rPr>
        <w:t>commonly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used</w:t>
      </w:r>
      <w:proofErr w:type="spellEnd"/>
      <w:r>
        <w:rPr>
          <w:sz w:val="24"/>
        </w:rPr>
        <w:t xml:space="preserve"> data collection and </w:t>
      </w:r>
      <w:proofErr w:type="spellStart"/>
      <w:r>
        <w:rPr>
          <w:sz w:val="24"/>
        </w:rPr>
        <w:t>analysis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tools</w:t>
      </w:r>
      <w:proofErr w:type="spellEnd"/>
      <w:r>
        <w:rPr>
          <w:sz w:val="24"/>
        </w:rPr>
        <w:t xml:space="preserve"> (questionnaires, interview guides, matrices, </w:t>
      </w:r>
      <w:proofErr w:type="spellStart"/>
      <w:r>
        <w:rPr>
          <w:sz w:val="24"/>
        </w:rPr>
        <w:t>sector-specific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tools</w:t>
      </w:r>
      <w:proofErr w:type="spellEnd"/>
      <w:r>
        <w:rPr>
          <w:sz w:val="24"/>
        </w:rPr>
        <w:t xml:space="preserve">).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62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2" w:line="256" w:lineRule="auto"/>
        <w:ind w:right="148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steps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involved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preparing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conducting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primary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secondary</w:t>
      </w:r>
      <w:proofErr w:type="spellEnd"/>
      <w:r>
        <w:rPr>
          <w:sz w:val="24"/>
        </w:rPr>
        <w:t xml:space="preserve"> data collection.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63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6" w:line="256" w:lineRule="auto"/>
        <w:ind w:right="148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key </w:t>
      </w:r>
      <w:proofErr w:type="spellStart"/>
      <w:r>
        <w:rPr>
          <w:sz w:val="24"/>
        </w:rPr>
        <w:t>elements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analyzed</w:t>
      </w:r>
      <w:proofErr w:type="spellEnd"/>
      <w:r>
        <w:rPr>
          <w:sz w:val="24"/>
        </w:rPr>
        <w:t xml:space="preserve"> in a </w:t>
      </w:r>
      <w:proofErr w:type="spellStart"/>
      <w:proofErr w:type="gramStart"/>
      <w:r>
        <w:rPr>
          <w:sz w:val="24"/>
        </w:rPr>
        <w:t>diagnosis</w:t>
      </w:r>
      <w:proofErr w:type="spellEnd"/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needs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context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risks</w:t>
      </w:r>
      <w:proofErr w:type="spellEnd"/>
      <w:r>
        <w:rPr>
          <w:sz w:val="24"/>
        </w:rPr>
        <w:t xml:space="preserve">, stakeholders.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64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6" w:line="256" w:lineRule="auto"/>
        <w:ind w:right="142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Recognize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structure </w:t>
      </w:r>
      <w:r>
        <w:rPr>
          <w:spacing w:val="68"/>
          <w:sz w:val="24"/>
        </w:rPr>
        <w:t xml:space="preserve">of </w:t>
      </w:r>
      <w:r>
        <w:rPr>
          <w:sz w:val="24"/>
        </w:rPr>
        <w:t xml:space="preserve">a diagnostic report and the </w:t>
      </w:r>
      <w:proofErr w:type="spellStart"/>
      <w:r>
        <w:rPr>
          <w:sz w:val="24"/>
        </w:rPr>
        <w:t>criteria</w:t>
      </w:r>
      <w:proofErr w:type="spellEnd"/>
      <w:r>
        <w:rPr>
          <w:sz w:val="24"/>
        </w:rPr>
        <w:t xml:space="preserve"> for a good </w:t>
      </w:r>
      <w:proofErr w:type="spellStart"/>
      <w:r>
        <w:rPr>
          <w:sz w:val="24"/>
        </w:rPr>
        <w:t>recommendation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65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32"/>
        <w:ind w:left="860"/>
        <w:rPr>
          <w:rFonts w:ascii="Calibri" w:hAnsi="Calibri"/>
          <w:sz w:val="24"/>
        </w:rPr>
      </w:pPr>
      <w:proofErr w:type="spellStart"/>
      <w:r>
        <w:rPr>
          <w:b/>
          <w:spacing w:val="-2"/>
          <w:sz w:val="24"/>
        </w:rPr>
        <w:t>Explain</w:t>
      </w:r>
      <w:proofErr w:type="spellEnd"/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 xml:space="preserve">the importance of checking </w:t>
      </w:r>
      <w:proofErr w:type="spellStart"/>
      <w:r>
        <w:rPr>
          <w:spacing w:val="-2"/>
          <w:sz w:val="24"/>
        </w:rPr>
        <w:t>consistency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between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diagnosis</w:t>
      </w:r>
      <w:proofErr w:type="spellEnd"/>
      <w:r>
        <w:rPr>
          <w:spacing w:val="-2"/>
          <w:sz w:val="24"/>
        </w:rPr>
        <w:t xml:space="preserve"> and design phase.</w:t>
      </w:r>
    </w:p>
    <w:p w14:paraId="0AB10066" w14:textId="77777777" w:rsidR="005B0AF7" w:rsidRDefault="00000000">
      <w:pPr>
        <w:spacing w:before="22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67" w14:textId="77777777" w:rsidR="005B0AF7" w:rsidRDefault="00000000">
      <w:pPr>
        <w:pStyle w:val="Titre2"/>
        <w:numPr>
          <w:ilvl w:val="0"/>
          <w:numId w:val="1"/>
        </w:numPr>
        <w:tabs>
          <w:tab w:val="left" w:pos="499"/>
        </w:tabs>
        <w:spacing w:before="264"/>
        <w:ind w:left="499" w:hanging="359"/>
        <w:jc w:val="left"/>
      </w:pPr>
      <w:bookmarkStart w:id="3" w:name="B._Phase_de_conception"/>
      <w:bookmarkEnd w:id="3"/>
      <w:r>
        <w:rPr>
          <w:spacing w:val="-2"/>
          <w:sz w:val="33"/>
        </w:rPr>
        <w:t xml:space="preserve">Design </w:t>
      </w:r>
      <w:r>
        <w:rPr>
          <w:sz w:val="33"/>
        </w:rPr>
        <w:t>phase</w:t>
      </w:r>
    </w:p>
    <w:p w14:paraId="0AB10068" w14:textId="77777777" w:rsidR="005B0AF7" w:rsidRDefault="00000000">
      <w:pPr>
        <w:pStyle w:val="Corpsdetexte"/>
        <w:spacing w:before="292" w:line="268" w:lineRule="auto"/>
        <w:ind w:left="140" w:right="149"/>
        <w:jc w:val="both"/>
        <w:rPr>
          <w:i/>
        </w:rPr>
      </w:pPr>
      <w:r>
        <w:rPr>
          <w:b/>
        </w:rPr>
        <w:t xml:space="preserve">Objective </w:t>
      </w:r>
      <w:proofErr w:type="gramStart"/>
      <w:r>
        <w:rPr>
          <w:b/>
        </w:rPr>
        <w:t>1:</w:t>
      </w:r>
      <w:proofErr w:type="gramEnd"/>
      <w:r>
        <w:rPr>
          <w:b/>
        </w:rPr>
        <w:t xml:space="preserve"> </w:t>
      </w:r>
      <w:proofErr w:type="spellStart"/>
      <w:r>
        <w:t>Explain</w:t>
      </w:r>
      <w:proofErr w:type="spellEnd"/>
      <w:r>
        <w:t xml:space="preserve"> the </w:t>
      </w:r>
      <w:proofErr w:type="spellStart"/>
      <w:r>
        <w:t>purposes</w:t>
      </w:r>
      <w:proofErr w:type="spellEnd"/>
      <w:r>
        <w:t xml:space="preserve"> of the </w:t>
      </w:r>
      <w:proofErr w:type="spellStart"/>
      <w:r>
        <w:t>project</w:t>
      </w:r>
      <w:proofErr w:type="spellEnd"/>
      <w:r>
        <w:t xml:space="preserve"> design phase and </w:t>
      </w:r>
      <w:proofErr w:type="spellStart"/>
      <w:r>
        <w:t>analyze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links </w:t>
      </w:r>
      <w:proofErr w:type="spellStart"/>
      <w:r>
        <w:t>with</w:t>
      </w:r>
      <w:proofErr w:type="spellEnd"/>
      <w:r>
        <w:t xml:space="preserve"> partnership, consortium and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mobilization</w:t>
      </w:r>
      <w:proofErr w:type="spellEnd"/>
      <w:r>
        <w:t xml:space="preserve"> </w:t>
      </w:r>
      <w:proofErr w:type="spellStart"/>
      <w:r>
        <w:t>dynamics</w:t>
      </w:r>
      <w:proofErr w:type="spellEnd"/>
      <w:r>
        <w:t xml:space="preserve">, </w:t>
      </w:r>
      <w:proofErr w:type="spellStart"/>
      <w:r>
        <w:t>integrating</w:t>
      </w:r>
      <w:proofErr w:type="spellEnd"/>
      <w:r>
        <w:t xml:space="preserve"> </w:t>
      </w:r>
      <w:proofErr w:type="spellStart"/>
      <w:r>
        <w:t>HI's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frameworks</w:t>
      </w:r>
      <w:proofErr w:type="spellEnd"/>
      <w:r>
        <w:t xml:space="preserve"> and </w:t>
      </w:r>
      <w:proofErr w:type="spellStart"/>
      <w:r>
        <w:t>donor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. </w:t>
      </w:r>
      <w:r>
        <w:rPr>
          <w:i/>
        </w:rPr>
        <w:t xml:space="preserve">(To </w:t>
      </w:r>
      <w:proofErr w:type="spellStart"/>
      <w:r>
        <w:rPr>
          <w:i/>
        </w:rPr>
        <w:t>understand</w:t>
      </w:r>
      <w:proofErr w:type="spellEnd"/>
      <w:r>
        <w:rPr>
          <w:i/>
        </w:rPr>
        <w:t>)</w:t>
      </w:r>
    </w:p>
    <w:p w14:paraId="0AB10069" w14:textId="77777777" w:rsidR="005B0AF7" w:rsidRDefault="00000000">
      <w:pPr>
        <w:pStyle w:val="Titre3"/>
        <w:spacing w:before="238"/>
        <w:jc w:val="both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6A" w14:textId="77777777" w:rsidR="005B0AF7" w:rsidRDefault="005B0AF7">
      <w:pPr>
        <w:pStyle w:val="Corpsdetexte"/>
        <w:spacing w:before="13"/>
        <w:rPr>
          <w:b/>
        </w:rPr>
      </w:pPr>
    </w:p>
    <w:p w14:paraId="0AB1006B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1" w:line="281" w:lineRule="exact"/>
        <w:ind w:left="86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different</w:t>
      </w:r>
      <w:proofErr w:type="spellEnd"/>
      <w:r>
        <w:rPr>
          <w:sz w:val="24"/>
        </w:rPr>
        <w:t xml:space="preserve"> stages of the design phase and </w:t>
      </w:r>
      <w:proofErr w:type="spellStart"/>
      <w:r>
        <w:rPr>
          <w:sz w:val="24"/>
        </w:rPr>
        <w:t>their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importance.</w:t>
      </w:r>
    </w:p>
    <w:p w14:paraId="0AB1006C" w14:textId="77777777" w:rsidR="005B0AF7" w:rsidRDefault="00000000">
      <w:pPr>
        <w:spacing w:line="264" w:lineRule="exact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6D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2" w:line="220" w:lineRule="auto"/>
        <w:ind w:right="152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how design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linked</w:t>
      </w:r>
      <w:proofErr w:type="spellEnd"/>
      <w:r>
        <w:rPr>
          <w:sz w:val="24"/>
        </w:rPr>
        <w:t xml:space="preserve"> to partnership </w:t>
      </w:r>
      <w:proofErr w:type="spellStart"/>
      <w:r>
        <w:rPr>
          <w:sz w:val="24"/>
        </w:rPr>
        <w:t>dynamics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funding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opportunities</w:t>
      </w:r>
      <w:proofErr w:type="spellEnd"/>
      <w:r>
        <w:rPr>
          <w:sz w:val="24"/>
        </w:rPr>
        <w:t xml:space="preserve"> and CRM coordination.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6E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14"/>
        <w:ind w:left="860"/>
        <w:rPr>
          <w:rFonts w:ascii="Calibri" w:hAnsi="Calibri"/>
          <w:sz w:val="24"/>
        </w:rPr>
      </w:pPr>
      <w:proofErr w:type="spellStart"/>
      <w:r>
        <w:rPr>
          <w:rFonts w:ascii="Calibri" w:hAnsi="Calibri"/>
          <w:w w:val="105"/>
          <w:sz w:val="24"/>
        </w:rPr>
        <w:t>Define</w:t>
      </w:r>
      <w:proofErr w:type="spellEnd"/>
      <w:r>
        <w:rPr>
          <w:rFonts w:ascii="Calibri" w:hAnsi="Calibri"/>
          <w:w w:val="105"/>
          <w:sz w:val="24"/>
        </w:rPr>
        <w:t xml:space="preserve"> GO/NO GO </w:t>
      </w:r>
      <w:proofErr w:type="spellStart"/>
      <w:r>
        <w:rPr>
          <w:rFonts w:ascii="Calibri" w:hAnsi="Calibri"/>
          <w:w w:val="105"/>
          <w:sz w:val="24"/>
        </w:rPr>
        <w:t>decision</w:t>
      </w:r>
      <w:proofErr w:type="spellEnd"/>
      <w:r>
        <w:rPr>
          <w:rFonts w:ascii="Calibri" w:hAnsi="Calibri"/>
          <w:w w:val="105"/>
          <w:sz w:val="24"/>
        </w:rPr>
        <w:t xml:space="preserve"> </w:t>
      </w:r>
      <w:proofErr w:type="spellStart"/>
      <w:r>
        <w:rPr>
          <w:rFonts w:ascii="Calibri" w:hAnsi="Calibri"/>
          <w:w w:val="105"/>
          <w:sz w:val="24"/>
        </w:rPr>
        <w:t>criteria</w:t>
      </w:r>
      <w:proofErr w:type="spellEnd"/>
      <w:r>
        <w:rPr>
          <w:rFonts w:ascii="Calibri" w:hAnsi="Calibri"/>
          <w:w w:val="105"/>
          <w:sz w:val="24"/>
        </w:rPr>
        <w:t xml:space="preserve"> and </w:t>
      </w:r>
      <w:proofErr w:type="spellStart"/>
      <w:r>
        <w:rPr>
          <w:rFonts w:ascii="Calibri" w:hAnsi="Calibri"/>
          <w:w w:val="105"/>
          <w:sz w:val="24"/>
        </w:rPr>
        <w:t>their</w:t>
      </w:r>
      <w:proofErr w:type="spellEnd"/>
      <w:r>
        <w:rPr>
          <w:rFonts w:ascii="Calibri" w:hAnsi="Calibri"/>
          <w:w w:val="105"/>
          <w:sz w:val="24"/>
        </w:rPr>
        <w:t xml:space="preserve"> impact on the </w:t>
      </w:r>
      <w:proofErr w:type="spellStart"/>
      <w:r>
        <w:rPr>
          <w:rFonts w:ascii="Calibri" w:hAnsi="Calibri"/>
          <w:w w:val="105"/>
          <w:sz w:val="24"/>
        </w:rPr>
        <w:t>project</w:t>
      </w:r>
      <w:proofErr w:type="spellEnd"/>
      <w:r>
        <w:rPr>
          <w:rFonts w:ascii="Calibri" w:hAnsi="Calibri"/>
          <w:w w:val="105"/>
          <w:sz w:val="24"/>
        </w:rPr>
        <w:t xml:space="preserve">. </w:t>
      </w:r>
      <w:r>
        <w:rPr>
          <w:rFonts w:ascii="Calibri" w:hAnsi="Calibri"/>
          <w:i/>
          <w:spacing w:val="-2"/>
          <w:w w:val="105"/>
          <w:sz w:val="24"/>
        </w:rPr>
        <w:t>(</w:t>
      </w:r>
      <w:proofErr w:type="spellStart"/>
      <w:r>
        <w:rPr>
          <w:i/>
          <w:spacing w:val="-2"/>
          <w:w w:val="105"/>
          <w:sz w:val="24"/>
        </w:rPr>
        <w:t>Memorize</w:t>
      </w:r>
      <w:proofErr w:type="spellEnd"/>
      <w:r>
        <w:rPr>
          <w:rFonts w:ascii="Calibri" w:hAnsi="Calibri"/>
          <w:i/>
          <w:spacing w:val="-2"/>
          <w:w w:val="105"/>
          <w:sz w:val="24"/>
        </w:rPr>
        <w:t>)</w:t>
      </w:r>
    </w:p>
    <w:p w14:paraId="0AB1006F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5" w:line="220" w:lineRule="auto"/>
        <w:ind w:right="14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Understand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issues of </w:t>
      </w:r>
      <w:proofErr w:type="spellStart"/>
      <w:r>
        <w:rPr>
          <w:sz w:val="24"/>
        </w:rPr>
        <w:t>ethics</w:t>
      </w:r>
      <w:proofErr w:type="spellEnd"/>
      <w:r>
        <w:rPr>
          <w:sz w:val="24"/>
        </w:rPr>
        <w:t xml:space="preserve">, inclusion, participation and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in the design phase.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70" w14:textId="77777777" w:rsidR="005B0AF7" w:rsidRDefault="005B0AF7">
      <w:pPr>
        <w:pStyle w:val="Corpsdetexte"/>
        <w:rPr>
          <w:i/>
        </w:rPr>
      </w:pPr>
    </w:p>
    <w:p w14:paraId="0AB10071" w14:textId="77777777" w:rsidR="005B0AF7" w:rsidRDefault="005B0AF7">
      <w:pPr>
        <w:pStyle w:val="Corpsdetexte"/>
        <w:spacing w:before="272"/>
        <w:rPr>
          <w:i/>
        </w:rPr>
      </w:pPr>
    </w:p>
    <w:p w14:paraId="0AB10072" w14:textId="77777777" w:rsidR="005B0AF7" w:rsidRDefault="00000000">
      <w:pPr>
        <w:pStyle w:val="Corpsdetexte"/>
        <w:ind w:left="140" w:right="143"/>
        <w:jc w:val="both"/>
        <w:rPr>
          <w:i/>
        </w:rPr>
      </w:pPr>
      <w:r>
        <w:rPr>
          <w:rFonts w:ascii="Calibri" w:hAnsi="Calibri"/>
          <w:b/>
          <w:w w:val="105"/>
        </w:rPr>
        <w:t xml:space="preserve">Objective </w:t>
      </w:r>
      <w:proofErr w:type="gramStart"/>
      <w:r>
        <w:rPr>
          <w:rFonts w:ascii="Calibri" w:hAnsi="Calibri"/>
          <w:b/>
          <w:w w:val="105"/>
        </w:rPr>
        <w:t>2:</w:t>
      </w:r>
      <w:proofErr w:type="gramEnd"/>
      <w:r>
        <w:rPr>
          <w:rFonts w:ascii="Calibri" w:hAnsi="Calibri"/>
          <w:b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Explain</w:t>
      </w:r>
      <w:proofErr w:type="spellEnd"/>
      <w:r>
        <w:rPr>
          <w:rFonts w:ascii="Calibri" w:hAnsi="Calibri"/>
          <w:w w:val="105"/>
        </w:rPr>
        <w:t xml:space="preserve"> how to </w:t>
      </w:r>
      <w:proofErr w:type="spellStart"/>
      <w:r>
        <w:rPr>
          <w:rFonts w:ascii="Calibri" w:hAnsi="Calibri"/>
          <w:w w:val="105"/>
        </w:rPr>
        <w:t>identify</w:t>
      </w:r>
      <w:proofErr w:type="spellEnd"/>
      <w:r>
        <w:rPr>
          <w:rFonts w:ascii="Calibri" w:hAnsi="Calibri"/>
          <w:w w:val="105"/>
        </w:rPr>
        <w:t xml:space="preserve"> and </w:t>
      </w:r>
      <w:proofErr w:type="spellStart"/>
      <w:r>
        <w:rPr>
          <w:rFonts w:ascii="Calibri" w:hAnsi="Calibri"/>
          <w:w w:val="105"/>
        </w:rPr>
        <w:t>mobilize</w:t>
      </w:r>
      <w:proofErr w:type="spellEnd"/>
      <w:r>
        <w:rPr>
          <w:rFonts w:ascii="Calibri" w:hAnsi="Calibri"/>
          <w:w w:val="105"/>
        </w:rPr>
        <w:t xml:space="preserve"> key </w:t>
      </w:r>
      <w:proofErr w:type="spellStart"/>
      <w:r>
        <w:rPr>
          <w:rFonts w:ascii="Calibri" w:hAnsi="Calibri"/>
          <w:w w:val="105"/>
        </w:rPr>
        <w:t>tools</w:t>
      </w:r>
      <w:proofErr w:type="spellEnd"/>
      <w:r>
        <w:rPr>
          <w:rFonts w:ascii="Calibri" w:hAnsi="Calibri"/>
          <w:w w:val="105"/>
        </w:rPr>
        <w:t xml:space="preserve">, </w:t>
      </w:r>
      <w:proofErr w:type="spellStart"/>
      <w:r>
        <w:rPr>
          <w:rFonts w:ascii="Calibri" w:hAnsi="Calibri"/>
          <w:w w:val="105"/>
        </w:rPr>
        <w:t>decision-making</w:t>
      </w:r>
      <w:proofErr w:type="spellEnd"/>
      <w:r>
        <w:rPr>
          <w:rFonts w:ascii="Calibri" w:hAnsi="Calibri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processes</w:t>
      </w:r>
      <w:proofErr w:type="spellEnd"/>
      <w:r>
        <w:rPr>
          <w:rFonts w:ascii="Calibri" w:hAnsi="Calibri"/>
          <w:w w:val="105"/>
        </w:rPr>
        <w:t xml:space="preserve"> and </w:t>
      </w:r>
      <w:proofErr w:type="spellStart"/>
      <w:r>
        <w:rPr>
          <w:rFonts w:ascii="Calibri" w:hAnsi="Calibri"/>
          <w:w w:val="105"/>
        </w:rPr>
        <w:t>resources</w:t>
      </w:r>
      <w:proofErr w:type="spellEnd"/>
      <w:r>
        <w:rPr>
          <w:rFonts w:ascii="Calibri" w:hAnsi="Calibri"/>
          <w:w w:val="105"/>
        </w:rPr>
        <w:t xml:space="preserve"> to </w:t>
      </w:r>
      <w:proofErr w:type="spellStart"/>
      <w:r>
        <w:rPr>
          <w:rFonts w:ascii="Calibri" w:hAnsi="Calibri"/>
          <w:w w:val="105"/>
        </w:rPr>
        <w:t>develop</w:t>
      </w:r>
      <w:proofErr w:type="spellEnd"/>
      <w:r>
        <w:rPr>
          <w:rFonts w:ascii="Calibri" w:hAnsi="Calibri"/>
          <w:w w:val="105"/>
        </w:rPr>
        <w:t xml:space="preserve"> a relevant and </w:t>
      </w:r>
      <w:proofErr w:type="spellStart"/>
      <w:r>
        <w:rPr>
          <w:rFonts w:ascii="Calibri" w:hAnsi="Calibri"/>
          <w:w w:val="105"/>
        </w:rPr>
        <w:t>realistic</w:t>
      </w:r>
      <w:proofErr w:type="spellEnd"/>
      <w:r>
        <w:rPr>
          <w:rFonts w:ascii="Calibri" w:hAnsi="Calibri"/>
          <w:w w:val="105"/>
        </w:rPr>
        <w:t xml:space="preserve"> intervention </w:t>
      </w:r>
      <w:proofErr w:type="spellStart"/>
      <w:r>
        <w:rPr>
          <w:rFonts w:ascii="Calibri" w:hAnsi="Calibri"/>
          <w:w w:val="105"/>
        </w:rPr>
        <w:t>strategy</w:t>
      </w:r>
      <w:proofErr w:type="spellEnd"/>
      <w:r>
        <w:rPr>
          <w:rFonts w:ascii="Calibri" w:hAnsi="Calibri"/>
          <w:w w:val="105"/>
        </w:rPr>
        <w:t xml:space="preserve">, </w:t>
      </w:r>
      <w:proofErr w:type="spellStart"/>
      <w:r>
        <w:rPr>
          <w:rFonts w:ascii="Calibri" w:hAnsi="Calibri"/>
          <w:w w:val="105"/>
        </w:rPr>
        <w:t>while</w:t>
      </w:r>
      <w:proofErr w:type="spellEnd"/>
      <w:r>
        <w:rPr>
          <w:rFonts w:ascii="Calibri" w:hAnsi="Calibri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respecting</w:t>
      </w:r>
      <w:proofErr w:type="spellEnd"/>
      <w:r>
        <w:rPr>
          <w:rFonts w:ascii="Calibri" w:hAnsi="Calibri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HI's</w:t>
      </w:r>
      <w:proofErr w:type="spellEnd"/>
      <w:r>
        <w:rPr>
          <w:rFonts w:ascii="Calibri" w:hAnsi="Calibri"/>
          <w:w w:val="105"/>
        </w:rPr>
        <w:t xml:space="preserve"> </w:t>
      </w:r>
      <w:proofErr w:type="spellStart"/>
      <w:r>
        <w:rPr>
          <w:rFonts w:ascii="Calibri" w:hAnsi="Calibri"/>
          <w:w w:val="105"/>
        </w:rPr>
        <w:t>quality</w:t>
      </w:r>
      <w:proofErr w:type="spellEnd"/>
      <w:r>
        <w:rPr>
          <w:rFonts w:ascii="Calibri" w:hAnsi="Calibri"/>
          <w:w w:val="105"/>
        </w:rPr>
        <w:t xml:space="preserve"> standards (PQP), </w:t>
      </w:r>
      <w:proofErr w:type="spellStart"/>
      <w:r>
        <w:rPr>
          <w:rFonts w:ascii="Calibri" w:hAnsi="Calibri"/>
          <w:w w:val="105"/>
        </w:rPr>
        <w:t>donor</w:t>
      </w:r>
      <w:proofErr w:type="spellEnd"/>
      <w:r>
        <w:rPr>
          <w:rFonts w:ascii="Calibri" w:hAnsi="Calibri"/>
          <w:w w:val="105"/>
        </w:rPr>
        <w:t xml:space="preserve"> formats, as </w:t>
      </w:r>
      <w:proofErr w:type="spellStart"/>
      <w:r>
        <w:rPr>
          <w:rFonts w:ascii="Calibri" w:hAnsi="Calibri"/>
          <w:w w:val="105"/>
        </w:rPr>
        <w:t>well</w:t>
      </w:r>
      <w:proofErr w:type="spellEnd"/>
      <w:r>
        <w:rPr>
          <w:rFonts w:ascii="Calibri" w:hAnsi="Calibri"/>
          <w:w w:val="105"/>
        </w:rPr>
        <w:t xml:space="preserve"> as </w:t>
      </w:r>
      <w:proofErr w:type="spellStart"/>
      <w:r>
        <w:rPr>
          <w:rFonts w:ascii="Calibri" w:hAnsi="Calibri"/>
          <w:w w:val="105"/>
        </w:rPr>
        <w:t>internal</w:t>
      </w:r>
      <w:proofErr w:type="spellEnd"/>
      <w:r>
        <w:rPr>
          <w:rFonts w:ascii="Calibri" w:hAnsi="Calibri"/>
          <w:w w:val="105"/>
        </w:rPr>
        <w:t xml:space="preserve"> coordination </w:t>
      </w:r>
      <w:proofErr w:type="spellStart"/>
      <w:r>
        <w:rPr>
          <w:rFonts w:ascii="Calibri" w:hAnsi="Calibri"/>
          <w:w w:val="105"/>
        </w:rPr>
        <w:t>mechanisms</w:t>
      </w:r>
      <w:proofErr w:type="spellEnd"/>
      <w:r>
        <w:rPr>
          <w:rFonts w:ascii="Calibri" w:hAnsi="Calibri"/>
          <w:w w:val="105"/>
        </w:rPr>
        <w:t xml:space="preserve">, </w:t>
      </w:r>
      <w:proofErr w:type="spellStart"/>
      <w:r>
        <w:rPr>
          <w:rFonts w:ascii="Calibri" w:hAnsi="Calibri"/>
          <w:w w:val="105"/>
        </w:rPr>
        <w:t>notably</w:t>
      </w:r>
      <w:proofErr w:type="spellEnd"/>
      <w:r>
        <w:rPr>
          <w:rFonts w:ascii="Calibri" w:hAnsi="Calibri"/>
          <w:w w:val="105"/>
        </w:rPr>
        <w:t xml:space="preserve"> via the CRM and collaboration </w:t>
      </w:r>
      <w:proofErr w:type="spellStart"/>
      <w:r>
        <w:rPr>
          <w:rFonts w:ascii="Calibri" w:hAnsi="Calibri"/>
          <w:spacing w:val="-8"/>
          <w:w w:val="105"/>
        </w:rPr>
        <w:t>with</w:t>
      </w:r>
      <w:proofErr w:type="spellEnd"/>
      <w:r>
        <w:rPr>
          <w:rFonts w:ascii="Calibri" w:hAnsi="Calibri"/>
          <w:spacing w:val="-8"/>
          <w:w w:val="105"/>
        </w:rPr>
        <w:t xml:space="preserve"> </w:t>
      </w:r>
      <w:r>
        <w:rPr>
          <w:rFonts w:ascii="Calibri" w:hAnsi="Calibri"/>
          <w:w w:val="105"/>
        </w:rPr>
        <w:t xml:space="preserve">FI </w:t>
      </w:r>
      <w:proofErr w:type="gramStart"/>
      <w:r>
        <w:rPr>
          <w:rFonts w:ascii="Calibri" w:hAnsi="Calibri"/>
          <w:w w:val="105"/>
        </w:rPr>
        <w:t>teams</w:t>
      </w:r>
      <w:proofErr w:type="gramEnd"/>
      <w:r>
        <w:rPr>
          <w:rFonts w:ascii="Calibri" w:hAnsi="Calibri"/>
          <w:w w:val="105"/>
        </w:rPr>
        <w:t xml:space="preserve">. </w:t>
      </w:r>
      <w:r>
        <w:rPr>
          <w:i/>
          <w:w w:val="105"/>
        </w:rPr>
        <w:t xml:space="preserve">(To </w:t>
      </w:r>
      <w:proofErr w:type="spellStart"/>
      <w:r>
        <w:rPr>
          <w:i/>
          <w:w w:val="105"/>
        </w:rPr>
        <w:t>understand</w:t>
      </w:r>
      <w:proofErr w:type="spellEnd"/>
      <w:r>
        <w:rPr>
          <w:i/>
          <w:w w:val="105"/>
        </w:rPr>
        <w:t>)</w:t>
      </w:r>
    </w:p>
    <w:p w14:paraId="0AB10073" w14:textId="77777777" w:rsidR="005B0AF7" w:rsidRDefault="005B0AF7">
      <w:pPr>
        <w:pStyle w:val="Corpsdetexte"/>
        <w:jc w:val="both"/>
        <w:rPr>
          <w:i/>
        </w:rPr>
        <w:sectPr w:rsidR="005B0AF7">
          <w:pgSz w:w="11910" w:h="16840"/>
          <w:pgMar w:top="1340" w:right="1275" w:bottom="280" w:left="1275" w:header="708" w:footer="708" w:gutter="0"/>
          <w:cols w:space="708"/>
        </w:sectPr>
      </w:pPr>
    </w:p>
    <w:p w14:paraId="0AB10074" w14:textId="77777777" w:rsidR="005B0AF7" w:rsidRDefault="00000000">
      <w:pPr>
        <w:pStyle w:val="Titre3"/>
        <w:spacing w:before="61"/>
      </w:pPr>
      <w:r>
        <w:lastRenderedPageBreak/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75" w14:textId="77777777" w:rsidR="005B0AF7" w:rsidRDefault="005B0AF7">
      <w:pPr>
        <w:pStyle w:val="Corpsdetexte"/>
        <w:spacing w:before="5"/>
        <w:rPr>
          <w:b/>
        </w:rPr>
      </w:pPr>
    </w:p>
    <w:p w14:paraId="0AB10076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line="228" w:lineRule="auto"/>
        <w:ind w:right="145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how to structure </w:t>
      </w:r>
      <w:r>
        <w:rPr>
          <w:spacing w:val="-1"/>
          <w:sz w:val="24"/>
        </w:rPr>
        <w:t xml:space="preserve">an </w:t>
      </w:r>
      <w:r>
        <w:rPr>
          <w:sz w:val="24"/>
        </w:rPr>
        <w:t xml:space="preserve">intervention </w:t>
      </w:r>
      <w:proofErr w:type="spellStart"/>
      <w:r>
        <w:rPr>
          <w:sz w:val="24"/>
        </w:rPr>
        <w:t>logic</w:t>
      </w:r>
      <w:proofErr w:type="spellEnd"/>
      <w:r>
        <w:rPr>
          <w:sz w:val="24"/>
        </w:rPr>
        <w:t xml:space="preserve"> consistent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HI's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theory</w:t>
      </w:r>
      <w:proofErr w:type="spellEnd"/>
      <w:r>
        <w:rPr>
          <w:sz w:val="24"/>
        </w:rPr>
        <w:t xml:space="preserve"> of change and </w:t>
      </w:r>
      <w:proofErr w:type="gramStart"/>
      <w:r>
        <w:rPr>
          <w:sz w:val="24"/>
        </w:rPr>
        <w:t>meeting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internal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criteria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77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line="267" w:lineRule="exact"/>
        <w:ind w:left="860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role</w:t>
      </w:r>
      <w:proofErr w:type="spellEnd"/>
      <w:r>
        <w:rPr>
          <w:sz w:val="24"/>
        </w:rPr>
        <w:t xml:space="preserve"> of MEAL components in the intervention </w:t>
      </w:r>
      <w:proofErr w:type="spellStart"/>
      <w:r>
        <w:rPr>
          <w:spacing w:val="-5"/>
          <w:sz w:val="24"/>
        </w:rPr>
        <w:t>logic</w:t>
      </w:r>
      <w:proofErr w:type="spellEnd"/>
      <w:r>
        <w:rPr>
          <w:sz w:val="24"/>
        </w:rPr>
        <w:t xml:space="preserve">. </w:t>
      </w:r>
      <w:r>
        <w:rPr>
          <w:i/>
          <w:spacing w:val="-2"/>
          <w:sz w:val="24"/>
        </w:rPr>
        <w:t xml:space="preserve">(To 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78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line="268" w:lineRule="exact"/>
        <w:ind w:left="860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Understand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participatory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design </w:t>
      </w:r>
      <w:proofErr w:type="spellStart"/>
      <w:r>
        <w:rPr>
          <w:sz w:val="24"/>
        </w:rPr>
        <w:t>methodology</w:t>
      </w:r>
      <w:proofErr w:type="spellEnd"/>
      <w:r>
        <w:rPr>
          <w:sz w:val="24"/>
        </w:rPr>
        <w:t xml:space="preserve">. </w:t>
      </w:r>
      <w:r>
        <w:rPr>
          <w:i/>
          <w:spacing w:val="-2"/>
          <w:sz w:val="24"/>
        </w:rPr>
        <w:t xml:space="preserve">(To 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79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5" w:line="228" w:lineRule="auto"/>
        <w:ind w:right="152"/>
        <w:rPr>
          <w:rFonts w:ascii="Calibri" w:hAnsi="Calibri"/>
          <w:sz w:val="20"/>
        </w:rPr>
      </w:pPr>
      <w:proofErr w:type="spellStart"/>
      <w:r>
        <w:rPr>
          <w:b/>
          <w:spacing w:val="26"/>
          <w:sz w:val="24"/>
        </w:rPr>
        <w:t>Interpret</w:t>
      </w:r>
      <w:proofErr w:type="spellEnd"/>
      <w:r>
        <w:rPr>
          <w:b/>
          <w:spacing w:val="26"/>
          <w:sz w:val="24"/>
        </w:rPr>
        <w:t xml:space="preserve"> </w:t>
      </w:r>
      <w:proofErr w:type="spellStart"/>
      <w:r>
        <w:rPr>
          <w:sz w:val="24"/>
        </w:rPr>
        <w:t>donor</w:t>
      </w:r>
      <w:proofErr w:type="spellEnd"/>
      <w:r>
        <w:rPr>
          <w:sz w:val="24"/>
        </w:rPr>
        <w:t xml:space="preserve"> and HI </w:t>
      </w:r>
      <w:proofErr w:type="spellStart"/>
      <w:r>
        <w:rPr>
          <w:sz w:val="24"/>
        </w:rPr>
        <w:t>requirements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when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preparing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funding</w:t>
      </w:r>
      <w:proofErr w:type="spellEnd"/>
      <w:r>
        <w:rPr>
          <w:sz w:val="24"/>
        </w:rPr>
        <w:t xml:space="preserve"> application in </w:t>
      </w:r>
      <w:proofErr w:type="spellStart"/>
      <w:r>
        <w:rPr>
          <w:sz w:val="24"/>
        </w:rPr>
        <w:t>conjunction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DFI.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7A" w14:textId="77777777" w:rsidR="005B0AF7" w:rsidRDefault="005B0AF7">
      <w:pPr>
        <w:pStyle w:val="Corpsdetexte"/>
        <w:rPr>
          <w:i/>
        </w:rPr>
      </w:pPr>
    </w:p>
    <w:p w14:paraId="0AB1007B" w14:textId="77777777" w:rsidR="005B0AF7" w:rsidRDefault="005B0AF7">
      <w:pPr>
        <w:pStyle w:val="Corpsdetexte"/>
        <w:spacing w:before="261"/>
        <w:rPr>
          <w:i/>
        </w:rPr>
      </w:pPr>
    </w:p>
    <w:p w14:paraId="0AB1007C" w14:textId="77777777" w:rsidR="005B0AF7" w:rsidRDefault="00000000">
      <w:pPr>
        <w:pStyle w:val="Titre2"/>
        <w:numPr>
          <w:ilvl w:val="0"/>
          <w:numId w:val="1"/>
        </w:numPr>
        <w:tabs>
          <w:tab w:val="left" w:pos="859"/>
        </w:tabs>
        <w:ind w:left="859" w:hanging="359"/>
        <w:jc w:val="left"/>
      </w:pPr>
      <w:r>
        <w:rPr>
          <w:spacing w:val="-2"/>
          <w:sz w:val="33"/>
        </w:rPr>
        <w:t xml:space="preserve">Launch </w:t>
      </w:r>
      <w:r>
        <w:rPr>
          <w:sz w:val="33"/>
        </w:rPr>
        <w:t>phase</w:t>
      </w:r>
    </w:p>
    <w:p w14:paraId="0AB1007D" w14:textId="77777777" w:rsidR="005B0AF7" w:rsidRDefault="00000000">
      <w:pPr>
        <w:pStyle w:val="Corpsdetexte"/>
        <w:spacing w:before="212" w:line="268" w:lineRule="auto"/>
        <w:ind w:left="140" w:right="147"/>
        <w:jc w:val="both"/>
        <w:rPr>
          <w:i/>
        </w:rPr>
      </w:pPr>
      <w:r>
        <w:rPr>
          <w:b/>
        </w:rPr>
        <w:t xml:space="preserve">Objective </w:t>
      </w:r>
      <w:proofErr w:type="gramStart"/>
      <w:r>
        <w:rPr>
          <w:b/>
        </w:rPr>
        <w:t>1:</w:t>
      </w:r>
      <w:proofErr w:type="gramEnd"/>
      <w:r>
        <w:rPr>
          <w:b/>
        </w:rPr>
        <w:t xml:space="preserve"> </w:t>
      </w:r>
      <w:proofErr w:type="spellStart"/>
      <w:r>
        <w:t>Explain</w:t>
      </w:r>
      <w:proofErr w:type="spellEnd"/>
      <w:r>
        <w:t xml:space="preserve"> the </w:t>
      </w:r>
      <w:proofErr w:type="spellStart"/>
      <w:r>
        <w:t>requirements</w:t>
      </w:r>
      <w:proofErr w:type="spellEnd"/>
      <w:r>
        <w:t xml:space="preserve"> and key stages of the </w:t>
      </w:r>
      <w:proofErr w:type="spellStart"/>
      <w:r>
        <w:t>project</w:t>
      </w:r>
      <w:proofErr w:type="spellEnd"/>
      <w:r>
        <w:t xml:space="preserve"> launch phase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HI's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r>
        <w:rPr>
          <w:spacing w:val="-1"/>
        </w:rPr>
        <w:t>standards</w:t>
      </w:r>
      <w:r>
        <w:t xml:space="preserve">, in </w:t>
      </w:r>
      <w:proofErr w:type="spellStart"/>
      <w:r>
        <w:t>order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qualitative, inclusive and participative </w:t>
      </w:r>
      <w:proofErr w:type="spellStart"/>
      <w:r>
        <w:t>implementation</w:t>
      </w:r>
      <w:proofErr w:type="spellEnd"/>
      <w:r>
        <w:t xml:space="preserve">. </w:t>
      </w:r>
      <w:r>
        <w:rPr>
          <w:i/>
        </w:rPr>
        <w:t xml:space="preserve">(To </w:t>
      </w:r>
      <w:proofErr w:type="spellStart"/>
      <w:r>
        <w:rPr>
          <w:i/>
        </w:rPr>
        <w:t>understand</w:t>
      </w:r>
      <w:proofErr w:type="spellEnd"/>
      <w:r>
        <w:rPr>
          <w:i/>
        </w:rPr>
        <w:t>)</w:t>
      </w:r>
    </w:p>
    <w:p w14:paraId="0AB1007E" w14:textId="77777777" w:rsidR="005B0AF7" w:rsidRDefault="00000000">
      <w:pPr>
        <w:pStyle w:val="Titre3"/>
        <w:spacing w:before="158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7F" w14:textId="77777777" w:rsidR="005B0AF7" w:rsidRDefault="005B0AF7">
      <w:pPr>
        <w:pStyle w:val="Corpsdetexte"/>
        <w:spacing w:before="42"/>
        <w:rPr>
          <w:b/>
        </w:rPr>
      </w:pPr>
    </w:p>
    <w:p w14:paraId="0AB10080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line="230" w:lineRule="auto"/>
        <w:ind w:right="142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steps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involved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HI's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launch phase</w:t>
      </w:r>
      <w:r>
        <w:rPr>
          <w:spacing w:val="25"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including</w:t>
      </w:r>
      <w:proofErr w:type="spellEnd"/>
      <w:r>
        <w:rPr>
          <w:sz w:val="24"/>
        </w:rPr>
        <w:t xml:space="preserve"> key actions.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81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1" w:line="228" w:lineRule="auto"/>
        <w:ind w:right="149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how </w:t>
      </w:r>
      <w:proofErr w:type="spellStart"/>
      <w:r>
        <w:rPr>
          <w:sz w:val="24"/>
        </w:rPr>
        <w:t>human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logistical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financial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resources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need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organized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ensure</w:t>
      </w:r>
      <w:proofErr w:type="spellEnd"/>
      <w:r>
        <w:rPr>
          <w:sz w:val="24"/>
        </w:rPr>
        <w:t xml:space="preserve"> an efficient start-up.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82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line="264" w:lineRule="exact"/>
        <w:ind w:left="860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Understand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importance of MEAL planning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outset</w:t>
      </w:r>
      <w:proofErr w:type="spellEnd"/>
      <w:r>
        <w:rPr>
          <w:spacing w:val="-2"/>
          <w:sz w:val="24"/>
        </w:rPr>
        <w:t>.</w:t>
      </w:r>
    </w:p>
    <w:p w14:paraId="0AB10083" w14:textId="77777777" w:rsidR="005B0AF7" w:rsidRDefault="00000000">
      <w:pPr>
        <w:spacing w:line="269" w:lineRule="exact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84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55"/>
        </w:tabs>
        <w:spacing w:line="277" w:lineRule="exact"/>
        <w:ind w:left="855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link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between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contractual</w:t>
      </w:r>
      <w:proofErr w:type="spellEnd"/>
      <w:r>
        <w:rPr>
          <w:sz w:val="24"/>
        </w:rPr>
        <w:t xml:space="preserve"> obligations and </w:t>
      </w:r>
      <w:proofErr w:type="spellStart"/>
      <w:r>
        <w:rPr>
          <w:spacing w:val="-8"/>
          <w:sz w:val="24"/>
        </w:rPr>
        <w:t>implementation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methods</w:t>
      </w:r>
      <w:proofErr w:type="spellEnd"/>
      <w:r>
        <w:rPr>
          <w:spacing w:val="-2"/>
          <w:sz w:val="24"/>
        </w:rPr>
        <w:t>.</w:t>
      </w:r>
    </w:p>
    <w:p w14:paraId="0AB10085" w14:textId="77777777" w:rsidR="005B0AF7" w:rsidRDefault="00000000">
      <w:pPr>
        <w:spacing w:before="27"/>
        <w:ind w:left="856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88" w14:textId="77777777" w:rsidR="005B0AF7" w:rsidRDefault="005B0AF7">
      <w:pPr>
        <w:pStyle w:val="Corpsdetexte"/>
        <w:spacing w:before="32"/>
        <w:rPr>
          <w:i/>
        </w:rPr>
      </w:pPr>
    </w:p>
    <w:p w14:paraId="0AB10089" w14:textId="77777777" w:rsidR="005B0AF7" w:rsidRDefault="00000000">
      <w:pPr>
        <w:pStyle w:val="Corpsdetexte"/>
        <w:spacing w:line="266" w:lineRule="auto"/>
        <w:ind w:left="140" w:right="149"/>
        <w:jc w:val="both"/>
        <w:rPr>
          <w:i/>
        </w:rPr>
      </w:pPr>
      <w:r>
        <w:rPr>
          <w:b/>
        </w:rPr>
        <w:t xml:space="preserve">Objective </w:t>
      </w:r>
      <w:proofErr w:type="gramStart"/>
      <w:r>
        <w:rPr>
          <w:b/>
        </w:rPr>
        <w:t>2:</w:t>
      </w:r>
      <w:proofErr w:type="gramEnd"/>
      <w:r>
        <w:rPr>
          <w:b/>
        </w:rPr>
        <w:t xml:space="preserve"> </w:t>
      </w:r>
      <w:proofErr w:type="spellStart"/>
      <w:r>
        <w:t>Explain</w:t>
      </w:r>
      <w:proofErr w:type="spellEnd"/>
      <w:r>
        <w:t xml:space="preserve"> how to </w:t>
      </w:r>
      <w:proofErr w:type="spellStart"/>
      <w:r>
        <w:t>mobilize</w:t>
      </w:r>
      <w:proofErr w:type="spellEnd"/>
      <w:r>
        <w:t xml:space="preserve"> key </w:t>
      </w:r>
      <w:proofErr w:type="spellStart"/>
      <w:r>
        <w:t>tools</w:t>
      </w:r>
      <w:proofErr w:type="spellEnd"/>
      <w:r>
        <w:t xml:space="preserve">, </w:t>
      </w:r>
      <w:proofErr w:type="spellStart"/>
      <w:r>
        <w:t>processes</w:t>
      </w:r>
      <w:proofErr w:type="spellEnd"/>
      <w:r>
        <w:t xml:space="preserve"> and </w:t>
      </w:r>
      <w:proofErr w:type="spellStart"/>
      <w:r>
        <w:t>players</w:t>
      </w:r>
      <w:proofErr w:type="spellEnd"/>
      <w:r>
        <w:t xml:space="preserve"> </w:t>
      </w:r>
      <w:r>
        <w:rPr>
          <w:spacing w:val="-9"/>
        </w:rPr>
        <w:t xml:space="preserve">to </w:t>
      </w:r>
      <w:proofErr w:type="spellStart"/>
      <w:r>
        <w:t>ensure</w:t>
      </w:r>
      <w:proofErr w:type="spellEnd"/>
      <w:r>
        <w:t xml:space="preserve"> effective coordination and </w:t>
      </w:r>
      <w:proofErr w:type="spellStart"/>
      <w:r>
        <w:t>shared</w:t>
      </w:r>
      <w:proofErr w:type="spellEnd"/>
      <w:r>
        <w:t xml:space="preserve"> </w:t>
      </w:r>
      <w:proofErr w:type="spellStart"/>
      <w:r>
        <w:t>ownership</w:t>
      </w:r>
      <w:proofErr w:type="spellEnd"/>
      <w:r>
        <w:t xml:space="preserve"> of the </w:t>
      </w:r>
      <w:proofErr w:type="spellStart"/>
      <w:r>
        <w:t>project</w:t>
      </w:r>
      <w:proofErr w:type="spellEnd"/>
      <w:r>
        <w:t xml:space="preserve">. </w:t>
      </w:r>
      <w:r>
        <w:rPr>
          <w:i/>
        </w:rPr>
        <w:t xml:space="preserve">(To </w:t>
      </w:r>
      <w:proofErr w:type="spellStart"/>
      <w:r>
        <w:rPr>
          <w:i/>
        </w:rPr>
        <w:t>understand</w:t>
      </w:r>
      <w:proofErr w:type="spellEnd"/>
      <w:r>
        <w:rPr>
          <w:i/>
        </w:rPr>
        <w:t>)</w:t>
      </w:r>
    </w:p>
    <w:p w14:paraId="0AB1008A" w14:textId="77777777" w:rsidR="005B0AF7" w:rsidRDefault="00000000">
      <w:pPr>
        <w:pStyle w:val="Titre3"/>
        <w:spacing w:before="163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8B" w14:textId="77777777" w:rsidR="005B0AF7" w:rsidRDefault="005B0AF7">
      <w:pPr>
        <w:pStyle w:val="Corpsdetexte"/>
        <w:spacing w:before="53"/>
        <w:rPr>
          <w:b/>
        </w:rPr>
      </w:pPr>
    </w:p>
    <w:p w14:paraId="0AB1008C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line="281" w:lineRule="exact"/>
        <w:ind w:left="86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steps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involved</w:t>
      </w:r>
      <w:proofErr w:type="spellEnd"/>
      <w:r>
        <w:rPr>
          <w:sz w:val="24"/>
        </w:rPr>
        <w:t xml:space="preserve"> in setting up partnerships and </w:t>
      </w:r>
      <w:proofErr w:type="spellStart"/>
      <w:r>
        <w:rPr>
          <w:spacing w:val="-2"/>
          <w:sz w:val="24"/>
        </w:rPr>
        <w:t>governance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mechanisms</w:t>
      </w:r>
      <w:proofErr w:type="spellEnd"/>
      <w:r>
        <w:rPr>
          <w:spacing w:val="-2"/>
          <w:sz w:val="24"/>
        </w:rPr>
        <w:t>.</w:t>
      </w:r>
    </w:p>
    <w:p w14:paraId="0AB1008D" w14:textId="77777777" w:rsidR="005B0AF7" w:rsidRDefault="00000000">
      <w:pPr>
        <w:spacing w:line="264" w:lineRule="exact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8E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255" w:line="256" w:lineRule="auto"/>
        <w:ind w:right="144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importance of </w:t>
      </w:r>
      <w:proofErr w:type="spellStart"/>
      <w:r>
        <w:rPr>
          <w:sz w:val="24"/>
        </w:rPr>
        <w:t>structured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internal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external</w:t>
      </w:r>
      <w:proofErr w:type="spellEnd"/>
      <w:r>
        <w:rPr>
          <w:sz w:val="24"/>
        </w:rPr>
        <w:t xml:space="preserve"> communication right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the start of the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8F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55" w:line="220" w:lineRule="auto"/>
        <w:ind w:right="151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objectives of feedback and </w:t>
      </w:r>
      <w:proofErr w:type="spellStart"/>
      <w:r>
        <w:rPr>
          <w:sz w:val="24"/>
        </w:rPr>
        <w:t>community</w:t>
      </w:r>
      <w:proofErr w:type="spellEnd"/>
      <w:r>
        <w:rPr>
          <w:sz w:val="24"/>
        </w:rPr>
        <w:t xml:space="preserve"> participation </w:t>
      </w:r>
      <w:proofErr w:type="spellStart"/>
      <w:r>
        <w:rPr>
          <w:sz w:val="24"/>
        </w:rPr>
        <w:t>mechanisms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90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1" w:line="220" w:lineRule="auto"/>
        <w:ind w:right="141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use of </w:t>
      </w:r>
      <w:proofErr w:type="spellStart"/>
      <w:r>
        <w:rPr>
          <w:sz w:val="24"/>
        </w:rPr>
        <w:t>tools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CheckList</w:t>
      </w:r>
      <w:proofErr w:type="spellEnd"/>
      <w:r>
        <w:rPr>
          <w:sz w:val="24"/>
        </w:rPr>
        <w:t xml:space="preserve"> Launch, </w:t>
      </w:r>
      <w:proofErr w:type="spellStart"/>
      <w:r>
        <w:rPr>
          <w:sz w:val="24"/>
        </w:rPr>
        <w:t>PMBox</w:t>
      </w:r>
      <w:proofErr w:type="spellEnd"/>
      <w:r>
        <w:rPr>
          <w:sz w:val="24"/>
        </w:rPr>
        <w:t xml:space="preserve">, DPIA, </w:t>
      </w:r>
      <w:proofErr w:type="spellStart"/>
      <w:r>
        <w:rPr>
          <w:sz w:val="24"/>
        </w:rPr>
        <w:t>PSquare</w:t>
      </w:r>
      <w:proofErr w:type="spellEnd"/>
      <w:r>
        <w:rPr>
          <w:sz w:val="24"/>
        </w:rPr>
        <w:t xml:space="preserve">, MEAL Plan, etc.) in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start-up management.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91" w14:textId="77777777" w:rsidR="005B0AF7" w:rsidRDefault="005B0AF7">
      <w:pPr>
        <w:pStyle w:val="Corpsdetexte"/>
        <w:spacing w:before="23"/>
        <w:rPr>
          <w:i/>
        </w:rPr>
      </w:pPr>
    </w:p>
    <w:p w14:paraId="0AB10092" w14:textId="77777777" w:rsidR="005B0AF7" w:rsidRDefault="00000000">
      <w:pPr>
        <w:pStyle w:val="Titre2"/>
        <w:numPr>
          <w:ilvl w:val="0"/>
          <w:numId w:val="1"/>
        </w:numPr>
        <w:tabs>
          <w:tab w:val="left" w:pos="858"/>
        </w:tabs>
        <w:ind w:left="858" w:hanging="358"/>
        <w:jc w:val="left"/>
      </w:pPr>
      <w:proofErr w:type="spellStart"/>
      <w:r>
        <w:rPr>
          <w:spacing w:val="-4"/>
          <w:sz w:val="33"/>
        </w:rPr>
        <w:t>Implementation</w:t>
      </w:r>
      <w:proofErr w:type="spellEnd"/>
      <w:r>
        <w:rPr>
          <w:spacing w:val="-4"/>
          <w:sz w:val="33"/>
        </w:rPr>
        <w:t xml:space="preserve"> </w:t>
      </w:r>
      <w:r>
        <w:rPr>
          <w:sz w:val="33"/>
        </w:rPr>
        <w:t>phase</w:t>
      </w:r>
    </w:p>
    <w:p w14:paraId="0AB10093" w14:textId="77777777" w:rsidR="005B0AF7" w:rsidRDefault="005B0AF7">
      <w:pPr>
        <w:pStyle w:val="Titre2"/>
        <w:sectPr w:rsidR="005B0AF7">
          <w:pgSz w:w="11910" w:h="16840"/>
          <w:pgMar w:top="1920" w:right="1275" w:bottom="280" w:left="1275" w:header="708" w:footer="708" w:gutter="0"/>
          <w:cols w:space="708"/>
        </w:sectPr>
      </w:pPr>
    </w:p>
    <w:p w14:paraId="0AB10094" w14:textId="77777777" w:rsidR="005B0AF7" w:rsidRDefault="00000000">
      <w:pPr>
        <w:pStyle w:val="Corpsdetexte"/>
        <w:spacing w:before="71" w:line="268" w:lineRule="auto"/>
        <w:ind w:left="140" w:right="151"/>
        <w:jc w:val="both"/>
      </w:pPr>
      <w:r>
        <w:rPr>
          <w:b/>
        </w:rPr>
        <w:lastRenderedPageBreak/>
        <w:t xml:space="preserve">Objective </w:t>
      </w:r>
      <w:proofErr w:type="gramStart"/>
      <w:r>
        <w:rPr>
          <w:b/>
        </w:rPr>
        <w:t>1:</w:t>
      </w:r>
      <w:proofErr w:type="gramEnd"/>
      <w:r>
        <w:rPr>
          <w:b/>
        </w:rPr>
        <w:t xml:space="preserve"> </w:t>
      </w:r>
      <w:r>
        <w:t xml:space="preserve">Name the key stages in the </w:t>
      </w:r>
      <w:proofErr w:type="spellStart"/>
      <w:r>
        <w:t>organization</w:t>
      </w:r>
      <w:proofErr w:type="spellEnd"/>
      <w:r>
        <w:t xml:space="preserve">, </w:t>
      </w:r>
      <w:proofErr w:type="spellStart"/>
      <w:r>
        <w:t>adjustment</w:t>
      </w:r>
      <w:proofErr w:type="spellEnd"/>
      <w:r>
        <w:t xml:space="preserve"> and </w:t>
      </w:r>
      <w:proofErr w:type="spellStart"/>
      <w:r>
        <w:t>execution</w:t>
      </w:r>
      <w:proofErr w:type="spellEnd"/>
      <w:r>
        <w:t xml:space="preserve"> of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the main </w:t>
      </w:r>
      <w:proofErr w:type="spellStart"/>
      <w:r>
        <w:t>human</w:t>
      </w:r>
      <w:proofErr w:type="spellEnd"/>
      <w:r>
        <w:t xml:space="preserve">, </w:t>
      </w:r>
      <w:proofErr w:type="spellStart"/>
      <w:r>
        <w:t>financial</w:t>
      </w:r>
      <w:proofErr w:type="spellEnd"/>
      <w:r>
        <w:t xml:space="preserve">, </w:t>
      </w:r>
      <w:proofErr w:type="spellStart"/>
      <w:r>
        <w:t>technical</w:t>
      </w:r>
      <w:proofErr w:type="spellEnd"/>
      <w:r>
        <w:t xml:space="preserve"> and </w:t>
      </w:r>
      <w:proofErr w:type="spellStart"/>
      <w:r>
        <w:t>logistical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</w:t>
      </w:r>
      <w:proofErr w:type="spellStart"/>
      <w:r>
        <w:t>mobilized</w:t>
      </w:r>
      <w:proofErr w:type="spellEnd"/>
      <w:r>
        <w:t>. (</w:t>
      </w:r>
      <w:proofErr w:type="spellStart"/>
      <w:r>
        <w:rPr>
          <w:i/>
        </w:rPr>
        <w:t>Memorize</w:t>
      </w:r>
      <w:proofErr w:type="spellEnd"/>
      <w:r>
        <w:t>)</w:t>
      </w:r>
    </w:p>
    <w:p w14:paraId="0AB10095" w14:textId="77777777" w:rsidR="005B0AF7" w:rsidRDefault="00000000">
      <w:pPr>
        <w:pStyle w:val="Titre3"/>
        <w:spacing w:before="238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96" w14:textId="77777777" w:rsidR="005B0AF7" w:rsidRDefault="005B0AF7">
      <w:pPr>
        <w:pStyle w:val="Corpsdetexte"/>
        <w:spacing w:before="33"/>
        <w:rPr>
          <w:b/>
        </w:rPr>
      </w:pPr>
    </w:p>
    <w:p w14:paraId="0AB10097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line="274" w:lineRule="exact"/>
        <w:ind w:left="860"/>
        <w:rPr>
          <w:rFonts w:ascii="Calibri" w:hAnsi="Calibri"/>
          <w:sz w:val="20"/>
        </w:rPr>
      </w:pPr>
      <w:r>
        <w:rPr>
          <w:b/>
          <w:sz w:val="24"/>
        </w:rPr>
        <w:t xml:space="preserve">List </w:t>
      </w:r>
      <w:r>
        <w:rPr>
          <w:sz w:val="24"/>
        </w:rPr>
        <w:t xml:space="preserve">key actions for </w:t>
      </w:r>
      <w:proofErr w:type="spellStart"/>
      <w:r>
        <w:rPr>
          <w:sz w:val="24"/>
        </w:rPr>
        <w:t>operational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implementation</w:t>
      </w:r>
      <w:proofErr w:type="spellEnd"/>
      <w:r>
        <w:rPr>
          <w:sz w:val="24"/>
        </w:rPr>
        <w:t xml:space="preserve"> of a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Memorize</w:t>
      </w:r>
      <w:proofErr w:type="spellEnd"/>
      <w:r>
        <w:rPr>
          <w:spacing w:val="-2"/>
          <w:sz w:val="24"/>
        </w:rPr>
        <w:t>)</w:t>
      </w:r>
    </w:p>
    <w:p w14:paraId="0AB10098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56"/>
        </w:tabs>
        <w:spacing w:line="264" w:lineRule="auto"/>
        <w:ind w:left="856" w:right="145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tools</w:t>
      </w:r>
      <w:proofErr w:type="spellEnd"/>
      <w:r>
        <w:rPr>
          <w:sz w:val="24"/>
        </w:rPr>
        <w:t xml:space="preserve"> for planning and monitoring </w:t>
      </w:r>
      <w:proofErr w:type="spellStart"/>
      <w:r>
        <w:rPr>
          <w:sz w:val="24"/>
        </w:rPr>
        <w:t>activities</w:t>
      </w:r>
      <w:proofErr w:type="spellEnd"/>
      <w:r>
        <w:rPr>
          <w:sz w:val="24"/>
        </w:rPr>
        <w:t xml:space="preserve"> (e.g., timelines, </w:t>
      </w:r>
      <w:proofErr w:type="spellStart"/>
      <w:r>
        <w:rPr>
          <w:sz w:val="24"/>
        </w:rPr>
        <w:t>dashboards</w:t>
      </w:r>
      <w:proofErr w:type="spellEnd"/>
      <w:r>
        <w:rPr>
          <w:sz w:val="24"/>
        </w:rPr>
        <w:t>, etc.). (</w:t>
      </w:r>
      <w:proofErr w:type="spellStart"/>
      <w:r>
        <w:rPr>
          <w:i/>
          <w:sz w:val="24"/>
        </w:rPr>
        <w:t>Memorize</w:t>
      </w:r>
      <w:proofErr w:type="spellEnd"/>
      <w:r>
        <w:rPr>
          <w:sz w:val="24"/>
        </w:rPr>
        <w:t>)</w:t>
      </w:r>
    </w:p>
    <w:p w14:paraId="0AB10099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3"/>
        <w:ind w:left="860"/>
        <w:rPr>
          <w:rFonts w:ascii="Calibri" w:hAnsi="Calibri"/>
          <w:sz w:val="20"/>
        </w:rPr>
      </w:pPr>
      <w:proofErr w:type="spellStart"/>
      <w:r>
        <w:rPr>
          <w:sz w:val="24"/>
        </w:rPr>
        <w:t>Identify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roles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responsibilities</w:t>
      </w:r>
      <w:proofErr w:type="spellEnd"/>
      <w:r>
        <w:rPr>
          <w:sz w:val="24"/>
        </w:rPr>
        <w:t xml:space="preserve"> in a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team</w:t>
      </w:r>
      <w:proofErr w:type="gramEnd"/>
      <w:r>
        <w:rPr>
          <w:sz w:val="24"/>
        </w:rPr>
        <w:t xml:space="preserve">. </w:t>
      </w:r>
      <w:r>
        <w:rPr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Memorize</w:t>
      </w:r>
      <w:proofErr w:type="spellEnd"/>
      <w:r>
        <w:rPr>
          <w:spacing w:val="-2"/>
          <w:sz w:val="24"/>
        </w:rPr>
        <w:t>)</w:t>
      </w:r>
    </w:p>
    <w:p w14:paraId="0AB1009A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32"/>
        <w:ind w:left="860"/>
        <w:rPr>
          <w:rFonts w:ascii="Calibri" w:hAnsi="Calibri"/>
          <w:sz w:val="20"/>
        </w:rPr>
      </w:pPr>
      <w:r>
        <w:rPr>
          <w:b/>
          <w:sz w:val="24"/>
        </w:rPr>
        <w:t xml:space="preserve">Name </w:t>
      </w:r>
      <w:proofErr w:type="spellStart"/>
      <w:r>
        <w:rPr>
          <w:sz w:val="24"/>
        </w:rPr>
        <w:t>internal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purchasing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supply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procedures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Memorize</w:t>
      </w:r>
      <w:proofErr w:type="spellEnd"/>
      <w:r>
        <w:rPr>
          <w:spacing w:val="-2"/>
          <w:sz w:val="24"/>
        </w:rPr>
        <w:t>)</w:t>
      </w:r>
    </w:p>
    <w:p w14:paraId="0AB1009D" w14:textId="08540454" w:rsidR="005B0AF7" w:rsidRPr="007614AD" w:rsidRDefault="00000000" w:rsidP="007614AD">
      <w:pPr>
        <w:pStyle w:val="Paragraphedeliste"/>
        <w:numPr>
          <w:ilvl w:val="1"/>
          <w:numId w:val="1"/>
        </w:numPr>
        <w:tabs>
          <w:tab w:val="left" w:pos="861"/>
        </w:tabs>
        <w:spacing w:before="28" w:line="268" w:lineRule="auto"/>
        <w:ind w:right="147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types </w:t>
      </w:r>
      <w:r>
        <w:rPr>
          <w:spacing w:val="40"/>
          <w:sz w:val="24"/>
        </w:rPr>
        <w:t xml:space="preserve">of </w:t>
      </w:r>
      <w:proofErr w:type="spellStart"/>
      <w:r>
        <w:rPr>
          <w:sz w:val="24"/>
        </w:rPr>
        <w:t>technical</w:t>
      </w:r>
      <w:proofErr w:type="spellEnd"/>
      <w:r>
        <w:rPr>
          <w:sz w:val="24"/>
        </w:rPr>
        <w:t xml:space="preserve"> support </w:t>
      </w:r>
      <w:proofErr w:type="spellStart"/>
      <w:r>
        <w:rPr>
          <w:sz w:val="24"/>
        </w:rPr>
        <w:t>available</w:t>
      </w:r>
      <w:proofErr w:type="spellEnd"/>
      <w:r>
        <w:rPr>
          <w:sz w:val="24"/>
        </w:rPr>
        <w:t xml:space="preserve"> and how to </w:t>
      </w:r>
      <w:proofErr w:type="spellStart"/>
      <w:r>
        <w:rPr>
          <w:sz w:val="24"/>
        </w:rPr>
        <w:t>request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them</w:t>
      </w:r>
      <w:proofErr w:type="spellEnd"/>
      <w:r>
        <w:rPr>
          <w:sz w:val="24"/>
        </w:rPr>
        <w:t xml:space="preserve"> </w:t>
      </w: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Memorize</w:t>
      </w:r>
      <w:proofErr w:type="spellEnd"/>
      <w:r>
        <w:rPr>
          <w:spacing w:val="-2"/>
          <w:sz w:val="24"/>
        </w:rPr>
        <w:t>).</w:t>
      </w:r>
    </w:p>
    <w:p w14:paraId="4345B260" w14:textId="77777777" w:rsidR="007614AD" w:rsidRPr="007614AD" w:rsidRDefault="007614AD" w:rsidP="007614AD">
      <w:pPr>
        <w:pStyle w:val="Paragraphedeliste"/>
        <w:tabs>
          <w:tab w:val="left" w:pos="861"/>
        </w:tabs>
        <w:spacing w:before="28" w:line="268" w:lineRule="auto"/>
        <w:ind w:right="147" w:firstLine="0"/>
        <w:rPr>
          <w:rFonts w:ascii="Calibri" w:hAnsi="Calibri"/>
          <w:sz w:val="20"/>
        </w:rPr>
      </w:pPr>
    </w:p>
    <w:p w14:paraId="0AB1009E" w14:textId="77777777" w:rsidR="005B0AF7" w:rsidRDefault="00000000">
      <w:pPr>
        <w:pStyle w:val="Corpsdetexte"/>
        <w:spacing w:line="232" w:lineRule="auto"/>
        <w:ind w:left="140" w:right="148"/>
        <w:jc w:val="both"/>
      </w:pPr>
      <w:r>
        <w:rPr>
          <w:b/>
        </w:rPr>
        <w:t xml:space="preserve">Objective </w:t>
      </w:r>
      <w:proofErr w:type="gramStart"/>
      <w:r>
        <w:rPr>
          <w:b/>
        </w:rPr>
        <w:t>2:</w:t>
      </w:r>
      <w:proofErr w:type="gramEnd"/>
      <w:r>
        <w:rPr>
          <w:b/>
        </w:rPr>
        <w:t xml:space="preserve"> </w:t>
      </w:r>
      <w:proofErr w:type="spellStart"/>
      <w:r>
        <w:t>Explain</w:t>
      </w:r>
      <w:proofErr w:type="spellEnd"/>
      <w:r>
        <w:t xml:space="preserve"> the monitoring, </w:t>
      </w:r>
      <w:proofErr w:type="spellStart"/>
      <w:r>
        <w:t>evaluation</w:t>
      </w:r>
      <w:proofErr w:type="spellEnd"/>
      <w:r>
        <w:t xml:space="preserve"> and adaptation </w:t>
      </w:r>
      <w:proofErr w:type="spellStart"/>
      <w:r>
        <w:t>tools</w:t>
      </w:r>
      <w:proofErr w:type="spellEnd"/>
      <w:r>
        <w:t xml:space="preserve"> and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optimize</w:t>
      </w:r>
      <w:proofErr w:type="spellEnd"/>
      <w:r>
        <w:t xml:space="preserve"> the </w:t>
      </w:r>
      <w:proofErr w:type="spellStart"/>
      <w:r>
        <w:t>quality</w:t>
      </w:r>
      <w:proofErr w:type="spellEnd"/>
      <w:r>
        <w:t xml:space="preserve"> of </w:t>
      </w:r>
      <w:proofErr w:type="spellStart"/>
      <w:r>
        <w:t>results</w:t>
      </w:r>
      <w:proofErr w:type="spellEnd"/>
      <w:r>
        <w:t xml:space="preserve">, </w:t>
      </w:r>
      <w:proofErr w:type="spellStart"/>
      <w:r>
        <w:t>measure</w:t>
      </w:r>
      <w:proofErr w:type="spellEnd"/>
      <w:r>
        <w:t xml:space="preserve"> impact and </w:t>
      </w:r>
      <w:proofErr w:type="spellStart"/>
      <w:r>
        <w:t>integrate</w:t>
      </w:r>
      <w:proofErr w:type="spellEnd"/>
      <w:r>
        <w:t xml:space="preserve"> feedback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management.</w:t>
      </w:r>
    </w:p>
    <w:p w14:paraId="0AB1009F" w14:textId="77777777" w:rsidR="005B0AF7" w:rsidRDefault="005B0AF7">
      <w:pPr>
        <w:pStyle w:val="Corpsdetexte"/>
        <w:spacing w:before="259"/>
      </w:pPr>
    </w:p>
    <w:p w14:paraId="0AB100A0" w14:textId="77777777" w:rsidR="005B0AF7" w:rsidRDefault="00000000">
      <w:pPr>
        <w:pStyle w:val="Titre3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A1" w14:textId="77777777" w:rsidR="005B0AF7" w:rsidRDefault="005B0AF7">
      <w:pPr>
        <w:pStyle w:val="Corpsdetexte"/>
        <w:spacing w:before="19"/>
        <w:rPr>
          <w:b/>
        </w:rPr>
      </w:pPr>
    </w:p>
    <w:p w14:paraId="0AB100A2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ind w:left="86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how to </w:t>
      </w:r>
      <w:proofErr w:type="spellStart"/>
      <w:r>
        <w:rPr>
          <w:sz w:val="24"/>
        </w:rPr>
        <w:t>implement</w:t>
      </w:r>
      <w:proofErr w:type="spellEnd"/>
      <w:r>
        <w:rPr>
          <w:sz w:val="24"/>
        </w:rPr>
        <w:t xml:space="preserve"> an </w:t>
      </w:r>
      <w:proofErr w:type="spellStart"/>
      <w:r>
        <w:rPr>
          <w:sz w:val="24"/>
        </w:rPr>
        <w:t>operational</w:t>
      </w:r>
      <w:proofErr w:type="spellEnd"/>
      <w:r>
        <w:rPr>
          <w:sz w:val="24"/>
        </w:rPr>
        <w:t xml:space="preserve"> and </w:t>
      </w:r>
      <w:r>
        <w:rPr>
          <w:spacing w:val="-2"/>
          <w:sz w:val="24"/>
        </w:rPr>
        <w:t xml:space="preserve">qualitative </w:t>
      </w:r>
      <w:r>
        <w:rPr>
          <w:sz w:val="24"/>
        </w:rPr>
        <w:t>monitoring plan</w:t>
      </w:r>
      <w:r>
        <w:rPr>
          <w:spacing w:val="-2"/>
          <w:sz w:val="24"/>
        </w:rPr>
        <w:t>.</w:t>
      </w:r>
    </w:p>
    <w:p w14:paraId="0AB100A3" w14:textId="77777777" w:rsidR="005B0AF7" w:rsidRDefault="00000000">
      <w:pPr>
        <w:spacing w:before="21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A4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55" w:line="256" w:lineRule="auto"/>
        <w:ind w:right="143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implementation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field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visits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reviews</w:t>
      </w:r>
      <w:proofErr w:type="spellEnd"/>
      <w:r>
        <w:rPr>
          <w:sz w:val="24"/>
        </w:rPr>
        <w:t>, self-</w:t>
      </w:r>
      <w:proofErr w:type="spellStart"/>
      <w:r>
        <w:rPr>
          <w:sz w:val="24"/>
        </w:rPr>
        <w:t>evaluations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external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evaluations</w:t>
      </w:r>
      <w:proofErr w:type="spellEnd"/>
      <w:r>
        <w:rPr>
          <w:sz w:val="24"/>
        </w:rPr>
        <w:t xml:space="preserve"> in the management system.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A5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2" w:line="261" w:lineRule="auto"/>
        <w:ind w:right="145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Understand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importance of </w:t>
      </w:r>
      <w:proofErr w:type="spellStart"/>
      <w:r>
        <w:rPr>
          <w:sz w:val="24"/>
        </w:rPr>
        <w:t>integrating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learning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recommendations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into</w:t>
      </w:r>
      <w:proofErr w:type="spellEnd"/>
      <w:r>
        <w:rPr>
          <w:sz w:val="24"/>
        </w:rPr>
        <w:t xml:space="preserve"> planning.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A6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25"/>
        <w:ind w:left="86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need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to </w:t>
      </w:r>
      <w:proofErr w:type="spellStart"/>
      <w:r>
        <w:rPr>
          <w:sz w:val="24"/>
        </w:rPr>
        <w:t>develop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continuity</w:t>
      </w:r>
      <w:proofErr w:type="spellEnd"/>
      <w:r>
        <w:rPr>
          <w:sz w:val="24"/>
        </w:rPr>
        <w:t xml:space="preserve"> or exit scenario. </w:t>
      </w: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A7" w14:textId="77777777" w:rsidR="005B0AF7" w:rsidRDefault="005B0AF7">
      <w:pPr>
        <w:pStyle w:val="Corpsdetexte"/>
        <w:rPr>
          <w:i/>
        </w:rPr>
      </w:pPr>
    </w:p>
    <w:p w14:paraId="0AB100A8" w14:textId="77777777" w:rsidR="005B0AF7" w:rsidRDefault="005B0AF7">
      <w:pPr>
        <w:pStyle w:val="Corpsdetexte"/>
        <w:rPr>
          <w:i/>
        </w:rPr>
      </w:pPr>
    </w:p>
    <w:p w14:paraId="0AB100A9" w14:textId="77777777" w:rsidR="005B0AF7" w:rsidRDefault="005B0AF7">
      <w:pPr>
        <w:pStyle w:val="Corpsdetexte"/>
        <w:spacing w:before="19"/>
        <w:rPr>
          <w:i/>
        </w:rPr>
      </w:pPr>
    </w:p>
    <w:p w14:paraId="0AB100AA" w14:textId="77777777" w:rsidR="005B0AF7" w:rsidRDefault="00000000">
      <w:pPr>
        <w:pStyle w:val="Corpsdetexte"/>
        <w:spacing w:line="266" w:lineRule="auto"/>
        <w:ind w:left="140" w:right="143"/>
        <w:jc w:val="both"/>
      </w:pPr>
      <w:r>
        <w:rPr>
          <w:b/>
        </w:rPr>
        <w:t xml:space="preserve">Objective </w:t>
      </w:r>
      <w:proofErr w:type="gramStart"/>
      <w:r>
        <w:rPr>
          <w:b/>
        </w:rPr>
        <w:t>3:</w:t>
      </w:r>
      <w:proofErr w:type="gramEnd"/>
      <w:r>
        <w:rPr>
          <w:b/>
        </w:rPr>
        <w:t xml:space="preserve"> </w:t>
      </w:r>
      <w:proofErr w:type="spellStart"/>
      <w:r>
        <w:t>Explain</w:t>
      </w:r>
      <w:proofErr w:type="spellEnd"/>
      <w:r>
        <w:t xml:space="preserve"> how to </w:t>
      </w:r>
      <w:proofErr w:type="spellStart"/>
      <w:r>
        <w:t>strengthen</w:t>
      </w:r>
      <w:proofErr w:type="spellEnd"/>
      <w:r>
        <w:t xml:space="preserve"> local </w:t>
      </w:r>
      <w:proofErr w:type="spellStart"/>
      <w:r>
        <w:t>ownership</w:t>
      </w:r>
      <w:proofErr w:type="spellEnd"/>
      <w:r>
        <w:t xml:space="preserve"> of the </w:t>
      </w:r>
      <w:proofErr w:type="spellStart"/>
      <w:r>
        <w:t>project</w:t>
      </w:r>
      <w:proofErr w:type="spellEnd"/>
      <w:r>
        <w:t xml:space="preserve"> by </w:t>
      </w:r>
      <w:proofErr w:type="spellStart"/>
      <w:r>
        <w:t>mobilizing</w:t>
      </w:r>
      <w:proofErr w:type="spellEnd"/>
      <w:r>
        <w:t xml:space="preserve"> </w:t>
      </w:r>
      <w:proofErr w:type="spellStart"/>
      <w:r>
        <w:t>partners</w:t>
      </w:r>
      <w:proofErr w:type="spellEnd"/>
      <w:r>
        <w:t xml:space="preserve">, </w:t>
      </w:r>
      <w:proofErr w:type="spellStart"/>
      <w:r>
        <w:t>communities</w:t>
      </w:r>
      <w:proofErr w:type="spellEnd"/>
      <w:r>
        <w:t xml:space="preserve">, local networks and the population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mechanisms</w:t>
      </w:r>
      <w:proofErr w:type="spellEnd"/>
      <w:r>
        <w:t xml:space="preserve"> of participation, </w:t>
      </w:r>
      <w:proofErr w:type="spellStart"/>
      <w:r>
        <w:t>accountability</w:t>
      </w:r>
      <w:proofErr w:type="spellEnd"/>
      <w:r>
        <w:t xml:space="preserve"> and inter-</w:t>
      </w:r>
      <w:proofErr w:type="spellStart"/>
      <w:r>
        <w:t>institutional</w:t>
      </w:r>
      <w:proofErr w:type="spellEnd"/>
      <w:r>
        <w:t xml:space="preserve"> </w:t>
      </w:r>
      <w:proofErr w:type="spellStart"/>
      <w:r>
        <w:t>cooperation</w:t>
      </w:r>
      <w:proofErr w:type="spellEnd"/>
      <w:r>
        <w:t>.</w:t>
      </w:r>
    </w:p>
    <w:p w14:paraId="0AB100AB" w14:textId="77777777" w:rsidR="005B0AF7" w:rsidRDefault="00000000">
      <w:pPr>
        <w:pStyle w:val="Titre3"/>
        <w:spacing w:before="166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AC" w14:textId="77777777" w:rsidR="005B0AF7" w:rsidRDefault="005B0AF7">
      <w:pPr>
        <w:pStyle w:val="Corpsdetexte"/>
        <w:spacing w:before="33"/>
        <w:rPr>
          <w:b/>
        </w:rPr>
      </w:pPr>
    </w:p>
    <w:p w14:paraId="0AB100AD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line="271" w:lineRule="exact"/>
        <w:ind w:left="860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importance and </w:t>
      </w:r>
      <w:proofErr w:type="spellStart"/>
      <w:r>
        <w:rPr>
          <w:sz w:val="24"/>
        </w:rPr>
        <w:t>functioning</w:t>
      </w:r>
      <w:proofErr w:type="spellEnd"/>
      <w:r>
        <w:rPr>
          <w:sz w:val="24"/>
        </w:rPr>
        <w:t xml:space="preserve"> of </w:t>
      </w:r>
      <w:proofErr w:type="spellStart"/>
      <w:r>
        <w:rPr>
          <w:spacing w:val="-2"/>
          <w:sz w:val="24"/>
        </w:rPr>
        <w:t>structured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participatory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mechanisms</w:t>
      </w:r>
      <w:proofErr w:type="spellEnd"/>
    </w:p>
    <w:p w14:paraId="0AB100AE" w14:textId="77777777" w:rsidR="005B0AF7" w:rsidRDefault="00000000">
      <w:pPr>
        <w:spacing w:line="270" w:lineRule="exact"/>
        <w:ind w:left="861"/>
        <w:rPr>
          <w:i/>
          <w:sz w:val="24"/>
        </w:rPr>
      </w:pPr>
      <w:proofErr w:type="gramStart"/>
      <w:r>
        <w:rPr>
          <w:sz w:val="24"/>
        </w:rPr>
        <w:t>to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involve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communities</w:t>
      </w:r>
      <w:proofErr w:type="spellEnd"/>
      <w:r>
        <w:rPr>
          <w:sz w:val="24"/>
        </w:rPr>
        <w:t xml:space="preserve">. </w:t>
      </w:r>
      <w:r>
        <w:rPr>
          <w:i/>
          <w:spacing w:val="-2"/>
          <w:sz w:val="24"/>
        </w:rPr>
        <w:t xml:space="preserve">(To 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AF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234" w:line="264" w:lineRule="auto"/>
        <w:ind w:right="282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actions </w:t>
      </w:r>
      <w:r>
        <w:rPr>
          <w:spacing w:val="-6"/>
          <w:sz w:val="24"/>
        </w:rPr>
        <w:t xml:space="preserve">to </w:t>
      </w:r>
      <w:proofErr w:type="spellStart"/>
      <w:r>
        <w:rPr>
          <w:sz w:val="24"/>
        </w:rPr>
        <w:t>achieve</w:t>
      </w:r>
      <w:proofErr w:type="spellEnd"/>
      <w:r>
        <w:rPr>
          <w:sz w:val="24"/>
        </w:rPr>
        <w:t xml:space="preserve"> collaboration and </w:t>
      </w:r>
      <w:proofErr w:type="spellStart"/>
      <w:r>
        <w:rPr>
          <w:sz w:val="24"/>
        </w:rPr>
        <w:t>empowerment</w:t>
      </w:r>
      <w:proofErr w:type="spellEnd"/>
      <w:r>
        <w:rPr>
          <w:sz w:val="24"/>
        </w:rPr>
        <w:t xml:space="preserve"> of populations and </w:t>
      </w:r>
      <w:proofErr w:type="spellStart"/>
      <w:r>
        <w:rPr>
          <w:sz w:val="24"/>
        </w:rPr>
        <w:t>partners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 xml:space="preserve">(To 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B0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6"/>
        <w:ind w:left="860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Understand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how to </w:t>
      </w:r>
      <w:proofErr w:type="spellStart"/>
      <w:r>
        <w:rPr>
          <w:sz w:val="24"/>
        </w:rPr>
        <w:t>implement</w:t>
      </w:r>
      <w:proofErr w:type="spellEnd"/>
      <w:r>
        <w:rPr>
          <w:sz w:val="24"/>
        </w:rPr>
        <w:t xml:space="preserve"> an effective </w:t>
      </w:r>
      <w:proofErr w:type="spellStart"/>
      <w:r>
        <w:rPr>
          <w:sz w:val="24"/>
        </w:rPr>
        <w:t>returns</w:t>
      </w:r>
      <w:proofErr w:type="spellEnd"/>
      <w:r>
        <w:rPr>
          <w:sz w:val="24"/>
        </w:rPr>
        <w:t xml:space="preserve"> and </w:t>
      </w:r>
      <w:r>
        <w:rPr>
          <w:spacing w:val="-2"/>
          <w:sz w:val="24"/>
        </w:rPr>
        <w:t xml:space="preserve">complaints </w:t>
      </w:r>
      <w:r>
        <w:rPr>
          <w:sz w:val="24"/>
        </w:rPr>
        <w:t>system</w:t>
      </w:r>
      <w:r>
        <w:rPr>
          <w:spacing w:val="-2"/>
          <w:sz w:val="24"/>
        </w:rPr>
        <w:t>.</w:t>
      </w:r>
    </w:p>
    <w:p w14:paraId="0AB100B1" w14:textId="77777777" w:rsidR="005B0AF7" w:rsidRDefault="00000000">
      <w:pPr>
        <w:spacing w:before="33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B2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29" w:line="268" w:lineRule="auto"/>
        <w:ind w:right="196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benefits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internal</w:t>
      </w:r>
      <w:proofErr w:type="spellEnd"/>
      <w:r>
        <w:rPr>
          <w:sz w:val="24"/>
        </w:rPr>
        <w:t xml:space="preserve"> (HI </w:t>
      </w:r>
      <w:proofErr w:type="gramStart"/>
      <w:r>
        <w:rPr>
          <w:sz w:val="24"/>
        </w:rPr>
        <w:t>teams</w:t>
      </w:r>
      <w:proofErr w:type="gramEnd"/>
      <w:r>
        <w:rPr>
          <w:sz w:val="24"/>
        </w:rPr>
        <w:t xml:space="preserve">) and </w:t>
      </w:r>
      <w:proofErr w:type="spellStart"/>
      <w:r>
        <w:rPr>
          <w:sz w:val="24"/>
        </w:rPr>
        <w:t>external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NGOs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community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players</w:t>
      </w:r>
      <w:proofErr w:type="spellEnd"/>
      <w:r>
        <w:rPr>
          <w:sz w:val="24"/>
        </w:rPr>
        <w:t xml:space="preserve">, clusters) synergies.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B3" w14:textId="77777777" w:rsidR="005B0AF7" w:rsidRDefault="005B0AF7">
      <w:pPr>
        <w:pStyle w:val="Paragraphedeliste"/>
        <w:spacing w:line="268" w:lineRule="auto"/>
        <w:rPr>
          <w:rFonts w:ascii="Calibri" w:hAnsi="Calibri"/>
          <w:sz w:val="20"/>
        </w:rPr>
        <w:sectPr w:rsidR="005B0AF7">
          <w:pgSz w:w="11910" w:h="16840"/>
          <w:pgMar w:top="1340" w:right="1275" w:bottom="280" w:left="1275" w:header="708" w:footer="708" w:gutter="0"/>
          <w:cols w:space="708"/>
        </w:sectPr>
      </w:pPr>
    </w:p>
    <w:p w14:paraId="0AB100B4" w14:textId="77777777" w:rsidR="005B0AF7" w:rsidRDefault="00000000">
      <w:pPr>
        <w:pStyle w:val="Corpsdetexte"/>
        <w:spacing w:before="85" w:line="230" w:lineRule="auto"/>
        <w:ind w:left="140" w:right="150"/>
        <w:jc w:val="both"/>
        <w:rPr>
          <w:i/>
        </w:rPr>
      </w:pPr>
      <w:r>
        <w:rPr>
          <w:b/>
        </w:rPr>
        <w:lastRenderedPageBreak/>
        <w:t xml:space="preserve">Objective </w:t>
      </w:r>
      <w:proofErr w:type="gramStart"/>
      <w:r>
        <w:rPr>
          <w:b/>
        </w:rPr>
        <w:t>4:</w:t>
      </w:r>
      <w:proofErr w:type="gramEnd"/>
      <w:r>
        <w:rPr>
          <w:b/>
        </w:rPr>
        <w:t xml:space="preserve"> </w:t>
      </w:r>
      <w:proofErr w:type="spellStart"/>
      <w:r>
        <w:t>Explain</w:t>
      </w:r>
      <w:proofErr w:type="spellEnd"/>
      <w:r>
        <w:t xml:space="preserve"> how to </w:t>
      </w:r>
      <w:proofErr w:type="spellStart"/>
      <w:r>
        <w:t>ensure</w:t>
      </w:r>
      <w:proofErr w:type="spellEnd"/>
      <w:r>
        <w:t xml:space="preserve"> transparent, </w:t>
      </w:r>
      <w:proofErr w:type="spellStart"/>
      <w:r>
        <w:t>structured</w:t>
      </w:r>
      <w:proofErr w:type="spellEnd"/>
      <w:r>
        <w:t xml:space="preserve"> and </w:t>
      </w:r>
      <w:proofErr w:type="spellStart"/>
      <w:r>
        <w:t>appropriate</w:t>
      </w:r>
      <w:proofErr w:type="spellEnd"/>
      <w:r>
        <w:t xml:space="preserve"> management of </w:t>
      </w:r>
      <w:proofErr w:type="spellStart"/>
      <w:r>
        <w:t>project</w:t>
      </w:r>
      <w:proofErr w:type="spellEnd"/>
      <w:r>
        <w:t xml:space="preserve"> information, communication and documentation in relation to </w:t>
      </w:r>
      <w:proofErr w:type="spellStart"/>
      <w:r>
        <w:t>internal</w:t>
      </w:r>
      <w:proofErr w:type="spellEnd"/>
      <w:r>
        <w:t xml:space="preserve"> and </w:t>
      </w:r>
      <w:proofErr w:type="spellStart"/>
      <w:r>
        <w:t>external</w:t>
      </w:r>
      <w:proofErr w:type="spellEnd"/>
      <w:r>
        <w:t xml:space="preserve"> stakeholders. </w:t>
      </w:r>
      <w:r>
        <w:rPr>
          <w:i/>
        </w:rPr>
        <w:t>(</w:t>
      </w:r>
      <w:proofErr w:type="spellStart"/>
      <w:r>
        <w:rPr>
          <w:i/>
        </w:rPr>
        <w:t>Understand</w:t>
      </w:r>
      <w:proofErr w:type="spellEnd"/>
      <w:r>
        <w:rPr>
          <w:i/>
        </w:rPr>
        <w:t>)</w:t>
      </w:r>
    </w:p>
    <w:p w14:paraId="0AB100B5" w14:textId="77777777" w:rsidR="005B0AF7" w:rsidRDefault="005B0AF7">
      <w:pPr>
        <w:pStyle w:val="Corpsdetexte"/>
        <w:spacing w:before="1"/>
        <w:rPr>
          <w:i/>
        </w:rPr>
      </w:pPr>
    </w:p>
    <w:p w14:paraId="0AB100B6" w14:textId="77777777" w:rsidR="005B0AF7" w:rsidRDefault="00000000">
      <w:pPr>
        <w:pStyle w:val="Titre3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B7" w14:textId="77777777" w:rsidR="005B0AF7" w:rsidRDefault="005B0AF7">
      <w:pPr>
        <w:pStyle w:val="Corpsdetexte"/>
        <w:spacing w:before="18"/>
        <w:rPr>
          <w:b/>
        </w:rPr>
      </w:pPr>
    </w:p>
    <w:p w14:paraId="0AB100B8" w14:textId="3EF84951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line="256" w:lineRule="auto"/>
        <w:ind w:right="152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how to update the stakeholder </w:t>
      </w:r>
      <w:proofErr w:type="spellStart"/>
      <w:r>
        <w:rPr>
          <w:sz w:val="24"/>
        </w:rPr>
        <w:t>analysis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adap</w:t>
      </w:r>
      <w:r w:rsidR="007614AD">
        <w:rPr>
          <w:sz w:val="24"/>
        </w:rPr>
        <w:t>t</w:t>
      </w:r>
      <w:proofErr w:type="spellEnd"/>
      <w:r w:rsidR="007614AD">
        <w:rPr>
          <w:sz w:val="24"/>
        </w:rPr>
        <w:t xml:space="preserve"> the </w:t>
      </w:r>
      <w:r>
        <w:rPr>
          <w:sz w:val="24"/>
        </w:rPr>
        <w:t xml:space="preserve">communication plan.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B9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2" w:line="256" w:lineRule="auto"/>
        <w:ind w:right="151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best practices for </w:t>
      </w:r>
      <w:proofErr w:type="spellStart"/>
      <w:r>
        <w:rPr>
          <w:sz w:val="24"/>
        </w:rPr>
        <w:t>writing</w:t>
      </w:r>
      <w:proofErr w:type="spellEnd"/>
      <w:r>
        <w:rPr>
          <w:sz w:val="24"/>
        </w:rPr>
        <w:t xml:space="preserve"> and sharing reports in line </w:t>
      </w:r>
      <w:proofErr w:type="spellStart"/>
      <w:r>
        <w:rPr>
          <w:spacing w:val="40"/>
          <w:sz w:val="24"/>
        </w:rPr>
        <w:t>with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donor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requirements</w:t>
      </w:r>
      <w:proofErr w:type="spellEnd"/>
      <w:r>
        <w:rPr>
          <w:i/>
          <w:sz w:val="24"/>
        </w:rPr>
        <w:t>(</w:t>
      </w:r>
      <w:proofErr w:type="spellStart"/>
      <w:proofErr w:type="gramEnd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BA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6" w:line="256" w:lineRule="auto"/>
        <w:ind w:right="15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Understand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importance of </w:t>
      </w:r>
      <w:proofErr w:type="spellStart"/>
      <w:r>
        <w:rPr>
          <w:sz w:val="24"/>
        </w:rPr>
        <w:t>collecting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structuring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beneficiary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testimonials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correctly</w:t>
      </w:r>
      <w:proofErr w:type="spellEnd"/>
      <w:r>
        <w:rPr>
          <w:i/>
          <w:spacing w:val="-2"/>
          <w:sz w:val="24"/>
        </w:rPr>
        <w:t>(</w:t>
      </w:r>
      <w:proofErr w:type="spellStart"/>
      <w:proofErr w:type="gramEnd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BB" w14:textId="5BAC9B19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32"/>
        <w:ind w:left="860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principle</w:t>
      </w:r>
      <w:r w:rsidR="007614AD">
        <w:rPr>
          <w:sz w:val="24"/>
        </w:rPr>
        <w:t>s</w:t>
      </w:r>
      <w:proofErr w:type="spellEnd"/>
      <w:r w:rsidR="007614AD">
        <w:rPr>
          <w:sz w:val="24"/>
        </w:rPr>
        <w:t xml:space="preserve"> of </w:t>
      </w:r>
      <w:proofErr w:type="spellStart"/>
      <w:r>
        <w:rPr>
          <w:sz w:val="24"/>
        </w:rPr>
        <w:t>archiving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their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role</w:t>
      </w:r>
      <w:proofErr w:type="spellEnd"/>
      <w:r>
        <w:rPr>
          <w:sz w:val="24"/>
        </w:rPr>
        <w:t xml:space="preserve"> in </w:t>
      </w:r>
      <w:r>
        <w:rPr>
          <w:spacing w:val="-2"/>
          <w:sz w:val="24"/>
        </w:rPr>
        <w:t xml:space="preserve">document </w:t>
      </w:r>
      <w:r>
        <w:rPr>
          <w:sz w:val="24"/>
        </w:rPr>
        <w:t>management</w:t>
      </w:r>
      <w:r>
        <w:rPr>
          <w:spacing w:val="-2"/>
          <w:sz w:val="24"/>
        </w:rPr>
        <w:t>.</w:t>
      </w:r>
    </w:p>
    <w:p w14:paraId="0AB100BC" w14:textId="77777777" w:rsidR="005B0AF7" w:rsidRDefault="00000000">
      <w:pPr>
        <w:spacing w:before="27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BD" w14:textId="77777777" w:rsidR="005B0AF7" w:rsidRDefault="005B0AF7">
      <w:pPr>
        <w:pStyle w:val="Corpsdetexte"/>
        <w:spacing w:before="53"/>
        <w:rPr>
          <w:i/>
        </w:rPr>
      </w:pPr>
    </w:p>
    <w:p w14:paraId="0AB100BE" w14:textId="77777777" w:rsidR="005B0AF7" w:rsidRDefault="00000000">
      <w:pPr>
        <w:pStyle w:val="Titre2"/>
        <w:numPr>
          <w:ilvl w:val="0"/>
          <w:numId w:val="1"/>
        </w:numPr>
        <w:tabs>
          <w:tab w:val="left" w:pos="859"/>
        </w:tabs>
        <w:ind w:left="859" w:hanging="359"/>
        <w:jc w:val="left"/>
      </w:pPr>
      <w:proofErr w:type="spellStart"/>
      <w:r>
        <w:rPr>
          <w:spacing w:val="-2"/>
          <w:sz w:val="33"/>
        </w:rPr>
        <w:t>Closing</w:t>
      </w:r>
      <w:proofErr w:type="spellEnd"/>
      <w:r>
        <w:rPr>
          <w:spacing w:val="-2"/>
          <w:sz w:val="33"/>
        </w:rPr>
        <w:t xml:space="preserve"> </w:t>
      </w:r>
      <w:r>
        <w:rPr>
          <w:sz w:val="33"/>
        </w:rPr>
        <w:t>phase</w:t>
      </w:r>
    </w:p>
    <w:p w14:paraId="0AB100BF" w14:textId="77777777" w:rsidR="005B0AF7" w:rsidRDefault="00000000">
      <w:pPr>
        <w:pStyle w:val="Corpsdetexte"/>
        <w:spacing w:before="332" w:line="266" w:lineRule="auto"/>
        <w:ind w:left="140" w:right="146"/>
        <w:jc w:val="both"/>
        <w:rPr>
          <w:i/>
        </w:rPr>
      </w:pPr>
      <w:r>
        <w:rPr>
          <w:b/>
        </w:rPr>
        <w:t xml:space="preserve">Objective </w:t>
      </w:r>
      <w:proofErr w:type="gramStart"/>
      <w:r>
        <w:rPr>
          <w:b/>
        </w:rPr>
        <w:t>1:</w:t>
      </w:r>
      <w:proofErr w:type="gramEnd"/>
      <w:r>
        <w:rPr>
          <w:b/>
        </w:rPr>
        <w:t xml:space="preserve"> </w:t>
      </w:r>
      <w:proofErr w:type="spellStart"/>
      <w:r>
        <w:t>Identify</w:t>
      </w:r>
      <w:proofErr w:type="spellEnd"/>
      <w:r>
        <w:t xml:space="preserve"> the key </w:t>
      </w:r>
      <w:proofErr w:type="spellStart"/>
      <w:r>
        <w:t>elements</w:t>
      </w:r>
      <w:proofErr w:type="spellEnd"/>
      <w:r>
        <w:t xml:space="preserve"> of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closure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coordination, compliance, </w:t>
      </w:r>
      <w:proofErr w:type="spellStart"/>
      <w:r>
        <w:t>operational</w:t>
      </w:r>
      <w:proofErr w:type="spellEnd"/>
      <w:r>
        <w:t xml:space="preserve">, </w:t>
      </w:r>
      <w:proofErr w:type="spellStart"/>
      <w:r>
        <w:t>financial</w:t>
      </w:r>
      <w:proofErr w:type="spellEnd"/>
      <w:r>
        <w:t xml:space="preserve">, </w:t>
      </w:r>
      <w:proofErr w:type="spellStart"/>
      <w:r>
        <w:t>logistical</w:t>
      </w:r>
      <w:proofErr w:type="spellEnd"/>
      <w:r>
        <w:t xml:space="preserve"> and HR </w:t>
      </w:r>
      <w:proofErr w:type="spellStart"/>
      <w:r>
        <w:t>activities</w:t>
      </w:r>
      <w:proofErr w:type="spellEnd"/>
      <w:r>
        <w:t xml:space="preserve">. </w:t>
      </w:r>
      <w:r>
        <w:rPr>
          <w:i/>
          <w:spacing w:val="-2"/>
        </w:rPr>
        <w:t>(</w:t>
      </w:r>
      <w:proofErr w:type="spellStart"/>
      <w:r>
        <w:rPr>
          <w:i/>
          <w:spacing w:val="-2"/>
        </w:rPr>
        <w:t>Memorize</w:t>
      </w:r>
      <w:proofErr w:type="spellEnd"/>
      <w:r>
        <w:rPr>
          <w:i/>
          <w:spacing w:val="-2"/>
        </w:rPr>
        <w:t>)</w:t>
      </w:r>
    </w:p>
    <w:p w14:paraId="0AB100C0" w14:textId="77777777" w:rsidR="005B0AF7" w:rsidRDefault="005B0AF7">
      <w:pPr>
        <w:pStyle w:val="Corpsdetexte"/>
        <w:spacing w:before="5"/>
        <w:rPr>
          <w:i/>
        </w:rPr>
      </w:pPr>
    </w:p>
    <w:p w14:paraId="0AB100C1" w14:textId="77777777" w:rsidR="005B0AF7" w:rsidRDefault="00000000">
      <w:pPr>
        <w:pStyle w:val="Titre3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C2" w14:textId="77777777" w:rsidR="005B0AF7" w:rsidRDefault="005B0AF7">
      <w:pPr>
        <w:pStyle w:val="Corpsdetexte"/>
        <w:spacing w:before="59"/>
        <w:rPr>
          <w:b/>
        </w:rPr>
      </w:pPr>
    </w:p>
    <w:p w14:paraId="0AB100C3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59"/>
        </w:tabs>
        <w:ind w:left="859" w:hanging="359"/>
        <w:jc w:val="both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key stages of a </w:t>
      </w:r>
      <w:proofErr w:type="spellStart"/>
      <w:r>
        <w:rPr>
          <w:sz w:val="24"/>
        </w:rPr>
        <w:t>project's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closing</w:t>
      </w:r>
      <w:proofErr w:type="spellEnd"/>
      <w:r>
        <w:rPr>
          <w:sz w:val="24"/>
        </w:rPr>
        <w:t xml:space="preserve"> phase and </w:t>
      </w:r>
      <w:proofErr w:type="spellStart"/>
      <w:r>
        <w:rPr>
          <w:sz w:val="24"/>
        </w:rPr>
        <w:t>their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purpose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 xml:space="preserve">To 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spacing w:val="-2"/>
          <w:sz w:val="24"/>
        </w:rPr>
        <w:t>)</w:t>
      </w:r>
    </w:p>
    <w:p w14:paraId="0AB100C4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16" w:line="225" w:lineRule="auto"/>
        <w:ind w:right="147"/>
        <w:jc w:val="both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role</w:t>
      </w:r>
      <w:proofErr w:type="spellEnd"/>
      <w:r>
        <w:rPr>
          <w:sz w:val="24"/>
        </w:rPr>
        <w:t xml:space="preserve"> of planning and coordination </w:t>
      </w:r>
      <w:proofErr w:type="spellStart"/>
      <w:r>
        <w:rPr>
          <w:sz w:val="24"/>
        </w:rPr>
        <w:t>tools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used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closure</w:t>
      </w:r>
      <w:proofErr w:type="spellEnd"/>
      <w:r>
        <w:rPr>
          <w:sz w:val="24"/>
        </w:rPr>
        <w:t xml:space="preserve"> (kick-</w:t>
      </w:r>
      <w:proofErr w:type="gramStart"/>
      <w:r>
        <w:rPr>
          <w:sz w:val="24"/>
        </w:rPr>
        <w:t>off meeting</w:t>
      </w:r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closure</w:t>
      </w:r>
      <w:proofErr w:type="spellEnd"/>
      <w:r>
        <w:rPr>
          <w:sz w:val="24"/>
        </w:rPr>
        <w:t xml:space="preserve"> plan, checklist, ARCI matrix). </w:t>
      </w: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C5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1" w:line="225" w:lineRule="auto"/>
        <w:ind w:right="145"/>
        <w:jc w:val="both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risks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associated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closure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terms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operational</w:t>
      </w:r>
      <w:proofErr w:type="spellEnd"/>
      <w:r>
        <w:rPr>
          <w:sz w:val="24"/>
        </w:rPr>
        <w:t xml:space="preserve">, HR, </w:t>
      </w:r>
      <w:proofErr w:type="spellStart"/>
      <w:r>
        <w:rPr>
          <w:sz w:val="24"/>
        </w:rPr>
        <w:t>contractual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financial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logistical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security</w:t>
      </w:r>
      <w:proofErr w:type="spellEnd"/>
      <w:r>
        <w:rPr>
          <w:sz w:val="24"/>
        </w:rPr>
        <w:t xml:space="preserve"> and partnership aspects. </w:t>
      </w:r>
      <w:r>
        <w:rPr>
          <w:i/>
          <w:spacing w:val="-2"/>
          <w:sz w:val="24"/>
        </w:rPr>
        <w:t xml:space="preserve">(To </w:t>
      </w:r>
      <w:proofErr w:type="spellStart"/>
      <w:r>
        <w:rPr>
          <w:i/>
          <w:spacing w:val="-2"/>
          <w:sz w:val="24"/>
        </w:rPr>
        <w:t>understand</w:t>
      </w:r>
      <w:proofErr w:type="spellEnd"/>
      <w:r>
        <w:rPr>
          <w:i/>
          <w:spacing w:val="-2"/>
          <w:sz w:val="24"/>
        </w:rPr>
        <w:t>)</w:t>
      </w:r>
    </w:p>
    <w:p w14:paraId="0AB100C6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6" w:line="220" w:lineRule="auto"/>
        <w:ind w:right="152"/>
        <w:jc w:val="both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main </w:t>
      </w:r>
      <w:proofErr w:type="spellStart"/>
      <w:r>
        <w:rPr>
          <w:sz w:val="24"/>
        </w:rPr>
        <w:t>legal</w:t>
      </w:r>
      <w:proofErr w:type="spellEnd"/>
      <w:r>
        <w:rPr>
          <w:sz w:val="24"/>
        </w:rPr>
        <w:t xml:space="preserve"> and administrative obligations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met (e.g. </w:t>
      </w:r>
      <w:proofErr w:type="spellStart"/>
      <w:r>
        <w:rPr>
          <w:sz w:val="24"/>
        </w:rPr>
        <w:t>labor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law</w:t>
      </w:r>
      <w:proofErr w:type="spellEnd"/>
      <w:r>
        <w:rPr>
          <w:sz w:val="24"/>
        </w:rPr>
        <w:t xml:space="preserve">, taxation, </w:t>
      </w:r>
      <w:proofErr w:type="spellStart"/>
      <w:r>
        <w:rPr>
          <w:sz w:val="24"/>
        </w:rPr>
        <w:t>transfer</w:t>
      </w:r>
      <w:proofErr w:type="spellEnd"/>
      <w:r>
        <w:rPr>
          <w:sz w:val="24"/>
        </w:rPr>
        <w:t xml:space="preserve"> of assets).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C7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6" w:line="220" w:lineRule="auto"/>
        <w:ind w:right="149"/>
        <w:jc w:val="both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Explain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actions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taken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ensure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operational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closure</w:t>
      </w:r>
      <w:proofErr w:type="spellEnd"/>
      <w:r>
        <w:rPr>
          <w:sz w:val="24"/>
        </w:rPr>
        <w:t xml:space="preserve"> of the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(exit plan, </w:t>
      </w:r>
      <w:proofErr w:type="spellStart"/>
      <w:r>
        <w:rPr>
          <w:sz w:val="24"/>
        </w:rPr>
        <w:t>handover</w:t>
      </w:r>
      <w:proofErr w:type="spellEnd"/>
      <w:r>
        <w:rPr>
          <w:sz w:val="24"/>
        </w:rPr>
        <w:t xml:space="preserve">, donations, </w:t>
      </w:r>
      <w:proofErr w:type="spellStart"/>
      <w:r>
        <w:rPr>
          <w:sz w:val="24"/>
        </w:rPr>
        <w:t>community</w:t>
      </w:r>
      <w:proofErr w:type="spellEnd"/>
      <w:r>
        <w:rPr>
          <w:sz w:val="24"/>
        </w:rPr>
        <w:t xml:space="preserve"> communication).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Understand</w:t>
      </w:r>
      <w:proofErr w:type="spellEnd"/>
      <w:r>
        <w:rPr>
          <w:i/>
          <w:sz w:val="24"/>
        </w:rPr>
        <w:t>)</w:t>
      </w:r>
    </w:p>
    <w:p w14:paraId="0AB100C8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2" w:line="220" w:lineRule="auto"/>
        <w:ind w:right="147"/>
        <w:jc w:val="both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Describe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steps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involved</w:t>
      </w:r>
      <w:proofErr w:type="spellEnd"/>
      <w:r>
        <w:rPr>
          <w:sz w:val="24"/>
        </w:rPr>
        <w:t xml:space="preserve"> in end-of-</w:t>
      </w:r>
      <w:proofErr w:type="spellStart"/>
      <w:r>
        <w:rPr>
          <w:sz w:val="24"/>
        </w:rPr>
        <w:t>contract</w:t>
      </w:r>
      <w:proofErr w:type="spellEnd"/>
      <w:r>
        <w:rPr>
          <w:sz w:val="24"/>
        </w:rPr>
        <w:t xml:space="preserve"> management, </w:t>
      </w:r>
      <w:proofErr w:type="spellStart"/>
      <w:r>
        <w:rPr>
          <w:sz w:val="24"/>
        </w:rPr>
        <w:t>inventory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equipment</w:t>
      </w:r>
      <w:proofErr w:type="spellEnd"/>
      <w:r>
        <w:rPr>
          <w:sz w:val="24"/>
        </w:rPr>
        <w:t xml:space="preserve"> and budget </w:t>
      </w:r>
      <w:proofErr w:type="spellStart"/>
      <w:r>
        <w:rPr>
          <w:sz w:val="24"/>
        </w:rPr>
        <w:t>closing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C9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7" w:line="220" w:lineRule="auto"/>
        <w:ind w:right="147"/>
        <w:jc w:val="both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HI and </w:t>
      </w:r>
      <w:proofErr w:type="spellStart"/>
      <w:r>
        <w:rPr>
          <w:sz w:val="24"/>
        </w:rPr>
        <w:t>donor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requirements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terms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reporting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archiving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auditing</w:t>
      </w:r>
      <w:proofErr w:type="spellEnd"/>
      <w:r>
        <w:rPr>
          <w:sz w:val="24"/>
        </w:rPr>
        <w:t xml:space="preserve"> and restitution.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CA" w14:textId="77777777" w:rsidR="005B0AF7" w:rsidRDefault="00000000">
      <w:pPr>
        <w:pStyle w:val="Corpsdetexte"/>
        <w:spacing w:before="238" w:line="268" w:lineRule="auto"/>
        <w:ind w:left="140" w:right="139"/>
        <w:jc w:val="both"/>
        <w:rPr>
          <w:i/>
        </w:rPr>
      </w:pPr>
      <w:r>
        <w:rPr>
          <w:b/>
        </w:rPr>
        <w:t xml:space="preserve">Objective </w:t>
      </w:r>
      <w:proofErr w:type="gramStart"/>
      <w:r>
        <w:rPr>
          <w:b/>
        </w:rPr>
        <w:t>2:</w:t>
      </w:r>
      <w:proofErr w:type="gramEnd"/>
      <w:r>
        <w:rPr>
          <w:b/>
        </w:rPr>
        <w:t xml:space="preserve"> </w:t>
      </w:r>
      <w:proofErr w:type="spellStart"/>
      <w:r>
        <w:t>Identify</w:t>
      </w:r>
      <w:proofErr w:type="spellEnd"/>
      <w:r>
        <w:t xml:space="preserve"> the essential </w:t>
      </w:r>
      <w:proofErr w:type="spellStart"/>
      <w:r>
        <w:t>elements</w:t>
      </w:r>
      <w:proofErr w:type="spellEnd"/>
      <w:r>
        <w:t xml:space="preserve"> of the </w:t>
      </w:r>
      <w:proofErr w:type="spellStart"/>
      <w:r>
        <w:t>closure</w:t>
      </w:r>
      <w:proofErr w:type="spellEnd"/>
      <w:r>
        <w:t xml:space="preserve"> process </w:t>
      </w:r>
      <w:proofErr w:type="spellStart"/>
      <w:r>
        <w:t>related</w:t>
      </w:r>
      <w:proofErr w:type="spellEnd"/>
      <w:r>
        <w:t xml:space="preserve"> to monitoring-</w:t>
      </w:r>
      <w:proofErr w:type="spellStart"/>
      <w:r>
        <w:t>evaluation</w:t>
      </w:r>
      <w:proofErr w:type="spellEnd"/>
      <w:r>
        <w:t xml:space="preserve">, </w:t>
      </w:r>
      <w:proofErr w:type="spellStart"/>
      <w:r>
        <w:t>accountability</w:t>
      </w:r>
      <w:proofErr w:type="spellEnd"/>
      <w:r>
        <w:t xml:space="preserve"> and </w:t>
      </w:r>
      <w:proofErr w:type="spellStart"/>
      <w:r>
        <w:t>analysis</w:t>
      </w:r>
      <w:proofErr w:type="spellEnd"/>
      <w:r>
        <w:t xml:space="preserve"> of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. </w:t>
      </w:r>
      <w:r>
        <w:rPr>
          <w:i/>
        </w:rPr>
        <w:t>(</w:t>
      </w:r>
      <w:proofErr w:type="spellStart"/>
      <w:r>
        <w:rPr>
          <w:i/>
        </w:rPr>
        <w:t>Memorize</w:t>
      </w:r>
      <w:proofErr w:type="spellEnd"/>
      <w:r>
        <w:rPr>
          <w:i/>
        </w:rPr>
        <w:t>)</w:t>
      </w:r>
    </w:p>
    <w:p w14:paraId="0AB100CB" w14:textId="77777777" w:rsidR="005B0AF7" w:rsidRDefault="00000000">
      <w:pPr>
        <w:pStyle w:val="Titre3"/>
        <w:spacing w:before="161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CC" w14:textId="77777777" w:rsidR="005B0AF7" w:rsidRDefault="005B0AF7">
      <w:pPr>
        <w:pStyle w:val="Corpsdetexte"/>
        <w:spacing w:before="14"/>
        <w:rPr>
          <w:b/>
        </w:rPr>
      </w:pPr>
    </w:p>
    <w:p w14:paraId="0AB100CD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before="1" w:line="281" w:lineRule="exact"/>
        <w:ind w:left="860"/>
        <w:rPr>
          <w:rFonts w:ascii="Calibri" w:hAnsi="Calibri"/>
          <w:sz w:val="24"/>
        </w:rPr>
      </w:pPr>
      <w:r>
        <w:rPr>
          <w:b/>
          <w:sz w:val="24"/>
        </w:rPr>
        <w:t xml:space="preserve">List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steps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involved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organizing</w:t>
      </w:r>
      <w:proofErr w:type="spellEnd"/>
      <w:r>
        <w:rPr>
          <w:sz w:val="24"/>
        </w:rPr>
        <w:t xml:space="preserve"> a final </w:t>
      </w:r>
      <w:proofErr w:type="spellStart"/>
      <w:r>
        <w:rPr>
          <w:sz w:val="24"/>
        </w:rPr>
        <w:t>evaluation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stakeholders.</w:t>
      </w:r>
    </w:p>
    <w:p w14:paraId="0AB100CE" w14:textId="77777777" w:rsidR="005B0AF7" w:rsidRDefault="00000000">
      <w:pPr>
        <w:spacing w:line="264" w:lineRule="exact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Memorize</w:t>
      </w:r>
      <w:proofErr w:type="spellEnd"/>
      <w:r>
        <w:rPr>
          <w:i/>
          <w:spacing w:val="-2"/>
          <w:sz w:val="24"/>
        </w:rPr>
        <w:t>)</w:t>
      </w:r>
    </w:p>
    <w:p w14:paraId="0AB100CF" w14:textId="77777777" w:rsidR="005B0AF7" w:rsidRDefault="005B0AF7">
      <w:pPr>
        <w:spacing w:line="264" w:lineRule="exact"/>
        <w:rPr>
          <w:i/>
          <w:sz w:val="24"/>
        </w:rPr>
        <w:sectPr w:rsidR="005B0AF7">
          <w:pgSz w:w="11910" w:h="16840"/>
          <w:pgMar w:top="1880" w:right="1275" w:bottom="280" w:left="1275" w:header="708" w:footer="708" w:gutter="0"/>
          <w:cols w:space="708"/>
        </w:sectPr>
      </w:pPr>
    </w:p>
    <w:p w14:paraId="0AB100D0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110" w:line="220" w:lineRule="auto"/>
        <w:ind w:right="146"/>
        <w:rPr>
          <w:rFonts w:ascii="Calibri" w:hAnsi="Calibri"/>
          <w:sz w:val="24"/>
        </w:rPr>
      </w:pPr>
      <w:r>
        <w:rPr>
          <w:b/>
          <w:sz w:val="24"/>
        </w:rPr>
        <w:lastRenderedPageBreak/>
        <w:t xml:space="preserve">Name </w:t>
      </w:r>
      <w:r>
        <w:rPr>
          <w:sz w:val="24"/>
        </w:rPr>
        <w:t xml:space="preserve">the types of </w:t>
      </w:r>
      <w:proofErr w:type="spellStart"/>
      <w:r>
        <w:rPr>
          <w:sz w:val="24"/>
        </w:rPr>
        <w:t>results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the initial </w:t>
      </w:r>
      <w:proofErr w:type="spellStart"/>
      <w:r>
        <w:rPr>
          <w:sz w:val="24"/>
        </w:rPr>
        <w:t>indicators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produce</w:t>
      </w:r>
      <w:proofErr w:type="spellEnd"/>
      <w:r>
        <w:rPr>
          <w:sz w:val="24"/>
        </w:rPr>
        <w:t xml:space="preserve"> a performance report.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D1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7" w:line="220" w:lineRule="auto"/>
        <w:ind w:right="153"/>
        <w:rPr>
          <w:rFonts w:ascii="Calibri" w:hAnsi="Calibri"/>
          <w:sz w:val="24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items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processed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archived</w:t>
      </w:r>
      <w:proofErr w:type="spellEnd"/>
      <w:r>
        <w:rPr>
          <w:sz w:val="24"/>
        </w:rPr>
        <w:t xml:space="preserve"> at </w:t>
      </w:r>
      <w:proofErr w:type="spellStart"/>
      <w:proofErr w:type="gramStart"/>
      <w:r>
        <w:rPr>
          <w:sz w:val="24"/>
        </w:rPr>
        <w:t>closing</w:t>
      </w:r>
      <w:proofErr w:type="spellEnd"/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returns</w:t>
      </w:r>
      <w:proofErr w:type="spellEnd"/>
      <w:r>
        <w:rPr>
          <w:sz w:val="24"/>
        </w:rPr>
        <w:t xml:space="preserve">, complaints, </w:t>
      </w:r>
      <w:proofErr w:type="spellStart"/>
      <w:r>
        <w:rPr>
          <w:sz w:val="24"/>
        </w:rPr>
        <w:t>beneficiary</w:t>
      </w:r>
      <w:proofErr w:type="spellEnd"/>
      <w:r>
        <w:rPr>
          <w:sz w:val="24"/>
        </w:rPr>
        <w:t xml:space="preserve"> data, </w:t>
      </w:r>
      <w:proofErr w:type="spellStart"/>
      <w:r>
        <w:rPr>
          <w:sz w:val="24"/>
        </w:rPr>
        <w:t>databases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D2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37" w:line="220" w:lineRule="auto"/>
        <w:ind w:right="140"/>
        <w:rPr>
          <w:rFonts w:ascii="Calibri" w:hAnsi="Calibri"/>
          <w:sz w:val="24"/>
        </w:rPr>
      </w:pPr>
      <w:r>
        <w:rPr>
          <w:b/>
          <w:sz w:val="24"/>
        </w:rPr>
        <w:t xml:space="preserve">Name </w:t>
      </w:r>
      <w:r>
        <w:rPr>
          <w:sz w:val="24"/>
        </w:rPr>
        <w:t xml:space="preserve">the key actions in a </w:t>
      </w:r>
      <w:proofErr w:type="spellStart"/>
      <w:r>
        <w:rPr>
          <w:sz w:val="24"/>
        </w:rPr>
        <w:t>learning</w:t>
      </w:r>
      <w:proofErr w:type="spellEnd"/>
      <w:r>
        <w:rPr>
          <w:sz w:val="24"/>
        </w:rPr>
        <w:t xml:space="preserve"> process and the types of </w:t>
      </w:r>
      <w:proofErr w:type="spellStart"/>
      <w:r>
        <w:rPr>
          <w:sz w:val="24"/>
        </w:rPr>
        <w:t>lessons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that</w:t>
      </w:r>
      <w:proofErr w:type="spellEnd"/>
      <w:r>
        <w:rPr>
          <w:sz w:val="24"/>
        </w:rPr>
        <w:t xml:space="preserve"> can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learned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them</w:t>
      </w:r>
      <w:proofErr w:type="spell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).</w:t>
      </w:r>
    </w:p>
    <w:p w14:paraId="0AB100D3" w14:textId="77777777" w:rsidR="005B0AF7" w:rsidRDefault="005B0AF7">
      <w:pPr>
        <w:pStyle w:val="Corpsdetexte"/>
        <w:rPr>
          <w:i/>
        </w:rPr>
      </w:pPr>
    </w:p>
    <w:p w14:paraId="0AB100D4" w14:textId="77777777" w:rsidR="005B0AF7" w:rsidRDefault="005B0AF7">
      <w:pPr>
        <w:pStyle w:val="Corpsdetexte"/>
        <w:spacing w:before="270"/>
        <w:rPr>
          <w:i/>
        </w:rPr>
      </w:pPr>
    </w:p>
    <w:p w14:paraId="0AB100D5" w14:textId="39A892AE" w:rsidR="005B0AF7" w:rsidRDefault="00000000">
      <w:pPr>
        <w:pStyle w:val="Corpsdetexte"/>
        <w:spacing w:line="271" w:lineRule="auto"/>
        <w:ind w:left="140"/>
        <w:rPr>
          <w:i/>
        </w:rPr>
      </w:pPr>
      <w:r>
        <w:rPr>
          <w:b/>
        </w:rPr>
        <w:t xml:space="preserve">Objective </w:t>
      </w:r>
      <w:proofErr w:type="gramStart"/>
      <w:r>
        <w:rPr>
          <w:b/>
        </w:rPr>
        <w:t>3:</w:t>
      </w:r>
      <w:proofErr w:type="gramEnd"/>
      <w:r>
        <w:rPr>
          <w:b/>
        </w:rPr>
        <w:t xml:space="preserve"> </w:t>
      </w:r>
      <w:proofErr w:type="spellStart"/>
      <w:r>
        <w:t>Identify</w:t>
      </w:r>
      <w:proofErr w:type="spellEnd"/>
      <w:r>
        <w:t xml:space="preserve"> key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</w:t>
      </w:r>
      <w:proofErr w:type="spellStart"/>
      <w:r w:rsidR="00C37A18">
        <w:t>donor</w:t>
      </w:r>
      <w:proofErr w:type="spellEnd"/>
      <w:r>
        <w:t xml:space="preserve"> compliance, document </w:t>
      </w:r>
      <w:proofErr w:type="spellStart"/>
      <w:r w:rsidR="00C37A18">
        <w:rPr>
          <w:spacing w:val="40"/>
        </w:rPr>
        <w:t>archiving</w:t>
      </w:r>
      <w:proofErr w:type="spellEnd"/>
      <w:r w:rsidR="00C37A18">
        <w:rPr>
          <w:spacing w:val="40"/>
        </w:rPr>
        <w:t xml:space="preserve"> </w:t>
      </w:r>
      <w:r>
        <w:t>and end-of-</w:t>
      </w:r>
      <w:proofErr w:type="spellStart"/>
      <w:r>
        <w:t>project</w:t>
      </w:r>
      <w:proofErr w:type="spellEnd"/>
      <w:r>
        <w:t xml:space="preserve"> communication. </w:t>
      </w:r>
      <w:r>
        <w:rPr>
          <w:i/>
        </w:rPr>
        <w:t>(</w:t>
      </w:r>
      <w:proofErr w:type="spellStart"/>
      <w:r>
        <w:rPr>
          <w:i/>
        </w:rPr>
        <w:t>Memorize</w:t>
      </w:r>
      <w:proofErr w:type="spellEnd"/>
      <w:r>
        <w:rPr>
          <w:i/>
        </w:rPr>
        <w:t>)</w:t>
      </w:r>
    </w:p>
    <w:p w14:paraId="0AB100D6" w14:textId="77777777" w:rsidR="005B0AF7" w:rsidRDefault="00000000">
      <w:pPr>
        <w:pStyle w:val="Titre3"/>
        <w:spacing w:before="152"/>
      </w:pPr>
      <w:r>
        <w:t xml:space="preserve">At the end of the training, participants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able to </w:t>
      </w:r>
      <w:r>
        <w:rPr>
          <w:spacing w:val="-10"/>
        </w:rPr>
        <w:t>:</w:t>
      </w:r>
    </w:p>
    <w:p w14:paraId="0AB100D7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274" w:line="264" w:lineRule="auto"/>
        <w:ind w:right="145"/>
        <w:rPr>
          <w:rFonts w:ascii="Calibri" w:hAnsi="Calibri"/>
          <w:sz w:val="20"/>
        </w:rPr>
      </w:pPr>
      <w:proofErr w:type="spellStart"/>
      <w:r w:rsidRPr="00892990">
        <w:rPr>
          <w:b/>
          <w:bCs/>
          <w:sz w:val="24"/>
        </w:rPr>
        <w:t>Identify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donor</w:t>
      </w:r>
      <w:proofErr w:type="spellEnd"/>
      <w:r>
        <w:rPr>
          <w:sz w:val="24"/>
        </w:rPr>
        <w:t xml:space="preserve"> obligations for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closure</w:t>
      </w:r>
      <w:proofErr w:type="spellEnd"/>
      <w:r>
        <w:rPr>
          <w:sz w:val="24"/>
        </w:rPr>
        <w:t xml:space="preserve"> (reports, ANO, </w:t>
      </w:r>
      <w:proofErr w:type="spellStart"/>
      <w:r>
        <w:rPr>
          <w:sz w:val="24"/>
        </w:rPr>
        <w:t>visibility</w:t>
      </w:r>
      <w:proofErr w:type="spellEnd"/>
      <w:r>
        <w:rPr>
          <w:sz w:val="24"/>
        </w:rPr>
        <w:t xml:space="preserve">, audits).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D8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7" w:line="264" w:lineRule="auto"/>
        <w:ind w:right="146"/>
        <w:rPr>
          <w:rFonts w:ascii="Calibri" w:hAnsi="Calibri"/>
          <w:sz w:val="20"/>
        </w:rPr>
      </w:pPr>
      <w:proofErr w:type="spellStart"/>
      <w:r>
        <w:rPr>
          <w:b/>
          <w:sz w:val="24"/>
        </w:rPr>
        <w:t>Identify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the types of documents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archived</w:t>
      </w:r>
      <w:proofErr w:type="spellEnd"/>
      <w:r>
        <w:rPr>
          <w:sz w:val="24"/>
        </w:rPr>
        <w:t xml:space="preserve"> by area (HR, finance, MEAL, </w:t>
      </w:r>
      <w:proofErr w:type="spellStart"/>
      <w:r>
        <w:rPr>
          <w:sz w:val="24"/>
        </w:rPr>
        <w:t>logistics</w:t>
      </w:r>
      <w:proofErr w:type="spellEnd"/>
      <w:r>
        <w:rPr>
          <w:sz w:val="24"/>
        </w:rPr>
        <w:t xml:space="preserve">) and the </w:t>
      </w:r>
      <w:proofErr w:type="spellStart"/>
      <w:r>
        <w:rPr>
          <w:sz w:val="24"/>
        </w:rPr>
        <w:t>storage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spaces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used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(Store)</w:t>
      </w:r>
    </w:p>
    <w:p w14:paraId="0AB100D9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1"/>
        </w:tabs>
        <w:spacing w:before="6" w:line="268" w:lineRule="auto"/>
        <w:ind w:right="146"/>
        <w:rPr>
          <w:rFonts w:ascii="Calibri" w:hAnsi="Calibri"/>
          <w:sz w:val="20"/>
        </w:rPr>
      </w:pPr>
      <w:proofErr w:type="spellStart"/>
      <w:r w:rsidRPr="00892990">
        <w:rPr>
          <w:b/>
          <w:bCs/>
          <w:sz w:val="24"/>
        </w:rPr>
        <w:t>Identify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target</w:t>
      </w:r>
      <w:proofErr w:type="spellEnd"/>
      <w:r>
        <w:rPr>
          <w:sz w:val="24"/>
        </w:rPr>
        <w:t xml:space="preserve"> audiences for end-of-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communication (</w:t>
      </w:r>
      <w:proofErr w:type="spellStart"/>
      <w:r>
        <w:rPr>
          <w:sz w:val="24"/>
        </w:rPr>
        <w:t>communities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authorities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partners</w:t>
      </w:r>
      <w:proofErr w:type="spellEnd"/>
      <w:r>
        <w:rPr>
          <w:sz w:val="24"/>
        </w:rPr>
        <w:t xml:space="preserve">).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Memorize</w:t>
      </w:r>
      <w:proofErr w:type="spellEnd"/>
      <w:r>
        <w:rPr>
          <w:i/>
          <w:sz w:val="24"/>
        </w:rPr>
        <w:t>)</w:t>
      </w:r>
    </w:p>
    <w:p w14:paraId="0AB100DA" w14:textId="77777777" w:rsidR="005B0AF7" w:rsidRDefault="00000000">
      <w:pPr>
        <w:pStyle w:val="Paragraphedeliste"/>
        <w:numPr>
          <w:ilvl w:val="1"/>
          <w:numId w:val="1"/>
        </w:numPr>
        <w:tabs>
          <w:tab w:val="left" w:pos="860"/>
        </w:tabs>
        <w:spacing w:line="273" w:lineRule="exact"/>
        <w:ind w:left="860"/>
        <w:rPr>
          <w:rFonts w:ascii="Calibri" w:hAnsi="Calibri"/>
          <w:sz w:val="20"/>
        </w:rPr>
      </w:pPr>
      <w:r w:rsidRPr="00892990">
        <w:rPr>
          <w:b/>
          <w:bCs/>
          <w:sz w:val="24"/>
        </w:rPr>
        <w:t xml:space="preserve">List </w:t>
      </w:r>
      <w:proofErr w:type="spellStart"/>
      <w:r>
        <w:rPr>
          <w:sz w:val="24"/>
        </w:rPr>
        <w:t>internal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systems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updated</w:t>
      </w:r>
      <w:proofErr w:type="spellEnd"/>
      <w:r>
        <w:rPr>
          <w:sz w:val="24"/>
        </w:rPr>
        <w:t xml:space="preserve"> at the end of the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(CRM, P-square, </w:t>
      </w:r>
      <w:proofErr w:type="spellStart"/>
      <w:r>
        <w:rPr>
          <w:spacing w:val="-2"/>
          <w:sz w:val="24"/>
        </w:rPr>
        <w:t>HIPeople</w:t>
      </w:r>
      <w:proofErr w:type="spellEnd"/>
      <w:r>
        <w:rPr>
          <w:spacing w:val="-2"/>
          <w:sz w:val="24"/>
        </w:rPr>
        <w:t>).</w:t>
      </w:r>
    </w:p>
    <w:p w14:paraId="0AB100DB" w14:textId="77777777" w:rsidR="005B0AF7" w:rsidRDefault="00000000">
      <w:pPr>
        <w:spacing w:before="32"/>
        <w:ind w:left="861"/>
        <w:rPr>
          <w:i/>
          <w:sz w:val="24"/>
        </w:rPr>
      </w:pP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Memorize</w:t>
      </w:r>
      <w:proofErr w:type="spellEnd"/>
      <w:r>
        <w:rPr>
          <w:i/>
          <w:spacing w:val="-2"/>
          <w:sz w:val="24"/>
        </w:rPr>
        <w:t>)</w:t>
      </w:r>
    </w:p>
    <w:sectPr w:rsidR="005B0AF7">
      <w:pgSz w:w="11910" w:h="16840"/>
      <w:pgMar w:top="134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D1E55"/>
    <w:multiLevelType w:val="hybridMultilevel"/>
    <w:tmpl w:val="00000000"/>
    <w:lvl w:ilvl="0" w:tplc="C6344058">
      <w:start w:val="1"/>
      <w:numFmt w:val="upperLetter"/>
      <w:lvlText w:val="%1."/>
      <w:lvlJc w:val="left"/>
      <w:pPr>
        <w:ind w:left="5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32"/>
        <w:szCs w:val="32"/>
        <w:lang w:val="fr-FR" w:eastAsia="en-US" w:bidi="ar-SA"/>
      </w:rPr>
    </w:lvl>
    <w:lvl w:ilvl="1" w:tplc="F0C2D9E2">
      <w:numFmt w:val="bullet"/>
      <w:lvlText w:val="•"/>
      <w:lvlJc w:val="left"/>
      <w:pPr>
        <w:ind w:left="861" w:hanging="360"/>
      </w:pPr>
      <w:rPr>
        <w:rFonts w:ascii="Calibri" w:eastAsia="Calibri" w:hAnsi="Calibri" w:cs="Calibri" w:hint="default"/>
        <w:spacing w:val="0"/>
        <w:w w:val="92"/>
        <w:lang w:val="fr-FR" w:eastAsia="en-US" w:bidi="ar-SA"/>
      </w:rPr>
    </w:lvl>
    <w:lvl w:ilvl="2" w:tplc="4216D96E">
      <w:numFmt w:val="bullet"/>
      <w:lvlText w:val="•"/>
      <w:lvlJc w:val="left"/>
      <w:pPr>
        <w:ind w:left="1803" w:hanging="360"/>
      </w:pPr>
      <w:rPr>
        <w:rFonts w:hint="default"/>
        <w:lang w:val="fr-FR" w:eastAsia="en-US" w:bidi="ar-SA"/>
      </w:rPr>
    </w:lvl>
    <w:lvl w:ilvl="3" w:tplc="C966DCB8">
      <w:numFmt w:val="bullet"/>
      <w:lvlText w:val="•"/>
      <w:lvlJc w:val="left"/>
      <w:pPr>
        <w:ind w:left="2747" w:hanging="360"/>
      </w:pPr>
      <w:rPr>
        <w:rFonts w:hint="default"/>
        <w:lang w:val="fr-FR" w:eastAsia="en-US" w:bidi="ar-SA"/>
      </w:rPr>
    </w:lvl>
    <w:lvl w:ilvl="4" w:tplc="1A3495AC">
      <w:numFmt w:val="bullet"/>
      <w:lvlText w:val="•"/>
      <w:lvlJc w:val="left"/>
      <w:pPr>
        <w:ind w:left="3691" w:hanging="360"/>
      </w:pPr>
      <w:rPr>
        <w:rFonts w:hint="default"/>
        <w:lang w:val="fr-FR" w:eastAsia="en-US" w:bidi="ar-SA"/>
      </w:rPr>
    </w:lvl>
    <w:lvl w:ilvl="5" w:tplc="5D7CDF7E">
      <w:numFmt w:val="bullet"/>
      <w:lvlText w:val="•"/>
      <w:lvlJc w:val="left"/>
      <w:pPr>
        <w:ind w:left="4635" w:hanging="360"/>
      </w:pPr>
      <w:rPr>
        <w:rFonts w:hint="default"/>
        <w:lang w:val="fr-FR" w:eastAsia="en-US" w:bidi="ar-SA"/>
      </w:rPr>
    </w:lvl>
    <w:lvl w:ilvl="6" w:tplc="7158DFE8">
      <w:numFmt w:val="bullet"/>
      <w:lvlText w:val="•"/>
      <w:lvlJc w:val="left"/>
      <w:pPr>
        <w:ind w:left="5579" w:hanging="360"/>
      </w:pPr>
      <w:rPr>
        <w:rFonts w:hint="default"/>
        <w:lang w:val="fr-FR" w:eastAsia="en-US" w:bidi="ar-SA"/>
      </w:rPr>
    </w:lvl>
    <w:lvl w:ilvl="7" w:tplc="8196CAD0">
      <w:numFmt w:val="bullet"/>
      <w:lvlText w:val="•"/>
      <w:lvlJc w:val="left"/>
      <w:pPr>
        <w:ind w:left="6523" w:hanging="360"/>
      </w:pPr>
      <w:rPr>
        <w:rFonts w:hint="default"/>
        <w:lang w:val="fr-FR" w:eastAsia="en-US" w:bidi="ar-SA"/>
      </w:rPr>
    </w:lvl>
    <w:lvl w:ilvl="8" w:tplc="3BFEDC3E">
      <w:numFmt w:val="bullet"/>
      <w:lvlText w:val="•"/>
      <w:lvlJc w:val="left"/>
      <w:pPr>
        <w:ind w:left="746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7C960156"/>
    <w:multiLevelType w:val="hybridMultilevel"/>
    <w:tmpl w:val="00000000"/>
    <w:lvl w:ilvl="0" w:tplc="48F69C5C">
      <w:start w:val="1"/>
      <w:numFmt w:val="upperRoman"/>
      <w:lvlText w:val="%1."/>
      <w:lvlJc w:val="left"/>
      <w:pPr>
        <w:ind w:left="1221" w:hanging="7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5"/>
        <w:sz w:val="40"/>
        <w:szCs w:val="40"/>
        <w:lang w:val="fr-FR" w:eastAsia="en-US" w:bidi="ar-SA"/>
      </w:rPr>
    </w:lvl>
    <w:lvl w:ilvl="1" w:tplc="1E2AA020">
      <w:numFmt w:val="bullet"/>
      <w:lvlText w:val="•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2"/>
        <w:sz w:val="24"/>
        <w:szCs w:val="24"/>
        <w:lang w:val="fr-FR" w:eastAsia="en-US" w:bidi="ar-SA"/>
      </w:rPr>
    </w:lvl>
    <w:lvl w:ilvl="2" w:tplc="7E364972">
      <w:numFmt w:val="bullet"/>
      <w:lvlText w:val="•"/>
      <w:lvlJc w:val="left"/>
      <w:pPr>
        <w:ind w:left="2123" w:hanging="360"/>
      </w:pPr>
      <w:rPr>
        <w:rFonts w:hint="default"/>
        <w:lang w:val="fr-FR" w:eastAsia="en-US" w:bidi="ar-SA"/>
      </w:rPr>
    </w:lvl>
    <w:lvl w:ilvl="3" w:tplc="1924C7E8">
      <w:numFmt w:val="bullet"/>
      <w:lvlText w:val="•"/>
      <w:lvlJc w:val="left"/>
      <w:pPr>
        <w:ind w:left="3027" w:hanging="360"/>
      </w:pPr>
      <w:rPr>
        <w:rFonts w:hint="default"/>
        <w:lang w:val="fr-FR" w:eastAsia="en-US" w:bidi="ar-SA"/>
      </w:rPr>
    </w:lvl>
    <w:lvl w:ilvl="4" w:tplc="86B67A6A">
      <w:numFmt w:val="bullet"/>
      <w:lvlText w:val="•"/>
      <w:lvlJc w:val="left"/>
      <w:pPr>
        <w:ind w:left="3931" w:hanging="360"/>
      </w:pPr>
      <w:rPr>
        <w:rFonts w:hint="default"/>
        <w:lang w:val="fr-FR" w:eastAsia="en-US" w:bidi="ar-SA"/>
      </w:rPr>
    </w:lvl>
    <w:lvl w:ilvl="5" w:tplc="D6D8B910">
      <w:numFmt w:val="bullet"/>
      <w:lvlText w:val="•"/>
      <w:lvlJc w:val="left"/>
      <w:pPr>
        <w:ind w:left="4835" w:hanging="360"/>
      </w:pPr>
      <w:rPr>
        <w:rFonts w:hint="default"/>
        <w:lang w:val="fr-FR" w:eastAsia="en-US" w:bidi="ar-SA"/>
      </w:rPr>
    </w:lvl>
    <w:lvl w:ilvl="6" w:tplc="4374386C">
      <w:numFmt w:val="bullet"/>
      <w:lvlText w:val="•"/>
      <w:lvlJc w:val="left"/>
      <w:pPr>
        <w:ind w:left="5739" w:hanging="360"/>
      </w:pPr>
      <w:rPr>
        <w:rFonts w:hint="default"/>
        <w:lang w:val="fr-FR" w:eastAsia="en-US" w:bidi="ar-SA"/>
      </w:rPr>
    </w:lvl>
    <w:lvl w:ilvl="7" w:tplc="02548982">
      <w:numFmt w:val="bullet"/>
      <w:lvlText w:val="•"/>
      <w:lvlJc w:val="left"/>
      <w:pPr>
        <w:ind w:left="6643" w:hanging="360"/>
      </w:pPr>
      <w:rPr>
        <w:rFonts w:hint="default"/>
        <w:lang w:val="fr-FR" w:eastAsia="en-US" w:bidi="ar-SA"/>
      </w:rPr>
    </w:lvl>
    <w:lvl w:ilvl="8" w:tplc="B268B0CC">
      <w:numFmt w:val="bullet"/>
      <w:lvlText w:val="•"/>
      <w:lvlJc w:val="left"/>
      <w:pPr>
        <w:ind w:left="7547" w:hanging="360"/>
      </w:pPr>
      <w:rPr>
        <w:rFonts w:hint="default"/>
        <w:lang w:val="fr-FR" w:eastAsia="en-US" w:bidi="ar-SA"/>
      </w:rPr>
    </w:lvl>
  </w:abstractNum>
  <w:num w:numId="1" w16cid:durableId="1904218400">
    <w:abstractNumId w:val="0"/>
  </w:num>
  <w:num w:numId="2" w16cid:durableId="299579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F7"/>
    <w:rsid w:val="005B0AF7"/>
    <w:rsid w:val="006E0818"/>
    <w:rsid w:val="006E274B"/>
    <w:rsid w:val="007614AD"/>
    <w:rsid w:val="00892990"/>
    <w:rsid w:val="00C3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0041"/>
  <w15:docId w15:val="{6FE796DB-0978-48F2-B064-1D5531FE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1"/>
    <w:qFormat/>
    <w:pPr>
      <w:ind w:left="1220" w:hanging="720"/>
      <w:outlineLvl w:val="0"/>
    </w:pPr>
    <w:rPr>
      <w:sz w:val="40"/>
      <w:szCs w:val="40"/>
    </w:rPr>
  </w:style>
  <w:style w:type="paragraph" w:styleId="Titre2">
    <w:name w:val="heading 2"/>
    <w:basedOn w:val="Normal"/>
    <w:uiPriority w:val="1"/>
    <w:qFormat/>
    <w:pPr>
      <w:ind w:left="499" w:hanging="359"/>
      <w:outlineLvl w:val="1"/>
    </w:pPr>
    <w:rPr>
      <w:sz w:val="32"/>
      <w:szCs w:val="32"/>
    </w:rPr>
  </w:style>
  <w:style w:type="paragraph" w:styleId="Titre3">
    <w:name w:val="heading 3"/>
    <w:basedOn w:val="Normal"/>
    <w:uiPriority w:val="1"/>
    <w:qFormat/>
    <w:pPr>
      <w:ind w:left="140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52"/>
      <w:ind w:left="11"/>
      <w:jc w:val="center"/>
    </w:pPr>
    <w:rPr>
      <w:sz w:val="56"/>
      <w:szCs w:val="56"/>
    </w:rPr>
  </w:style>
  <w:style w:type="paragraph" w:styleId="Paragraphedeliste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28cee0-36b7-4f96-afb0-b4337cf20db3" xsi:nil="true"/>
    <lcf76f155ced4ddcb4097134ff3c332f xmlns="a63485d4-2133-49c8-80ed-a1cca3cfe3d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2A0FB57B77CC4EB3E755EEE372369C" ma:contentTypeVersion="18" ma:contentTypeDescription="Crée un document." ma:contentTypeScope="" ma:versionID="bc850cf02ffa8915a50768c6263385af">
  <xsd:schema xmlns:xsd="http://www.w3.org/2001/XMLSchema" xmlns:xs="http://www.w3.org/2001/XMLSchema" xmlns:p="http://schemas.microsoft.com/office/2006/metadata/properties" xmlns:ns2="a63485d4-2133-49c8-80ed-a1cca3cfe3dc" xmlns:ns3="6a28cee0-36b7-4f96-afb0-b4337cf20db3" targetNamespace="http://schemas.microsoft.com/office/2006/metadata/properties" ma:root="true" ma:fieldsID="b633b085d0e6da7115f1436c8bfa9182" ns2:_="" ns3:_="">
    <xsd:import namespace="a63485d4-2133-49c8-80ed-a1cca3cfe3dc"/>
    <xsd:import namespace="6a28cee0-36b7-4f96-afb0-b4337cf20d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485d4-2133-49c8-80ed-a1cca3cfe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8cee0-36b7-4f96-afb0-b4337cf20db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3da8c9-bffc-46bd-89d3-1b819ff11ac2}" ma:internalName="TaxCatchAll" ma:showField="CatchAllData" ma:web="6a28cee0-36b7-4f96-afb0-b4337cf20d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47A7F0-00B2-498A-BB29-7AE0CAC87B9A}">
  <ds:schemaRefs>
    <ds:schemaRef ds:uri="http://schemas.microsoft.com/office/2006/metadata/properties"/>
    <ds:schemaRef ds:uri="http://schemas.microsoft.com/office/infopath/2007/PartnerControls"/>
    <ds:schemaRef ds:uri="6a28cee0-36b7-4f96-afb0-b4337cf20db3"/>
    <ds:schemaRef ds:uri="a63485d4-2133-49c8-80ed-a1cca3cfe3dc"/>
  </ds:schemaRefs>
</ds:datastoreItem>
</file>

<file path=customXml/itemProps2.xml><?xml version="1.0" encoding="utf-8"?>
<ds:datastoreItem xmlns:ds="http://schemas.openxmlformats.org/officeDocument/2006/customXml" ds:itemID="{BBA7C422-7713-4EFA-8798-690F1A540F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6AAAA-56CC-4801-B092-0051C79C6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3485d4-2133-49c8-80ed-a1cca3cfe3dc"/>
    <ds:schemaRef ds:uri="6a28cee0-36b7-4f96-afb0-b4337cf20d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1630</Words>
  <Characters>8971</Characters>
  <Application>Microsoft Office Word</Application>
  <DocSecurity>0</DocSecurity>
  <Lines>74</Lines>
  <Paragraphs>21</Paragraphs>
  <ScaleCrop>false</ScaleCrop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Sanskriti SACHDEV</dc:creator>
  <cp:keywords>, docId:82D0A214C8DB8B56FA65815898ED6852</cp:keywords>
  <cp:lastModifiedBy>Sanskriti SACHDEV</cp:lastModifiedBy>
  <cp:revision>4</cp:revision>
  <dcterms:created xsi:type="dcterms:W3CDTF">2025-06-24T09:35:00Z</dcterms:created>
  <dcterms:modified xsi:type="dcterms:W3CDTF">2025-06-24T09:41:00Z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2025-06-24T00:00:00Z</vt:filetime>
  </property>
  <property fmtid="{D5CDD505-2E9C-101B-9397-08002B2CF9AE}" pid="5" name="ContentTypeId">
    <vt:lpwstr>0x010100D12A0FB57B77CC4EB3E755EEE372369C</vt:lpwstr>
  </property>
  <property fmtid="{D5CDD505-2E9C-101B-9397-08002B2CF9AE}" pid="6" name="MediaServiceImageTags">
    <vt:lpwstr/>
  </property>
</Properties>
</file>