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793A85" w:rsidR="00237E7A" w:rsidP="00237E7A" w:rsidRDefault="00237E7A" w14:paraId="6AC91FF1" w14:textId="77777777">
      <w:pPr>
        <w:rPr>
          <w:rFonts w:ascii="Nunito" w:hAnsi="Nunito"/>
          <w:b/>
          <w:bCs/>
          <w:sz w:val="24"/>
          <w:szCs w:val="24"/>
        </w:rPr>
      </w:pPr>
    </w:p>
    <w:p w:rsidRPr="00746AC7" w:rsidR="00701F75" w:rsidP="00746AC7" w:rsidRDefault="00794F63" w14:paraId="3A96BA06" w14:textId="386510F2">
      <w:pPr>
        <w:jc w:val="center"/>
        <w:rPr>
          <w:rFonts w:ascii="Nunito" w:hAnsi="Nunito"/>
          <w:b/>
          <w:sz w:val="24"/>
          <w:szCs w:val="24"/>
        </w:rPr>
      </w:pPr>
      <w:r w:rsidRPr="00793A85">
        <w:rPr>
          <w:rFonts w:ascii="Nunito" w:hAnsi="Nunito"/>
          <w:b/>
          <w:bCs/>
          <w:sz w:val="24"/>
          <w:szCs w:val="24"/>
        </w:rPr>
        <w:t xml:space="preserve">TDR </w:t>
      </w:r>
      <w:r w:rsidRPr="00793A85">
        <w:rPr>
          <w:rFonts w:ascii="Nunito" w:hAnsi="Nunito"/>
          <w:b/>
          <w:bCs/>
          <w:sz w:val="24"/>
          <w:szCs w:val="24"/>
        </w:rPr>
        <w:t xml:space="preserve">/ </w:t>
      </w:r>
      <w:r w:rsidRPr="00793A85" w:rsidR="00FF31C9">
        <w:rPr>
          <w:rFonts w:ascii="Nunito" w:hAnsi="Nunito"/>
          <w:b/>
          <w:bCs/>
          <w:sz w:val="24"/>
          <w:szCs w:val="24"/>
        </w:rPr>
        <w:t xml:space="preserve">TRAINING </w:t>
      </w:r>
      <w:r w:rsidRPr="00793A85">
        <w:rPr>
          <w:rFonts w:ascii="Nunito" w:hAnsi="Nunito"/>
          <w:b/>
          <w:bCs/>
          <w:sz w:val="24"/>
          <w:szCs w:val="24"/>
        </w:rPr>
        <w:t xml:space="preserve">SPECIFICATIONS </w:t>
      </w:r>
      <w:r w:rsidR="00287832">
        <w:rPr>
          <w:rFonts w:ascii="Nunito" w:hAnsi="Nunito"/>
          <w:b/>
          <w:bCs/>
          <w:sz w:val="24"/>
          <w:szCs w:val="24"/>
        </w:rPr>
        <w:t xml:space="preserve">: </w:t>
      </w:r>
      <w:r w:rsidR="00550819">
        <w:rPr>
          <w:sz w:val="28"/>
          <w:szCs w:val="28"/>
        </w:rPr>
        <w:t xml:space="preserve">INSTITUTIONAL PROJECT QUALITY POLICY </w:t>
      </w:r>
    </w:p>
    <w:p w:rsidRPr="00793A85" w:rsidR="009F01CC" w:rsidP="00D96D2E" w:rsidRDefault="009F01CC" w14:paraId="72FAEA0F" w14:textId="77777777">
      <w:pPr>
        <w:jc w:val="both"/>
        <w:rPr>
          <w:rFonts w:ascii="Nunito" w:hAnsi="Nunito"/>
          <w:sz w:val="20"/>
          <w:szCs w:val="20"/>
        </w:rPr>
      </w:pPr>
    </w:p>
    <w:sdt>
      <w:sdtPr>
        <w:rPr>
          <w:rFonts w:asciiTheme="minorHAnsi" w:hAnsiTheme="minorHAnsi" w:eastAsiaTheme="minorEastAsia" w:cstheme="minorBidi"/>
          <w:color w:val="auto"/>
          <w:sz w:val="22"/>
          <w:szCs w:val="22"/>
        </w:rPr>
        <w:id w:val="330594945"/>
        <w:docPartObj>
          <w:docPartGallery w:val="Table of Contents"/>
          <w:docPartUnique/>
        </w:docPartObj>
      </w:sdtPr>
      <w:sdtContent>
        <w:p w:rsidRPr="00793A85" w:rsidR="00CF231B" w:rsidRDefault="00CF231B" w14:paraId="0BA6BC47" w14:textId="47856A30">
          <w:pPr>
            <w:pStyle w:val="En-ttedetabledesmatires"/>
            <w:rPr>
              <w:rFonts w:ascii="Nunito" w:hAnsi="Nunito"/>
              <w:color w:val="0077C8"/>
            </w:rPr>
          </w:pPr>
          <w:r w:rsidRPr="11DF8450">
            <w:rPr>
              <w:rFonts w:ascii="Nunito" w:hAnsi="Nunito"/>
              <w:color w:val="0077C8"/>
            </w:rPr>
            <w:t xml:space="preserve">Table of contents</w:t>
          </w:r>
        </w:p>
        <w:p w:rsidRPr="00793A85" w:rsidR="005031C5" w:rsidP="11DF8450" w:rsidRDefault="00424BAC" w14:paraId="3D09EFA2" w14:textId="09966F7B">
          <w:pPr>
            <w:pStyle w:val="TM1"/>
            <w:tabs>
              <w:tab w:val="left" w:pos="435"/>
              <w:tab w:val="right" w:leader="dot" w:pos="10185"/>
            </w:tabs>
            <w:rPr>
              <w:rStyle w:val="Lienhypertexte"/>
              <w:noProof/>
            </w:rPr>
          </w:pPr>
          <w:r>
            <w:fldChar w:fldCharType="begin"/>
          </w:r>
          <w:r w:rsidR="00CF231B">
            <w:instrText>TOC \o "1-3" \z \u \h</w:instrText>
          </w:r>
          <w:r>
            <w:fldChar w:fldCharType="separate"/>
          </w:r>
          <w:hyperlink w:anchor="_Toc1242045242">
            <w:r w:rsidRPr="11DF8450" w:rsidR="11DF8450">
              <w:rPr>
                <w:rStyle w:val="Lienhypertexte"/>
              </w:rPr>
              <w:t>1.</w:t>
            </w:r>
            <w:r w:rsidR="00CF231B">
              <w:tab/>
            </w:r>
            <w:r w:rsidRPr="11DF8450" w:rsidR="11DF8450">
              <w:rPr>
                <w:rStyle w:val="Lienhypertexte"/>
              </w:rPr>
              <w:t xml:space="preserve">Background information</w:t>
            </w:r>
            <w:r w:rsidR="00CF231B">
              <w:tab/>
            </w:r>
            <w:r w:rsidR="00CF231B">
              <w:fldChar w:fldCharType="begin"/>
            </w:r>
            <w:r w:rsidR="00CF231B">
              <w:instrText>PAGEREF _Toc1242045242 \h</w:instrText>
            </w:r>
            <w:r w:rsidR="00CF231B">
              <w:fldChar w:fldCharType="separate"/>
            </w:r>
            <w:r w:rsidR="00DB0F1E">
              <w:rPr>
                <w:noProof/>
              </w:rPr>
              <w:t>2</w:t>
            </w:r>
            <w:r w:rsidR="00CF231B">
              <w:fldChar w:fldCharType="end"/>
            </w:r>
          </w:hyperlink>
        </w:p>
        <w:p w:rsidRPr="00793A85" w:rsidR="005031C5" w:rsidP="11DF8450" w:rsidRDefault="11DF8450" w14:paraId="413AEC33" w14:textId="1616921A">
          <w:pPr>
            <w:pStyle w:val="TM1"/>
            <w:tabs>
              <w:tab w:val="left" w:pos="435"/>
              <w:tab w:val="right" w:leader="dot" w:pos="10185"/>
            </w:tabs>
            <w:rPr>
              <w:rStyle w:val="Lienhypertexte"/>
              <w:noProof/>
            </w:rPr>
          </w:pPr>
          <w:hyperlink w:anchor="_Toc69692073">
            <w:r w:rsidRPr="11DF8450">
              <w:rPr>
                <w:rStyle w:val="Lienhypertexte"/>
              </w:rPr>
              <w:t>2.</w:t>
            </w:r>
            <w:r w:rsidR="00424BAC">
              <w:tab/>
            </w:r>
            <w:r w:rsidRPr="11DF8450">
              <w:rPr>
                <w:rStyle w:val="Lienhypertexte"/>
              </w:rPr>
              <w:t xml:space="preserve">Description of need</w:t>
            </w:r>
            <w:r w:rsidR="00424BAC">
              <w:tab/>
            </w:r>
            <w:r w:rsidR="00424BAC">
              <w:fldChar w:fldCharType="begin"/>
            </w:r>
            <w:r w:rsidR="00424BAC">
              <w:instrText>PAGEREF _Toc69692073 \h</w:instrText>
            </w:r>
            <w:r w:rsidR="00424BAC">
              <w:fldChar w:fldCharType="separate"/>
            </w:r>
            <w:r w:rsidR="00DB0F1E">
              <w:rPr>
                <w:noProof/>
              </w:rPr>
              <w:t>2</w:t>
            </w:r>
            <w:r w:rsidR="00424BAC">
              <w:fldChar w:fldCharType="end"/>
            </w:r>
          </w:hyperlink>
        </w:p>
        <w:p w:rsidRPr="00793A85" w:rsidR="005031C5" w:rsidP="11DF8450" w:rsidRDefault="11DF8450" w14:paraId="0C842BE9" w14:textId="56ABC502">
          <w:pPr>
            <w:pStyle w:val="TM1"/>
            <w:tabs>
              <w:tab w:val="left" w:pos="435"/>
              <w:tab w:val="right" w:leader="dot" w:pos="10185"/>
            </w:tabs>
            <w:rPr>
              <w:rStyle w:val="Lienhypertexte"/>
              <w:noProof/>
            </w:rPr>
          </w:pPr>
          <w:hyperlink w:anchor="_Toc1551264235">
            <w:r w:rsidRPr="11DF8450">
              <w:rPr>
                <w:rStyle w:val="Lienhypertexte"/>
              </w:rPr>
              <w:t>3.</w:t>
            </w:r>
            <w:r w:rsidR="00424BAC">
              <w:tab/>
            </w:r>
            <w:r w:rsidRPr="11DF8450">
              <w:rPr>
                <w:rStyle w:val="Lienhypertexte"/>
              </w:rPr>
              <w:t xml:space="preserve">Course description</w:t>
            </w:r>
            <w:r w:rsidR="00424BAC">
              <w:tab/>
            </w:r>
            <w:r w:rsidR="00424BAC">
              <w:fldChar w:fldCharType="begin"/>
            </w:r>
            <w:r w:rsidR="00424BAC">
              <w:instrText>PAGEREF _Toc1551264235 \h</w:instrText>
            </w:r>
            <w:r w:rsidR="00424BAC">
              <w:fldChar w:fldCharType="separate"/>
            </w:r>
            <w:r w:rsidR="00DB0F1E">
              <w:rPr>
                <w:noProof/>
              </w:rPr>
              <w:t>3</w:t>
            </w:r>
            <w:r w:rsidR="00424BAC">
              <w:fldChar w:fldCharType="end"/>
            </w:r>
          </w:hyperlink>
        </w:p>
        <w:p w:rsidRPr="00793A85" w:rsidR="005031C5" w:rsidP="11DF8450" w:rsidRDefault="11DF8450" w14:paraId="459532C8" w14:textId="3CCA711B">
          <w:pPr>
            <w:pStyle w:val="TM2"/>
            <w:tabs>
              <w:tab w:val="right" w:leader="dot" w:pos="10185"/>
            </w:tabs>
            <w:rPr>
              <w:rStyle w:val="Lienhypertexte"/>
              <w:noProof/>
            </w:rPr>
          </w:pPr>
          <w:hyperlink w:anchor="_Toc1574462979">
            <w:r w:rsidRPr="11DF8450">
              <w:rPr>
                <w:rStyle w:val="Lienhypertexte"/>
              </w:rPr>
              <w:t xml:space="preserve">3.1 Training objectives</w:t>
            </w:r>
            <w:r w:rsidR="00424BAC">
              <w:tab/>
            </w:r>
            <w:r w:rsidR="00424BAC">
              <w:fldChar w:fldCharType="begin"/>
            </w:r>
            <w:r w:rsidR="00424BAC">
              <w:instrText>PAGEREF _Toc1574462979 \h</w:instrText>
            </w:r>
            <w:r w:rsidR="00424BAC">
              <w:fldChar w:fldCharType="separate"/>
            </w:r>
            <w:r w:rsidR="00DB0F1E">
              <w:rPr>
                <w:noProof/>
              </w:rPr>
              <w:t>3</w:t>
            </w:r>
            <w:r w:rsidR="00424BAC">
              <w:fldChar w:fldCharType="end"/>
            </w:r>
          </w:hyperlink>
        </w:p>
        <w:p w:rsidRPr="00793A85" w:rsidR="005031C5" w:rsidP="11DF8450" w:rsidRDefault="11DF8450" w14:paraId="07C9F1C9" w14:textId="6ED7FC4E">
          <w:pPr>
            <w:pStyle w:val="TM2"/>
            <w:tabs>
              <w:tab w:val="right" w:leader="dot" w:pos="10185"/>
            </w:tabs>
            <w:rPr>
              <w:rStyle w:val="Lienhypertexte"/>
              <w:noProof/>
            </w:rPr>
          </w:pPr>
          <w:hyperlink w:anchor="_Toc2075558766">
            <w:r w:rsidRPr="11DF8450">
              <w:rPr>
                <w:rStyle w:val="Lienhypertexte"/>
              </w:rPr>
              <w:t xml:space="preserve">3.2 Training project target audience(s)</w:t>
            </w:r>
            <w:r w:rsidR="00424BAC">
              <w:tab/>
            </w:r>
            <w:r w:rsidR="00424BAC">
              <w:fldChar w:fldCharType="begin"/>
            </w:r>
            <w:r w:rsidR="00424BAC">
              <w:instrText>PAGEREF _Toc2075558766 \h</w:instrText>
            </w:r>
            <w:r w:rsidR="00424BAC">
              <w:fldChar w:fldCharType="separate"/>
            </w:r>
            <w:r w:rsidR="00DB0F1E">
              <w:rPr>
                <w:noProof/>
              </w:rPr>
              <w:t>3</w:t>
            </w:r>
            <w:r w:rsidR="00424BAC">
              <w:fldChar w:fldCharType="end"/>
            </w:r>
          </w:hyperlink>
        </w:p>
        <w:p w:rsidRPr="00793A85" w:rsidR="005031C5" w:rsidP="11DF8450" w:rsidRDefault="11DF8450" w14:paraId="694D584D" w14:textId="1CF4563A">
          <w:pPr>
            <w:pStyle w:val="TM2"/>
            <w:tabs>
              <w:tab w:val="right" w:leader="dot" w:pos="10185"/>
            </w:tabs>
            <w:rPr>
              <w:rStyle w:val="Lienhypertexte"/>
              <w:noProof/>
            </w:rPr>
          </w:pPr>
          <w:hyperlink w:anchor="_Toc285237711">
            <w:r w:rsidRPr="11DF8450">
              <w:rPr>
                <w:rStyle w:val="Lienhypertexte"/>
              </w:rPr>
              <w:t xml:space="preserve">3.3 Training content</w:t>
            </w:r>
            <w:r w:rsidR="00424BAC">
              <w:tab/>
            </w:r>
            <w:r w:rsidR="00424BAC">
              <w:fldChar w:fldCharType="begin"/>
            </w:r>
            <w:r w:rsidR="00424BAC">
              <w:instrText>PAGEREF _Toc285237711 \h</w:instrText>
            </w:r>
            <w:r w:rsidR="00424BAC">
              <w:fldChar w:fldCharType="separate"/>
            </w:r>
            <w:r w:rsidR="00DB0F1E">
              <w:rPr>
                <w:noProof/>
              </w:rPr>
              <w:t>3</w:t>
            </w:r>
            <w:r w:rsidR="00424BAC">
              <w:fldChar w:fldCharType="end"/>
            </w:r>
          </w:hyperlink>
        </w:p>
        <w:p w:rsidRPr="00793A85" w:rsidR="005031C5" w:rsidP="11DF8450" w:rsidRDefault="11DF8450" w14:paraId="57416939" w14:textId="6C7B73D5">
          <w:pPr>
            <w:pStyle w:val="TM2"/>
            <w:tabs>
              <w:tab w:val="right" w:leader="dot" w:pos="10185"/>
            </w:tabs>
            <w:rPr>
              <w:rStyle w:val="Lienhypertexte"/>
              <w:noProof/>
            </w:rPr>
          </w:pPr>
          <w:hyperlink w:anchor="_Toc775503844">
            <w:r w:rsidRPr="11DF8450">
              <w:rPr>
                <w:rStyle w:val="Lienhypertexte"/>
              </w:rPr>
              <w:t xml:space="preserve">3.4 Planned training methods</w:t>
            </w:r>
            <w:r w:rsidR="00424BAC">
              <w:tab/>
            </w:r>
            <w:r w:rsidR="00424BAC">
              <w:fldChar w:fldCharType="begin"/>
            </w:r>
            <w:r w:rsidR="00424BAC">
              <w:instrText>PAGEREF _Toc775503844 \h</w:instrText>
            </w:r>
            <w:r w:rsidR="00424BAC">
              <w:fldChar w:fldCharType="separate"/>
            </w:r>
            <w:r w:rsidR="00DB0F1E">
              <w:rPr>
                <w:noProof/>
              </w:rPr>
              <w:t>4</w:t>
            </w:r>
            <w:r w:rsidR="00424BAC">
              <w:fldChar w:fldCharType="end"/>
            </w:r>
          </w:hyperlink>
        </w:p>
        <w:p w:rsidRPr="00793A85" w:rsidR="005031C5" w:rsidP="11DF8450" w:rsidRDefault="11DF8450" w14:paraId="036E9517" w14:textId="427897E5">
          <w:pPr>
            <w:pStyle w:val="TM2"/>
            <w:tabs>
              <w:tab w:val="right" w:leader="dot" w:pos="10185"/>
            </w:tabs>
            <w:rPr>
              <w:rStyle w:val="Lienhypertexte"/>
              <w:noProof/>
            </w:rPr>
          </w:pPr>
          <w:hyperlink w:anchor="_Toc694830490">
            <w:r w:rsidRPr="11DF8450">
              <w:rPr>
                <w:rStyle w:val="Lienhypertexte"/>
              </w:rPr>
              <w:t xml:space="preserve">3.4 Graphic and technical charter</w:t>
            </w:r>
            <w:r w:rsidR="00424BAC">
              <w:tab/>
            </w:r>
            <w:r w:rsidR="00424BAC">
              <w:fldChar w:fldCharType="begin"/>
            </w:r>
            <w:r w:rsidR="00424BAC">
              <w:instrText>PAGEREF _Toc694830490 \h</w:instrText>
            </w:r>
            <w:r w:rsidR="00424BAC">
              <w:fldChar w:fldCharType="separate"/>
            </w:r>
            <w:r w:rsidR="00DB0F1E">
              <w:rPr>
                <w:noProof/>
              </w:rPr>
              <w:t>5</w:t>
            </w:r>
            <w:r w:rsidR="00424BAC">
              <w:fldChar w:fldCharType="end"/>
            </w:r>
          </w:hyperlink>
        </w:p>
        <w:p w:rsidRPr="00793A85" w:rsidR="005031C5" w:rsidP="11DF8450" w:rsidRDefault="11DF8450" w14:paraId="445A3D9D" w14:textId="5BC21DD4">
          <w:pPr>
            <w:pStyle w:val="TM2"/>
            <w:tabs>
              <w:tab w:val="right" w:leader="dot" w:pos="10185"/>
            </w:tabs>
            <w:rPr>
              <w:rStyle w:val="Lienhypertexte"/>
              <w:noProof/>
            </w:rPr>
          </w:pPr>
          <w:hyperlink w:anchor="_Toc410362439">
            <w:r w:rsidRPr="11DF8450">
              <w:rPr>
                <w:rStyle w:val="Lienhypertexte"/>
              </w:rPr>
              <w:t xml:space="preserve">3.5 Training measurement indicators</w:t>
            </w:r>
            <w:r w:rsidR="00424BAC">
              <w:tab/>
            </w:r>
            <w:r w:rsidR="00424BAC">
              <w:fldChar w:fldCharType="begin"/>
            </w:r>
            <w:r w:rsidR="00424BAC">
              <w:instrText>PAGEREF _Toc410362439 \h</w:instrText>
            </w:r>
            <w:r w:rsidR="00424BAC">
              <w:fldChar w:fldCharType="separate"/>
            </w:r>
            <w:r w:rsidR="00DB0F1E">
              <w:rPr>
                <w:noProof/>
              </w:rPr>
              <w:t>6</w:t>
            </w:r>
            <w:r w:rsidR="00424BAC">
              <w:fldChar w:fldCharType="end"/>
            </w:r>
          </w:hyperlink>
        </w:p>
        <w:p w:rsidRPr="00793A85" w:rsidR="005031C5" w:rsidP="11DF8450" w:rsidRDefault="11DF8450" w14:paraId="54FA9AF5" w14:textId="1994581E">
          <w:pPr>
            <w:pStyle w:val="TM1"/>
            <w:tabs>
              <w:tab w:val="left" w:pos="435"/>
              <w:tab w:val="right" w:leader="dot" w:pos="10185"/>
            </w:tabs>
            <w:rPr>
              <w:rStyle w:val="Lienhypertexte"/>
              <w:noProof/>
            </w:rPr>
          </w:pPr>
          <w:hyperlink w:anchor="_Toc1050100105">
            <w:r w:rsidRPr="11DF8450">
              <w:rPr>
                <w:rStyle w:val="Lienhypertexte"/>
              </w:rPr>
              <w:t>4.</w:t>
            </w:r>
            <w:r w:rsidR="00424BAC">
              <w:tab/>
            </w:r>
            <w:r w:rsidRPr="11DF8450">
              <w:rPr>
                <w:rStyle w:val="Lienhypertexte"/>
              </w:rPr>
              <w:t xml:space="preserve">Training project management</w:t>
            </w:r>
            <w:r w:rsidR="00424BAC">
              <w:tab/>
            </w:r>
            <w:r w:rsidR="00424BAC">
              <w:fldChar w:fldCharType="begin"/>
            </w:r>
            <w:r w:rsidR="00424BAC">
              <w:instrText>PAGEREF _Toc1050100105 \h</w:instrText>
            </w:r>
            <w:r w:rsidR="00424BAC">
              <w:fldChar w:fldCharType="separate"/>
            </w:r>
            <w:r w:rsidR="00DB0F1E">
              <w:rPr>
                <w:noProof/>
              </w:rPr>
              <w:t>6</w:t>
            </w:r>
            <w:r w:rsidR="00424BAC">
              <w:fldChar w:fldCharType="end"/>
            </w:r>
          </w:hyperlink>
        </w:p>
        <w:p w:rsidRPr="00793A85" w:rsidR="005031C5" w:rsidP="11DF8450" w:rsidRDefault="11DF8450" w14:paraId="2D178A90" w14:textId="43C6AD8D">
          <w:pPr>
            <w:pStyle w:val="TM1"/>
            <w:tabs>
              <w:tab w:val="left" w:pos="435"/>
              <w:tab w:val="right" w:leader="dot" w:pos="10185"/>
            </w:tabs>
            <w:rPr>
              <w:rStyle w:val="Lienhypertexte"/>
              <w:noProof/>
            </w:rPr>
          </w:pPr>
          <w:hyperlink w:anchor="_Toc1263704581">
            <w:r w:rsidRPr="11DF8450">
              <w:rPr>
                <w:rStyle w:val="Lienhypertexte"/>
              </w:rPr>
              <w:t>5.</w:t>
            </w:r>
            <w:r w:rsidR="00424BAC">
              <w:tab/>
            </w:r>
            <w:r w:rsidRPr="11DF8450">
              <w:rPr>
                <w:rStyle w:val="Lienhypertexte"/>
              </w:rPr>
              <w:t xml:space="preserve">Information on the call for tenders</w:t>
            </w:r>
            <w:r w:rsidR="00424BAC">
              <w:tab/>
            </w:r>
            <w:r w:rsidR="00424BAC">
              <w:fldChar w:fldCharType="begin"/>
            </w:r>
            <w:r w:rsidR="00424BAC">
              <w:instrText>PAGEREF _Toc1263704581 \h</w:instrText>
            </w:r>
            <w:r w:rsidR="00424BAC">
              <w:fldChar w:fldCharType="separate"/>
            </w:r>
            <w:r w:rsidR="00DB0F1E">
              <w:rPr>
                <w:noProof/>
              </w:rPr>
              <w:t>6</w:t>
            </w:r>
            <w:r w:rsidR="00424BAC">
              <w:fldChar w:fldCharType="end"/>
            </w:r>
          </w:hyperlink>
        </w:p>
        <w:p w:rsidRPr="00793A85" w:rsidR="005031C5" w:rsidP="11DF8450" w:rsidRDefault="11DF8450" w14:paraId="7B2B7CD1" w14:textId="79043F9F">
          <w:pPr>
            <w:pStyle w:val="TM2"/>
            <w:tabs>
              <w:tab w:val="left" w:pos="660"/>
              <w:tab w:val="right" w:leader="dot" w:pos="10185"/>
            </w:tabs>
            <w:rPr>
              <w:rStyle w:val="Lienhypertexte"/>
              <w:noProof/>
            </w:rPr>
          </w:pPr>
          <w:hyperlink w:anchor="_Toc516787440">
            <w:r w:rsidRPr="11DF8450">
              <w:rPr>
                <w:rStyle w:val="Lienhypertexte"/>
              </w:rPr>
              <w:t>5.1</w:t>
            </w:r>
            <w:r w:rsidR="00424BAC">
              <w:tab/>
            </w:r>
            <w:r w:rsidRPr="11DF8450">
              <w:rPr>
                <w:rStyle w:val="Lienhypertexte"/>
              </w:rPr>
              <w:t xml:space="preserve">Service objectives</w:t>
            </w:r>
            <w:r w:rsidR="00424BAC">
              <w:tab/>
            </w:r>
            <w:r w:rsidR="00424BAC">
              <w:fldChar w:fldCharType="begin"/>
            </w:r>
            <w:r w:rsidR="00424BAC">
              <w:instrText>PAGEREF _Toc516787440 \h</w:instrText>
            </w:r>
            <w:r w:rsidR="00424BAC">
              <w:fldChar w:fldCharType="separate"/>
            </w:r>
            <w:r w:rsidR="00DB0F1E">
              <w:rPr>
                <w:noProof/>
              </w:rPr>
              <w:t>7</w:t>
            </w:r>
            <w:r w:rsidR="00424BAC">
              <w:fldChar w:fldCharType="end"/>
            </w:r>
          </w:hyperlink>
        </w:p>
        <w:p w:rsidRPr="00793A85" w:rsidR="005031C5" w:rsidP="11DF8450" w:rsidRDefault="11DF8450" w14:paraId="4E605B35" w14:textId="136FD981">
          <w:pPr>
            <w:pStyle w:val="TM2"/>
            <w:tabs>
              <w:tab w:val="left" w:pos="660"/>
              <w:tab w:val="right" w:leader="dot" w:pos="10185"/>
            </w:tabs>
            <w:rPr>
              <w:rStyle w:val="Lienhypertexte"/>
              <w:noProof/>
            </w:rPr>
          </w:pPr>
          <w:hyperlink w:anchor="_Toc2019057713">
            <w:r w:rsidRPr="11DF8450">
              <w:rPr>
                <w:rStyle w:val="Lienhypertexte"/>
              </w:rPr>
              <w:t>5.2</w:t>
            </w:r>
            <w:r w:rsidR="00424BAC">
              <w:tab/>
            </w:r>
            <w:r w:rsidRPr="11DF8450">
              <w:rPr>
                <w:rStyle w:val="Lienhypertexte"/>
              </w:rPr>
              <w:t xml:space="preserve">Deliverables expected at the end of the service</w:t>
            </w:r>
            <w:r w:rsidR="00424BAC">
              <w:tab/>
            </w:r>
            <w:r w:rsidR="00424BAC">
              <w:fldChar w:fldCharType="begin"/>
            </w:r>
            <w:r w:rsidR="00424BAC">
              <w:instrText>PAGEREF _Toc2019057713 \h</w:instrText>
            </w:r>
            <w:r w:rsidR="00424BAC">
              <w:fldChar w:fldCharType="separate"/>
            </w:r>
            <w:r w:rsidR="00DB0F1E">
              <w:rPr>
                <w:noProof/>
              </w:rPr>
              <w:t>7</w:t>
            </w:r>
            <w:r w:rsidR="00424BAC">
              <w:fldChar w:fldCharType="end"/>
            </w:r>
          </w:hyperlink>
        </w:p>
        <w:p w:rsidRPr="00793A85" w:rsidR="005031C5" w:rsidP="11DF8450" w:rsidRDefault="11DF8450" w14:paraId="6197CEB4" w14:textId="728614B3">
          <w:pPr>
            <w:pStyle w:val="TM2"/>
            <w:tabs>
              <w:tab w:val="left" w:pos="660"/>
              <w:tab w:val="right" w:leader="dot" w:pos="10185"/>
            </w:tabs>
            <w:rPr>
              <w:rStyle w:val="Lienhypertexte"/>
              <w:noProof/>
            </w:rPr>
          </w:pPr>
          <w:hyperlink w:anchor="_Toc799780540">
            <w:r w:rsidRPr="11DF8450">
              <w:rPr>
                <w:rStyle w:val="Lienhypertexte"/>
              </w:rPr>
              <w:t>5.3</w:t>
            </w:r>
            <w:r w:rsidR="00424BAC">
              <w:tab/>
            </w:r>
            <w:r w:rsidRPr="11DF8450">
              <w:rPr>
                <w:rStyle w:val="Lienhypertexte"/>
              </w:rPr>
              <w:t xml:space="preserve">Recruitment process</w:t>
            </w:r>
            <w:r w:rsidR="00424BAC">
              <w:tab/>
            </w:r>
            <w:r w:rsidR="00424BAC">
              <w:fldChar w:fldCharType="begin"/>
            </w:r>
            <w:r w:rsidR="00424BAC">
              <w:instrText>PAGEREF _Toc799780540 \h</w:instrText>
            </w:r>
            <w:r w:rsidR="00424BAC">
              <w:fldChar w:fldCharType="separate"/>
            </w:r>
            <w:r w:rsidR="00DB0F1E">
              <w:rPr>
                <w:noProof/>
              </w:rPr>
              <w:t>8</w:t>
            </w:r>
            <w:r w:rsidR="00424BAC">
              <w:fldChar w:fldCharType="end"/>
            </w:r>
            <w:r w:rsidR="00424BAC"/>
          </w:hyperlink>
          <w:r w:rsidR="00424BAC">
            <w:fldChar w:fldCharType="end"/>
          </w:r>
        </w:p>
      </w:sdtContent>
    </w:sdt>
    <w:p w:rsidRPr="00793A85" w:rsidR="00CF231B" w:rsidRDefault="00CF231B" w14:paraId="1691A9B7" w14:textId="7196B0CF">
      <w:pPr>
        <w:rPr>
          <w:rFonts w:ascii="Nunito" w:hAnsi="Nunito"/>
        </w:rPr>
      </w:pPr>
    </w:p>
    <w:p w:rsidRPr="00793A85" w:rsidR="00CF231B" w:rsidP="00D96D2E" w:rsidRDefault="00CF231B" w14:paraId="6B292E83" w14:textId="77777777">
      <w:pPr>
        <w:jc w:val="both"/>
        <w:rPr>
          <w:rFonts w:ascii="Nunito" w:hAnsi="Nunito"/>
          <w:sz w:val="20"/>
          <w:szCs w:val="20"/>
        </w:rPr>
      </w:pPr>
    </w:p>
    <w:p w:rsidRPr="00793A85" w:rsidR="009F01CC" w:rsidRDefault="009F01CC" w14:paraId="08830C50" w14:textId="77777777">
      <w:pPr>
        <w:rPr>
          <w:rFonts w:ascii="Nunito" w:hAnsi="Nunito" w:eastAsiaTheme="majorEastAsia" w:cstheme="majorBidi"/>
          <w:color w:val="0077C8"/>
          <w:sz w:val="32"/>
          <w:szCs w:val="32"/>
        </w:rPr>
      </w:pPr>
      <w:r w:rsidRPr="00793A85">
        <w:rPr>
          <w:rFonts w:ascii="Nunito" w:hAnsi="Nunito"/>
        </w:rPr>
        <w:br w:type="page"/>
      </w:r>
    </w:p>
    <w:p w:rsidRPr="00793A85" w:rsidR="00536836" w:rsidP="00CF231B" w:rsidRDefault="00D57582" w14:paraId="3D35497E" w14:textId="5D9DC45D">
      <w:pPr>
        <w:pStyle w:val="Titre1"/>
        <w:numPr>
          <w:ilvl w:val="0"/>
          <w:numId w:val="38"/>
        </w:numPr>
      </w:pPr>
      <w:bookmarkStart w:name="_Toc1242045242" w:id="0"/>
      <w:r>
        <w:lastRenderedPageBreak/>
      </w:r>
      <w:r>
        <w:t xml:space="preserve">Background information</w:t>
      </w:r>
      <w:bookmarkEnd w:id="0"/>
    </w:p>
    <w:p w:rsidRPr="00793A85" w:rsidR="00CF231B" w:rsidP="00CF231B" w:rsidRDefault="00CF231B" w14:paraId="18D69491" w14:textId="77777777">
      <w:pPr>
        <w:rPr>
          <w:rFonts w:ascii="Nunito" w:hAnsi="Nunito"/>
        </w:rPr>
      </w:pPr>
    </w:p>
    <w:tbl>
      <w:tblPr>
        <w:tblStyle w:val="Grilledutableau"/>
        <w:tblW w:w="0" w:type="auto"/>
        <w:tblLook w:val="04a0"/>
      </w:tblPr>
      <w:tblGrid>
        <w:gridCol w:w="3104"/>
        <w:gridCol w:w="6956"/>
      </w:tblGrid>
      <w:tr w:rsidRPr="00793A85" w:rsidR="00D57582" w:rsidTr="565D577B" w14:paraId="0C9B6F99" w14:textId="77777777">
        <w:tc>
          <w:tcPr>
            <w:tcW w:w="3104" w:type="dxa"/>
          </w:tcPr>
          <w:p w:rsidRPr="00793A85" w:rsidR="00D57582" w:rsidP="009F01CC" w:rsidRDefault="6C009774" w14:paraId="3A5D1864" w14:textId="266D1979">
            <w:pPr>
              <w:textAlignment w:val="center"/>
              <w:rPr>
                <w:rFonts w:ascii="Nunito" w:hAnsi="Nunito"/>
                <w:sz w:val="20"/>
                <w:szCs w:val="20"/>
              </w:rPr>
            </w:pPr>
            <w:r w:rsidRPr="00793A85">
              <w:rPr>
                <w:rFonts w:ascii="Nunito" w:hAnsi="Nunito"/>
                <w:sz w:val="20"/>
                <w:szCs w:val="20"/>
              </w:rPr>
              <w:t xml:space="preserve">Organization presentation</w:t>
            </w:r>
          </w:p>
        </w:tc>
        <w:tc>
          <w:tcPr>
            <w:tcW w:w="6956" w:type="dxa"/>
          </w:tcPr>
          <w:p w:rsidRPr="00550819" w:rsidR="00550819" w:rsidP="00550819" w:rsidRDefault="00550819" w14:paraId="2851C0E8" w14:textId="77777777">
            <w:pPr>
              <w:rPr>
                <w:rFonts w:ascii="Nunito" w:hAnsi="Nunito"/>
                <w:sz w:val="20"/>
                <w:szCs w:val="20"/>
              </w:rPr>
            </w:pPr>
            <w:r w:rsidRPr="00550819">
              <w:rPr>
                <w:rFonts w:ascii="Nunito" w:hAnsi="Nunito"/>
                <w:sz w:val="20"/>
                <w:szCs w:val="20"/>
              </w:rPr>
              <w:t xml:space="preserve">Handicap International is an international solidarity organization </w:t>
            </w:r>
          </w:p>
          <w:p w:rsidRPr="00550819" w:rsidR="00550819" w:rsidP="00550819" w:rsidRDefault="00550819" w14:paraId="4F74006D" w14:textId="4630F440">
            <w:pPr>
              <w:rPr>
                <w:rFonts w:ascii="Nunito" w:hAnsi="Nunito"/>
                <w:sz w:val="20"/>
                <w:szCs w:val="20"/>
              </w:rPr>
            </w:pPr>
            <w:r w:rsidRPr="2C6A6728">
              <w:rPr>
                <w:rFonts w:ascii="Nunito" w:hAnsi="Nunito"/>
                <w:sz w:val="20"/>
                <w:szCs w:val="20"/>
              </w:rPr>
              <w:t xml:space="preserve">an independent, impartial organization that works in situations of poverty and exclusion, conflict and disaster. Working alongside </w:t>
            </w:r>
          </w:p>
          <w:p w:rsidRPr="00550819" w:rsidR="00550819" w:rsidP="00550819" w:rsidRDefault="00550819" w14:paraId="30412B2B" w14:textId="77777777">
            <w:pPr>
              <w:rPr>
                <w:rFonts w:ascii="Nunito" w:hAnsi="Nunito"/>
                <w:sz w:val="20"/>
                <w:szCs w:val="20"/>
              </w:rPr>
            </w:pPr>
            <w:r w:rsidRPr="00550819">
              <w:rPr>
                <w:rFonts w:ascii="Nunito" w:hAnsi="Nunito"/>
                <w:sz w:val="20"/>
                <w:szCs w:val="20"/>
              </w:rPr>
              <w:t xml:space="preserve">people with disabilities and vulnerable populations, it acts and </w:t>
            </w:r>
          </w:p>
          <w:p w:rsidRPr="00550819" w:rsidR="00550819" w:rsidP="00550819" w:rsidRDefault="00550819" w14:paraId="4F21D4BB" w14:textId="77777777">
            <w:pPr>
              <w:rPr>
                <w:rFonts w:ascii="Nunito" w:hAnsi="Nunito"/>
                <w:sz w:val="20"/>
                <w:szCs w:val="20"/>
              </w:rPr>
            </w:pPr>
            <w:r w:rsidRPr="00E65F93">
              <w:rPr>
                <w:rFonts w:ascii="Nunito" w:hAnsi="Nunito"/>
                <w:color w:val="000000" w:themeColor="text1"/>
                <w:sz w:val="20"/>
                <w:szCs w:val="20"/>
              </w:rPr>
              <w:t xml:space="preserve">to meet their </w:t>
            </w:r>
            <w:r w:rsidRPr="00550819">
              <w:rPr>
                <w:rFonts w:ascii="Nunito" w:hAnsi="Nunito"/>
                <w:sz w:val="20"/>
                <w:szCs w:val="20"/>
              </w:rPr>
              <w:t xml:space="preserve">basic </w:t>
            </w:r>
            <w:r w:rsidRPr="00E65F93">
              <w:rPr>
                <w:rFonts w:ascii="Nunito" w:hAnsi="Nunito"/>
                <w:color w:val="000000" w:themeColor="text1"/>
                <w:sz w:val="20"/>
                <w:szCs w:val="20"/>
              </w:rPr>
              <w:t xml:space="preserve">needs</w:t>
            </w:r>
            <w:r w:rsidRPr="00550819">
              <w:rPr>
                <w:rFonts w:ascii="Nunito" w:hAnsi="Nunito"/>
                <w:sz w:val="20"/>
                <w:szCs w:val="20"/>
              </w:rPr>
              <w:t xml:space="preserve">, improve their living conditions and </w:t>
            </w:r>
          </w:p>
          <w:p w:rsidRPr="00550819" w:rsidR="00550819" w:rsidP="00550819" w:rsidRDefault="00550819" w14:paraId="5FEAE80B" w14:textId="77777777">
            <w:pPr>
              <w:rPr>
                <w:rFonts w:ascii="Nunito" w:hAnsi="Nunito"/>
                <w:sz w:val="20"/>
                <w:szCs w:val="20"/>
              </w:rPr>
            </w:pPr>
            <w:r w:rsidRPr="00550819">
              <w:rPr>
                <w:rFonts w:ascii="Nunito" w:hAnsi="Nunito"/>
                <w:sz w:val="20"/>
                <w:szCs w:val="20"/>
              </w:rPr>
              <w:t xml:space="preserve">living conditions and promote respect for their dignity and rights </w:t>
            </w:r>
          </w:p>
          <w:p w:rsidRPr="00550819" w:rsidR="00550819" w:rsidP="00550819" w:rsidRDefault="00550819" w14:paraId="51D4CD3B" w14:textId="77777777">
            <w:pPr>
              <w:rPr>
                <w:rFonts w:ascii="Nunito" w:hAnsi="Nunito"/>
                <w:sz w:val="20"/>
                <w:szCs w:val="20"/>
              </w:rPr>
            </w:pPr>
            <w:r w:rsidRPr="00550819">
              <w:rPr>
                <w:rFonts w:ascii="Nunito" w:hAnsi="Nunito"/>
                <w:sz w:val="20"/>
                <w:szCs w:val="20"/>
              </w:rPr>
              <w:t xml:space="preserve">fundamentals. HI works in some 50 countries in a wide range of sectors. </w:t>
            </w:r>
          </w:p>
          <w:p w:rsidRPr="00550819" w:rsidR="00550819" w:rsidP="00550819" w:rsidRDefault="00550819" w14:paraId="6BD2251A" w14:textId="77777777">
            <w:pPr>
              <w:rPr>
                <w:rFonts w:ascii="Nunito" w:hAnsi="Nunito"/>
                <w:sz w:val="20"/>
                <w:szCs w:val="20"/>
              </w:rPr>
            </w:pPr>
            <w:r w:rsidRPr="00550819">
              <w:rPr>
                <w:rFonts w:ascii="Nunito" w:hAnsi="Nunito"/>
                <w:sz w:val="20"/>
                <w:szCs w:val="20"/>
              </w:rPr>
              <w:t xml:space="preserve">contexts of emergency, reconstruction, chronic crisis and </w:t>
            </w:r>
          </w:p>
          <w:p w:rsidRPr="00793A85" w:rsidR="00D57582" w:rsidP="00550819" w:rsidRDefault="00550819" w14:paraId="207D93CA" w14:textId="4E799942">
            <w:pPr>
              <w:rPr>
                <w:rFonts w:ascii="Nunito" w:hAnsi="Nunito"/>
                <w:sz w:val="20"/>
                <w:szCs w:val="20"/>
              </w:rPr>
            </w:pPr>
            <w:r w:rsidRPr="6868F4A1">
              <w:rPr>
                <w:rFonts w:ascii="Nunito" w:hAnsi="Nunito"/>
                <w:sz w:val="20"/>
                <w:szCs w:val="20"/>
              </w:rPr>
              <w:t xml:space="preserve">development with over 5,000 employees and dozens of international and national partners.</w:t>
            </w:r>
          </w:p>
        </w:tc>
      </w:tr>
      <w:tr w:rsidRPr="00793A85" w:rsidR="00D57582" w:rsidTr="565D577B" w14:paraId="7F07C579" w14:textId="77777777">
        <w:tc>
          <w:tcPr>
            <w:tcW w:w="3104" w:type="dxa"/>
          </w:tcPr>
          <w:p w:rsidRPr="00793A85" w:rsidR="00D57582" w:rsidP="009F01CC" w:rsidRDefault="6C009774" w14:paraId="4214F16F" w14:textId="574B08D4">
            <w:pPr>
              <w:textAlignment w:val="center"/>
              <w:rPr>
                <w:rFonts w:ascii="Nunito" w:hAnsi="Nunito"/>
                <w:sz w:val="20"/>
                <w:szCs w:val="20"/>
              </w:rPr>
            </w:pPr>
            <w:r w:rsidRPr="00793A85">
              <w:rPr>
                <w:rFonts w:ascii="Nunito" w:hAnsi="Nunito"/>
                <w:sz w:val="20"/>
                <w:szCs w:val="20"/>
              </w:rPr>
              <w:t xml:space="preserve">Presentation of the requesting department / program</w:t>
            </w:r>
          </w:p>
        </w:tc>
        <w:tc>
          <w:tcPr>
            <w:tcW w:w="6956" w:type="dxa"/>
          </w:tcPr>
          <w:p w:rsidRPr="00167AC3" w:rsidR="00167AC3" w:rsidP="00167AC3" w:rsidRDefault="00167AC3" w14:paraId="2BC41091" w14:textId="77777777">
            <w:pPr>
              <w:rPr>
                <w:rFonts w:ascii="Nunito" w:hAnsi="Nunito"/>
                <w:sz w:val="20"/>
                <w:szCs w:val="20"/>
              </w:rPr>
            </w:pPr>
            <w:r w:rsidRPr="00167AC3">
              <w:rPr>
                <w:rFonts w:ascii="Nunito" w:hAnsi="Nunito"/>
                <w:sz w:val="20"/>
                <w:szCs w:val="20"/>
              </w:rPr>
              <w:t xml:space="preserve">The Innovation, Impact &amp; Information Division (D3i) is a department </w:t>
            </w:r>
          </w:p>
          <w:p w:rsidRPr="00167AC3" w:rsidR="00167AC3" w:rsidP="00167AC3" w:rsidRDefault="00167AC3" w14:paraId="236944A6" w14:textId="5B1B5C14">
            <w:pPr>
              <w:rPr>
                <w:rFonts w:ascii="Nunito" w:hAnsi="Nunito"/>
                <w:sz w:val="20"/>
                <w:szCs w:val="20"/>
              </w:rPr>
            </w:pPr>
            <w:r w:rsidRPr="6868F4A1">
              <w:rPr>
                <w:rFonts w:ascii="Nunito" w:hAnsi="Nunito"/>
                <w:sz w:val="20"/>
                <w:szCs w:val="20"/>
              </w:rPr>
              <w:t xml:space="preserve">to foster innovation and research, and to manage information and project management standards: </w:t>
            </w:r>
          </w:p>
          <w:p w:rsidRPr="00167AC3" w:rsidR="00167AC3" w:rsidP="00167AC3" w:rsidRDefault="00167AC3" w14:paraId="187B4BFB" w14:textId="77777777">
            <w:pPr>
              <w:rPr>
                <w:rFonts w:ascii="Nunito" w:hAnsi="Nunito"/>
                <w:sz w:val="20"/>
                <w:szCs w:val="20"/>
              </w:rPr>
            </w:pPr>
            <w:r w:rsidRPr="00167AC3">
              <w:rPr>
                <w:rFonts w:ascii="Nunito" w:hAnsi="Nunito"/>
                <w:sz w:val="20"/>
                <w:szCs w:val="20"/>
              </w:rPr>
              <w:t xml:space="preserve">- Research: Lead the governance of research within HI, </w:t>
            </w:r>
          </w:p>
          <w:p w:rsidRPr="00167AC3" w:rsidR="00167AC3" w:rsidP="00167AC3" w:rsidRDefault="00167AC3" w14:paraId="470A7DA5" w14:textId="426742E1">
            <w:pPr>
              <w:rPr>
                <w:rFonts w:ascii="Nunito" w:hAnsi="Nunito"/>
                <w:sz w:val="20"/>
                <w:szCs w:val="20"/>
              </w:rPr>
            </w:pPr>
            <w:r w:rsidRPr="6868F4A1">
              <w:rPr>
                <w:rFonts w:ascii="Nunito" w:hAnsi="Nunito"/>
                <w:sz w:val="20"/>
                <w:szCs w:val="20"/>
              </w:rPr>
              <w:t xml:space="preserve">promote research and the production of high-quality evidence, create new research opportunities by developing scientific collaborations and contributing to the drafting of projects, and contribute to capacity building </w:t>
            </w:r>
          </w:p>
          <w:p w:rsidRPr="00167AC3" w:rsidR="00167AC3" w:rsidP="00167AC3" w:rsidRDefault="00167AC3" w14:paraId="7882EBEB" w14:textId="77777777">
            <w:pPr>
              <w:rPr>
                <w:rFonts w:ascii="Nunito" w:hAnsi="Nunito"/>
                <w:sz w:val="20"/>
                <w:szCs w:val="20"/>
              </w:rPr>
            </w:pPr>
            <w:r w:rsidRPr="00167AC3">
              <w:rPr>
                <w:rFonts w:ascii="Nunito" w:hAnsi="Nunito"/>
                <w:sz w:val="20"/>
                <w:szCs w:val="20"/>
              </w:rPr>
              <w:t xml:space="preserve">teams. </w:t>
            </w:r>
          </w:p>
          <w:p w:rsidRPr="00167AC3" w:rsidR="00167AC3" w:rsidP="00167AC3" w:rsidRDefault="00167AC3" w14:paraId="51A1936D" w14:textId="77777777">
            <w:pPr>
              <w:rPr>
                <w:rFonts w:ascii="Nunito" w:hAnsi="Nunito"/>
                <w:sz w:val="20"/>
                <w:szCs w:val="20"/>
              </w:rPr>
            </w:pPr>
            <w:r w:rsidRPr="00167AC3">
              <w:rPr>
                <w:rFonts w:ascii="Nunito" w:hAnsi="Nunito"/>
                <w:sz w:val="20"/>
                <w:szCs w:val="20"/>
              </w:rPr>
              <w:t xml:space="preserve">- Information management: developing frameworks and tools for </w:t>
            </w:r>
          </w:p>
          <w:p w:rsidRPr="00167AC3" w:rsidR="00167AC3" w:rsidP="00167AC3" w:rsidRDefault="00167AC3" w14:paraId="3EA19C95" w14:textId="77777777">
            <w:pPr>
              <w:rPr>
                <w:rFonts w:ascii="Nunito" w:hAnsi="Nunito"/>
                <w:sz w:val="20"/>
                <w:szCs w:val="20"/>
              </w:rPr>
            </w:pPr>
            <w:r w:rsidRPr="00167AC3">
              <w:rPr>
                <w:rFonts w:ascii="Nunito" w:hAnsi="Nunito"/>
                <w:sz w:val="20"/>
                <w:szCs w:val="20"/>
              </w:rPr>
              <w:t xml:space="preserve">information management (IM), provide program support </w:t>
            </w:r>
          </w:p>
          <w:p w:rsidRPr="00167AC3" w:rsidR="00167AC3" w:rsidP="00167AC3" w:rsidRDefault="00167AC3" w14:paraId="5900CDC1" w14:textId="77777777">
            <w:pPr>
              <w:rPr>
                <w:rFonts w:ascii="Nunito" w:hAnsi="Nunito"/>
                <w:sz w:val="20"/>
                <w:szCs w:val="20"/>
              </w:rPr>
            </w:pPr>
            <w:r w:rsidRPr="00167AC3">
              <w:rPr>
                <w:rFonts w:ascii="Nunito" w:hAnsi="Nunito"/>
                <w:sz w:val="20"/>
                <w:szCs w:val="20"/>
              </w:rPr>
              <w:t xml:space="preserve">implementation, and to collect, consolidate and analyze </w:t>
            </w:r>
          </w:p>
          <w:p w:rsidRPr="00167AC3" w:rsidR="00167AC3" w:rsidP="00167AC3" w:rsidRDefault="00167AC3" w14:paraId="0EE245D9" w14:textId="77777777">
            <w:pPr>
              <w:rPr>
                <w:rFonts w:ascii="Nunito" w:hAnsi="Nunito"/>
                <w:sz w:val="20"/>
                <w:szCs w:val="20"/>
              </w:rPr>
            </w:pPr>
            <w:r w:rsidRPr="00167AC3">
              <w:rPr>
                <w:rFonts w:ascii="Nunito" w:hAnsi="Nunito"/>
                <w:sz w:val="20"/>
                <w:szCs w:val="20"/>
              </w:rPr>
              <w:t xml:space="preserve">operational data. </w:t>
            </w:r>
          </w:p>
          <w:p w:rsidRPr="00167AC3" w:rsidR="00167AC3" w:rsidP="00167AC3" w:rsidRDefault="00167AC3" w14:paraId="199E5C6B" w14:textId="77777777">
            <w:pPr>
              <w:rPr>
                <w:rFonts w:ascii="Nunito" w:hAnsi="Nunito"/>
                <w:sz w:val="20"/>
                <w:szCs w:val="20"/>
              </w:rPr>
            </w:pPr>
            <w:r w:rsidRPr="00167AC3">
              <w:rPr>
                <w:rFonts w:ascii="Nunito" w:hAnsi="Nunito"/>
                <w:sz w:val="20"/>
                <w:szCs w:val="20"/>
              </w:rPr>
              <w:t xml:space="preserve">- Innovation: Creating an internal environment conducive to innovation </w:t>
            </w:r>
          </w:p>
          <w:p w:rsidRPr="00167AC3" w:rsidR="00167AC3" w:rsidP="00167AC3" w:rsidRDefault="00167AC3" w14:paraId="6B4C2C64" w14:textId="77777777">
            <w:pPr>
              <w:rPr>
                <w:rFonts w:ascii="Nunito" w:hAnsi="Nunito"/>
                <w:sz w:val="20"/>
                <w:szCs w:val="20"/>
              </w:rPr>
            </w:pPr>
            <w:r w:rsidRPr="00167AC3">
              <w:rPr>
                <w:rFonts w:ascii="Nunito" w:hAnsi="Nunito"/>
                <w:sz w:val="20"/>
                <w:szCs w:val="20"/>
              </w:rPr>
              <w:t xml:space="preserve">and risk-taking, ensuring the governance of innovation at the </w:t>
            </w:r>
          </w:p>
          <w:p w:rsidR="00167AC3" w:rsidP="565D577B" w:rsidRDefault="00167AC3" w14:paraId="5BABE545" w14:textId="731A8147">
            <w:pPr>
              <w:rPr>
                <w:rFonts w:ascii="Nunito" w:hAnsi="Nunito"/>
                <w:sz w:val="20"/>
                <w:szCs w:val="20"/>
              </w:rPr>
            </w:pPr>
            <w:r w:rsidRPr="565D577B">
              <w:rPr>
                <w:rFonts w:ascii="Nunito" w:hAnsi="Nunito"/>
                <w:sz w:val="20"/>
                <w:szCs w:val="20"/>
              </w:rPr>
              <w:t xml:space="preserve">within the organization, promote innovation methodologies </w:t>
            </w:r>
          </w:p>
          <w:p w:rsidRPr="00167AC3" w:rsidR="00167AC3" w:rsidP="00167AC3" w:rsidRDefault="00167AC3" w14:paraId="68AB45D9" w14:textId="77777777">
            <w:pPr>
              <w:rPr>
                <w:rFonts w:ascii="Nunito" w:hAnsi="Nunito"/>
                <w:sz w:val="20"/>
                <w:szCs w:val="20"/>
              </w:rPr>
            </w:pPr>
            <w:r w:rsidRPr="00167AC3">
              <w:rPr>
                <w:rFonts w:ascii="Nunito" w:hAnsi="Nunito"/>
                <w:sz w:val="20"/>
                <w:szCs w:val="20"/>
              </w:rPr>
              <w:t xml:space="preserve">- MEAL: Develop, monitor and support teams in implementing </w:t>
            </w:r>
          </w:p>
          <w:p w:rsidRPr="00167AC3" w:rsidR="00167AC3" w:rsidP="00167AC3" w:rsidRDefault="00167AC3" w14:paraId="534A7C48" w14:textId="46B19DDC">
            <w:pPr>
              <w:rPr>
                <w:rFonts w:ascii="Nunito" w:hAnsi="Nunito"/>
                <w:sz w:val="20"/>
                <w:szCs w:val="20"/>
              </w:rPr>
            </w:pPr>
            <w:r w:rsidRPr="565D577B">
              <w:rPr>
                <w:rFonts w:ascii="Nunito" w:hAnsi="Nunito"/>
                <w:sz w:val="20"/>
                <w:szCs w:val="20"/>
              </w:rPr>
              <w:t xml:space="preserve">implementation of frameworks and tools for project management, monitoring </w:t>
            </w:r>
            <w:r w:rsidRPr="565D577B">
              <w:rPr>
                <w:rFonts w:ascii="Nunito" w:hAnsi="Nunito"/>
                <w:sz w:val="20"/>
                <w:szCs w:val="20"/>
              </w:rPr>
              <w:t xml:space="preserve">and evaluation, accountability to populations and learning, consolidate and analyse at an institutional level the elements of the </w:t>
            </w:r>
          </w:p>
          <w:p w:rsidRPr="00793A85" w:rsidR="00D57582" w:rsidP="00167AC3" w:rsidRDefault="00167AC3" w14:paraId="387F19A6" w14:textId="6B8EC858">
            <w:pPr>
              <w:rPr>
                <w:rFonts w:ascii="Nunito" w:hAnsi="Nunito"/>
                <w:sz w:val="20"/>
                <w:szCs w:val="20"/>
              </w:rPr>
            </w:pPr>
            <w:r w:rsidRPr="00167AC3">
              <w:rPr>
                <w:rFonts w:ascii="Nunito" w:hAnsi="Nunito"/>
                <w:sz w:val="20"/>
                <w:szCs w:val="20"/>
              </w:rPr>
              <w:t xml:space="preserve">project and program quality</w:t>
            </w:r>
          </w:p>
        </w:tc>
      </w:tr>
      <w:tr w:rsidRPr="00793A85" w:rsidR="00D57582" w:rsidTr="565D577B" w14:paraId="3936A50A" w14:textId="77777777">
        <w:tc>
          <w:tcPr>
            <w:tcW w:w="3104" w:type="dxa"/>
          </w:tcPr>
          <w:p w:rsidRPr="00793A85" w:rsidR="00D57582" w:rsidP="009F01CC" w:rsidRDefault="4CF0A702" w14:paraId="682FC0CB" w14:textId="42B968CE">
            <w:pPr>
              <w:textAlignment w:val="center"/>
              <w:rPr>
                <w:rFonts w:ascii="Nunito" w:hAnsi="Nunito"/>
                <w:sz w:val="20"/>
                <w:szCs w:val="20"/>
              </w:rPr>
            </w:pPr>
            <w:r w:rsidRPr="00793A85">
              <w:rPr>
                <w:rFonts w:ascii="Nunito" w:hAnsi="Nunito"/>
                <w:sz w:val="20"/>
                <w:szCs w:val="20"/>
              </w:rPr>
              <w:t xml:space="preserve">Training title </w:t>
            </w:r>
          </w:p>
        </w:tc>
        <w:tc>
          <w:tcPr>
            <w:tcW w:w="6956" w:type="dxa"/>
          </w:tcPr>
          <w:p w:rsidRPr="00851D9E" w:rsidR="00D57582" w:rsidP="009F01CC" w:rsidRDefault="00D80FFF" w14:paraId="0B04261C" w14:textId="55976F0C">
            <w:pPr>
              <w:rPr>
                <w:rFonts w:ascii="Nunito" w:hAnsi="Nunito"/>
                <w:sz w:val="20"/>
                <w:szCs w:val="20"/>
              </w:rPr>
            </w:pPr>
            <w:r w:rsidRPr="00851D9E" w:rsidR="00E2195D">
              <w:rPr>
                <w:rFonts w:ascii="Nunito" w:hAnsi="Nunito"/>
                <w:sz w:val="20"/>
                <w:szCs w:val="20"/>
              </w:rPr>
              <w:t xml:space="preserve">HI's institutional project quality </w:t>
            </w:r>
            <w:r w:rsidRPr="00851D9E">
              <w:rPr>
                <w:rFonts w:ascii="Nunito" w:hAnsi="Nunito"/>
                <w:sz w:val="20"/>
                <w:szCs w:val="20"/>
              </w:rPr>
              <w:t xml:space="preserve">policy</w:t>
            </w:r>
            <w:r w:rsidRPr="00851D9E" w:rsidR="00E2195D">
              <w:rPr>
                <w:rFonts w:ascii="Nunito" w:hAnsi="Nunito"/>
                <w:sz w:val="20"/>
                <w:szCs w:val="20"/>
              </w:rPr>
              <w:t xml:space="preserve">: project management </w:t>
            </w:r>
          </w:p>
        </w:tc>
      </w:tr>
    </w:tbl>
    <w:p w:rsidRPr="00793A85" w:rsidR="00D57582" w:rsidP="00536836" w:rsidRDefault="00D57582" w14:paraId="180A3B38" w14:textId="77777777">
      <w:pPr>
        <w:ind w:start="360"/>
        <w:rPr>
          <w:rFonts w:ascii="Nunito" w:hAnsi="Nunito"/>
          <w:sz w:val="20"/>
          <w:szCs w:val="20"/>
        </w:rPr>
      </w:pPr>
    </w:p>
    <w:p w:rsidRPr="00793A85" w:rsidR="00D57582" w:rsidP="00CF231B" w:rsidRDefault="00CF231B" w14:paraId="35E0A605" w14:textId="5AF56167">
      <w:pPr>
        <w:pStyle w:val="Titre1"/>
        <w:numPr>
          <w:ilvl w:val="0"/>
          <w:numId w:val="38"/>
        </w:numPr>
      </w:pPr>
      <w:bookmarkStart w:name="_Toc69692073" w:id="1"/>
      <w:r>
        <w:t xml:space="preserve">Description of need </w:t>
      </w:r>
      <w:bookmarkEnd w:id="1"/>
    </w:p>
    <w:p w:rsidRPr="00793A85" w:rsidR="00CF231B" w:rsidP="00CF231B" w:rsidRDefault="00CF231B" w14:paraId="35CF6FC4" w14:textId="77777777">
      <w:pPr>
        <w:pStyle w:val="Paragraphedeliste"/>
        <w:rPr>
          <w:rFonts w:ascii="Nunito" w:hAnsi="Nunito"/>
        </w:rPr>
      </w:pPr>
    </w:p>
    <w:tbl>
      <w:tblPr>
        <w:tblStyle w:val="Grilledutableau"/>
        <w:tblW w:w="0" w:type="auto"/>
        <w:tblLook w:val="04a0"/>
      </w:tblPr>
      <w:tblGrid>
        <w:gridCol w:w="3104"/>
        <w:gridCol w:w="7090"/>
      </w:tblGrid>
      <w:tr w:rsidRPr="00793A85" w:rsidR="00237E7A" w:rsidTr="11DF8450" w14:paraId="78B8E7F7" w14:textId="77777777">
        <w:tc>
          <w:tcPr>
            <w:tcW w:w="3104" w:type="dxa"/>
          </w:tcPr>
          <w:p w:rsidRPr="00793A85" w:rsidR="00237E7A" w:rsidP="009F01CC" w:rsidRDefault="7A805776" w14:paraId="27E72D72" w14:textId="77777777">
            <w:pPr>
              <w:textAlignment w:val="center"/>
              <w:rPr>
                <w:rFonts w:ascii="Nunito" w:hAnsi="Nunito"/>
                <w:sz w:val="20"/>
                <w:szCs w:val="20"/>
              </w:rPr>
            </w:pPr>
            <w:r w:rsidRPr="00793A85">
              <w:rPr>
                <w:rFonts w:ascii="Nunito" w:hAnsi="Nunito"/>
                <w:sz w:val="20"/>
                <w:szCs w:val="20"/>
              </w:rPr>
              <w:t xml:space="preserve">What is your training project about? </w:t>
            </w:r>
          </w:p>
        </w:tc>
        <w:tc>
          <w:tcPr>
            <w:tcW w:w="7090" w:type="dxa"/>
          </w:tcPr>
          <w:p w:rsidRPr="00793A85" w:rsidR="00237E7A" w:rsidP="00D85623" w:rsidRDefault="00234FE1" w14:paraId="6AC73E96" w14:textId="63979FF9">
            <w:pPr>
              <w:rPr>
                <w:rFonts w:ascii="Nunito" w:hAnsi="Nunito"/>
                <w:sz w:val="20"/>
                <w:szCs w:val="20"/>
              </w:rPr>
            </w:pPr>
            <w:r w:rsidRPr="00D85623">
              <w:rPr>
                <w:rFonts w:ascii="Nunito" w:hAnsi="Nunito"/>
                <w:sz w:val="20"/>
                <w:szCs w:val="20"/>
              </w:rPr>
              <w:t xml:space="preserve">The creation of this new e-learning module on HI's institutional project quality policy (PQP) aims to reinforce understanding and appropriation of the latest quality management principles and requirements. Aimed at employees in charge of project management departments, as well as all interested MEAL &amp; technical teams, the main objective of this module is to</w:t>
            </w:r>
            <w:r w:rsidRPr="00D85623">
              <w:rPr>
                <w:rFonts w:ascii="Nunito" w:hAnsi="Nunito"/>
                <w:sz w:val="20"/>
                <w:szCs w:val="20"/>
              </w:rPr>
              <w:lastRenderedPageBreak/>
            </w:r>
            <w:r w:rsidRPr="00D85623">
              <w:rPr>
                <w:rFonts w:ascii="Nunito" w:hAnsi="Nunito"/>
                <w:sz w:val="20"/>
                <w:szCs w:val="20"/>
              </w:rPr>
              <w:t xml:space="preserve"> replace the old content centered on the Planning, Monitoring and Evaluation (PME) policy, which is now obsolete, with training aligned with the PQP. This will enable us to disseminate a common culture of quality, encourage the implementation of quality projects and support the continuous improvement of practices across different intervention contexts.</w:t>
            </w:r>
          </w:p>
        </w:tc>
      </w:tr>
      <w:tr w:rsidRPr="00793A85" w:rsidR="00237E7A" w:rsidTr="11DF8450" w14:paraId="52F535ED" w14:textId="77777777">
        <w:tc>
          <w:tcPr>
            <w:tcW w:w="3104" w:type="dxa"/>
          </w:tcPr>
          <w:p w:rsidRPr="00D85623" w:rsidR="00237E7A" w:rsidP="009F01CC" w:rsidRDefault="7A805776" w14:paraId="68A7E916" w14:textId="77777777">
            <w:pPr>
              <w:textAlignment w:val="center"/>
              <w:rPr>
                <w:rFonts w:ascii="Nunito" w:hAnsi="Nunito"/>
                <w:sz w:val="20"/>
                <w:szCs w:val="20"/>
              </w:rPr>
            </w:pPr>
            <w:r w:rsidRPr="00D85623">
              <w:rPr>
                <w:rFonts w:ascii="Nunito" w:hAnsi="Nunito"/>
                <w:sz w:val="20"/>
                <w:szCs w:val="20"/>
              </w:rPr>
              <w:lastRenderedPageBreak/>
            </w:r>
            <w:r w:rsidRPr="00D85623">
              <w:rPr>
                <w:rFonts w:ascii="Nunito" w:hAnsi="Nunito"/>
                <w:sz w:val="20"/>
                <w:szCs w:val="20"/>
              </w:rPr>
              <w:t xml:space="preserve">Origin of the need. Why this training project? How does it work today?</w:t>
            </w:r>
          </w:p>
        </w:tc>
        <w:tc>
          <w:tcPr>
            <w:tcW w:w="7090" w:type="dxa"/>
          </w:tcPr>
          <w:p w:rsidRPr="00D85623" w:rsidR="00805D6D" w:rsidP="009F01CC" w:rsidRDefault="00D85623" w14:paraId="0CA5E2A9" w14:textId="6B13E0EB">
            <w:pPr>
              <w:rPr>
                <w:rFonts w:ascii="Nunito" w:hAnsi="Nunito"/>
                <w:sz w:val="20"/>
                <w:szCs w:val="20"/>
              </w:rPr>
            </w:pPr>
            <w:r w:rsidRPr="00D85623">
              <w:rPr>
                <w:rFonts w:ascii="Nunito" w:hAnsi="Nunito"/>
                <w:sz w:val="20"/>
                <w:szCs w:val="20"/>
              </w:rPr>
              <w:t xml:space="preserve">The introduction of this e-learning training module meets a need to strengthen the skills of employees in HI's business lines, in particular those in project management - especially project managers, key players in implementation - as well as those in the MEAL line. Today, understanding and application of the Project Quality Policy (PQP) vary according to context, and the absence of dedicated training limits coherent appropriation of its principles and requirements. The aim of this training project is therefore to structure an accessible and harmonized training program that will better equip our teams and, ultimately, improve the quality of our projects in the field.</w:t>
            </w:r>
          </w:p>
        </w:tc>
      </w:tr>
      <w:tr w:rsidRPr="00793A85" w:rsidR="00237E7A" w:rsidTr="11DF8450" w14:paraId="213620EF" w14:textId="77777777">
        <w:tc>
          <w:tcPr>
            <w:tcW w:w="3104" w:type="dxa"/>
          </w:tcPr>
          <w:p w:rsidRPr="00D85623" w:rsidR="00237E7A" w:rsidP="009F01CC" w:rsidRDefault="7A805776" w14:paraId="24229858" w14:textId="5A90719C">
            <w:pPr>
              <w:textAlignment w:val="center"/>
              <w:rPr>
                <w:rFonts w:ascii="Nunito" w:hAnsi="Nunito"/>
                <w:sz w:val="20"/>
                <w:szCs w:val="20"/>
              </w:rPr>
            </w:pPr>
            <w:r w:rsidRPr="00D85623">
              <w:rPr>
                <w:rFonts w:ascii="Nunito" w:hAnsi="Nunito"/>
                <w:sz w:val="20"/>
                <w:szCs w:val="20"/>
              </w:rPr>
              <w:t xml:space="preserve">What are the different options for meeting the need?</w:t>
            </w:r>
          </w:p>
        </w:tc>
        <w:tc>
          <w:tcPr>
            <w:tcW w:w="7090" w:type="dxa"/>
          </w:tcPr>
          <w:p w:rsidRPr="00D85623" w:rsidR="00BF68BD" w:rsidP="009F01CC" w:rsidRDefault="00D85623" w14:paraId="5E3B3A3D" w14:textId="48B6C8F6">
            <w:pPr>
              <w:rPr>
                <w:rFonts w:ascii="Nunito" w:hAnsi="Nunito"/>
                <w:sz w:val="20"/>
                <w:szCs w:val="20"/>
              </w:rPr>
            </w:pPr>
            <w:r w:rsidRPr="00D85623">
              <w:rPr>
                <w:rFonts w:ascii="Nunito" w:hAnsi="Nunito"/>
                <w:sz w:val="20"/>
                <w:szCs w:val="20"/>
              </w:rPr>
              <w:t xml:space="preserve">We want an online module that can be easily translated into several languages and downloaded for sites with connection problems. </w:t>
            </w:r>
          </w:p>
        </w:tc>
      </w:tr>
    </w:tbl>
    <w:p w:rsidRPr="00793A85" w:rsidR="00CF231B" w:rsidRDefault="00CF231B" w14:paraId="045C4581" w14:textId="0DD61F2D">
      <w:pPr>
        <w:rPr>
          <w:rFonts w:ascii="Nunito" w:hAnsi="Nunito"/>
        </w:rPr>
      </w:pPr>
    </w:p>
    <w:p w:rsidRPr="00793A85" w:rsidR="00C76843" w:rsidP="00C76843" w:rsidRDefault="00CF231B" w14:paraId="73BFAA49" w14:textId="13C1330A">
      <w:pPr>
        <w:pStyle w:val="Titre1"/>
        <w:numPr>
          <w:ilvl w:val="0"/>
          <w:numId w:val="38"/>
        </w:numPr>
      </w:pPr>
      <w:bookmarkStart w:name="_Toc1551264235" w:id="2"/>
      <w:r>
        <w:t xml:space="preserve">Course description</w:t>
      </w:r>
      <w:bookmarkEnd w:id="2"/>
    </w:p>
    <w:p w:rsidRPr="00793A85" w:rsidR="00CF231B" w:rsidP="00CF231B" w:rsidRDefault="00CF231B" w14:paraId="12B65791" w14:textId="4E281929">
      <w:pPr>
        <w:pStyle w:val="Titre2"/>
      </w:pPr>
      <w:bookmarkStart w:name="_Toc1574462979" w:id="3"/>
      <w:r>
        <w:t xml:space="preserve">3.1 Training objectives</w:t>
      </w:r>
      <w:bookmarkEnd w:id="3"/>
    </w:p>
    <w:tbl>
      <w:tblPr>
        <w:tblStyle w:val="Grilledutableau"/>
        <w:tblW w:w="0" w:type="auto"/>
        <w:tblLook w:val="04a0"/>
      </w:tblPr>
      <w:tblGrid>
        <w:gridCol w:w="3104"/>
        <w:gridCol w:w="7090"/>
      </w:tblGrid>
      <w:tr w:rsidRPr="00793A85" w:rsidR="00237E7A" w:rsidTr="11DF8450" w14:paraId="06262608" w14:textId="77777777">
        <w:trPr>
          <w:trHeight w:val="336"/>
        </w:trPr>
        <w:tc>
          <w:tcPr>
            <w:tcW w:w="3104" w:type="dxa"/>
          </w:tcPr>
          <w:p w:rsidRPr="00793A85" w:rsidR="00237E7A" w:rsidP="009F01CC" w:rsidRDefault="7A805776" w14:paraId="1A6FD5DD" w14:textId="627187B3">
            <w:pPr>
              <w:rPr>
                <w:rFonts w:ascii="Nunito" w:hAnsi="Nunito"/>
                <w:sz w:val="20"/>
                <w:szCs w:val="20"/>
              </w:rPr>
            </w:pPr>
            <w:r w:rsidRPr="00793A85">
              <w:rPr>
                <w:rFonts w:ascii="Nunito" w:hAnsi="Nunito"/>
                <w:sz w:val="20"/>
                <w:szCs w:val="20"/>
              </w:rPr>
              <w:t xml:space="preserve">What are the objectives of this training course?</w:t>
            </w:r>
          </w:p>
        </w:tc>
        <w:tc>
          <w:tcPr>
            <w:tcW w:w="7090" w:type="dxa"/>
          </w:tcPr>
          <w:p w:rsidR="000676DD" w:rsidP="000676DD" w:rsidRDefault="1A7BE1DA" w14:paraId="0927088C" w14:textId="6F76D754">
            <w:r w:rsidRPr="11DF8450">
              <w:rPr>
                <w:rFonts w:ascii="Nunito" w:hAnsi="Nunito"/>
                <w:b/>
                <w:bCs/>
                <w:sz w:val="20"/>
                <w:szCs w:val="20"/>
              </w:rPr>
              <w:t xml:space="preserve">Overall objective</w:t>
            </w:r>
            <w:r w:rsidR="000676DD">
              <w:rPr>
                <w:rFonts w:ascii="Nunito" w:hAnsi="Nunito"/>
                <w:b/>
                <w:bCs/>
                <w:sz w:val="20"/>
                <w:szCs w:val="20"/>
              </w:rPr>
              <w:t xml:space="preserve">: </w:t>
            </w:r>
            <w:r w:rsidR="000676DD">
              <w:t xml:space="preserve">Contribute to strengthening the understanding of employees in the Field Project Management and MEAL-IM business lines of HI's institutional Project Quality Policy (PQP), in order to encourage better implementation of quality in projects.</w:t>
            </w:r>
          </w:p>
          <w:p w:rsidRPr="00793A85" w:rsidR="00FF1E9E" w:rsidP="00FF1E9E" w:rsidRDefault="00FF1E9E" w14:paraId="4D78A486" w14:textId="397FA5EC">
            <w:pPr>
              <w:rPr>
                <w:rFonts w:ascii="Nunito" w:hAnsi="Nunito"/>
                <w:sz w:val="20"/>
                <w:szCs w:val="20"/>
              </w:rPr>
            </w:pPr>
          </w:p>
          <w:p w:rsidR="00DD52A9" w:rsidP="00FF1E9E" w:rsidRDefault="0078560D" w14:paraId="1DEABCDD" w14:textId="751BF801">
            <w:pPr>
              <w:rPr>
                <w:rFonts w:ascii="Nunito" w:hAnsi="Nunito"/>
                <w:b/>
                <w:bCs/>
                <w:sz w:val="20"/>
                <w:szCs w:val="20"/>
              </w:rPr>
            </w:pPr>
            <w:r w:rsidRPr="00793A85">
              <w:rPr>
                <w:rFonts w:ascii="Nunito" w:hAnsi="Nunito"/>
                <w:b/>
                <w:bCs/>
                <w:sz w:val="20"/>
                <w:szCs w:val="20"/>
              </w:rPr>
              <w:t xml:space="preserve">Specific objectives :</w:t>
            </w:r>
          </w:p>
          <w:p w:rsidR="00DD52A9" w:rsidP="00FF1E9E" w:rsidRDefault="00DD52A9" w14:paraId="0316D860" w14:textId="77777777">
            <w:pPr>
              <w:rPr>
                <w:rFonts w:ascii="Nunito" w:hAnsi="Nunito"/>
                <w:b/>
                <w:bCs/>
                <w:sz w:val="20"/>
                <w:szCs w:val="20"/>
              </w:rPr>
            </w:pPr>
          </w:p>
          <w:p w:rsidR="00DD52A9" w:rsidP="00DD52A9" w:rsidRDefault="00DD52A9" w14:paraId="58E2F7B0" w14:textId="77777777">
            <w:pPr>
              <w:pStyle w:val="Paragraphedeliste"/>
              <w:numPr>
                <w:ilvl w:val="0"/>
                <w:numId w:val="48"/>
              </w:numPr>
              <w:jc w:val="both"/>
            </w:pPr>
            <w:r w:rsidRPr="3D54CFC7">
              <w:rPr>
                <w:b/>
                <w:bCs/>
              </w:rPr>
              <w:t xml:space="preserve">Specific objective 1</w:t>
            </w:r>
            <w:r>
              <w:t xml:space="preserve">: Deepen the operational understanding of quality in HI projects, focusing on the concrete application of the fundamental principles of PQP, the quality reference framework and the project cycle, as well as on the integration of key commitments in project planning, implementation and evaluation.</w:t>
            </w:r>
          </w:p>
          <w:p w:rsidR="00DD52A9" w:rsidP="00DD52A9" w:rsidRDefault="00DD52A9" w14:paraId="1644F574" w14:textId="77777777">
            <w:pPr>
              <w:pStyle w:val="Paragraphedeliste"/>
              <w:numPr>
                <w:ilvl w:val="0"/>
                <w:numId w:val="48"/>
              </w:numPr>
              <w:jc w:val="both"/>
            </w:pPr>
            <w:r w:rsidRPr="087B470F">
              <w:rPr>
                <w:b/>
              </w:rPr>
              <w:t xml:space="preserve">Specific objective 2</w:t>
            </w:r>
            <w:r w:rsidRPr="692C045F">
              <w:t xml:space="preserve">: </w:t>
            </w:r>
            <w:r w:rsidRPr="5C6D6419">
              <w:t xml:space="preserve">Understand </w:t>
            </w:r>
            <w:r w:rsidRPr="692C045F">
              <w:t xml:space="preserve">the cross-cutting components of PQP (monitoring, evaluation, accountability, learning) and how they relate to projects.</w:t>
            </w:r>
          </w:p>
          <w:p w:rsidR="00DD52A9" w:rsidP="00DD52A9" w:rsidRDefault="00DD52A9" w14:paraId="6E8926CC" w14:textId="77777777">
            <w:pPr>
              <w:pStyle w:val="Paragraphedeliste"/>
              <w:numPr>
                <w:ilvl w:val="0"/>
                <w:numId w:val="48"/>
              </w:numPr>
              <w:spacing w:line="276" w:lineRule="auto"/>
              <w:jc w:val="both"/>
            </w:pPr>
            <w:r w:rsidRPr="087B470F">
              <w:rPr>
                <w:b/>
                <w:bCs/>
              </w:rPr>
              <w:t xml:space="preserve">Specific objective 3: </w:t>
            </w:r>
            <w:r w:rsidRPr="692C045F">
              <w:t xml:space="preserve">Identify and independently use the tools and resources made available by HI (Toolbox), to plan, implement and monitor quality in projects</w:t>
            </w:r>
            <w:r w:rsidRPr="087B470F">
              <w:t xml:space="preserve">. </w:t>
            </w:r>
          </w:p>
          <w:p w:rsidRPr="00793A85" w:rsidR="00DD52A9" w:rsidP="00FF1E9E" w:rsidRDefault="00DD52A9" w14:paraId="6351EC4B" w14:textId="21CC4B58">
            <w:pPr>
              <w:rPr>
                <w:rFonts w:ascii="Nunito" w:hAnsi="Nunito"/>
                <w:b/>
                <w:bCs/>
                <w:sz w:val="20"/>
                <w:szCs w:val="20"/>
              </w:rPr>
            </w:pPr>
          </w:p>
          <w:p w:rsidR="00D85623" w:rsidP="0A8B0C74" w:rsidRDefault="005440A0" w14:paraId="28DBA433" w14:textId="49456C00">
            <w:pPr>
              <w:rPr>
                <w:rFonts w:ascii="Nunito" w:hAnsi="Nunito"/>
                <w:sz w:val="20"/>
                <w:szCs w:val="20"/>
              </w:rPr>
            </w:pPr>
            <w:r w:rsidRPr="002219D2">
              <w:rPr>
                <w:rFonts w:ascii="Nunito" w:hAnsi="Nunito"/>
                <w:b/>
                <w:bCs/>
                <w:sz w:val="20"/>
                <w:szCs w:val="20"/>
              </w:rPr>
              <w:t xml:space="preserve">Planned sequence </w:t>
            </w:r>
            <w:r w:rsidRPr="78B6151E" w:rsidR="6FB4B9C5">
              <w:rPr>
                <w:rFonts w:ascii="Nunito" w:hAnsi="Nunito"/>
                <w:sz w:val="20"/>
                <w:szCs w:val="20"/>
              </w:rPr>
              <w:t xml:space="preserve">: </w:t>
            </w:r>
          </w:p>
          <w:p w:rsidRPr="00D85623" w:rsidR="00D85623" w:rsidP="00D85623" w:rsidRDefault="00D85623" w14:paraId="757AD09E" w14:textId="37A364B8">
            <w:pPr>
              <w:pStyle w:val="Paragraphedeliste"/>
              <w:numPr>
                <w:ilvl w:val="0"/>
                <w:numId w:val="48"/>
              </w:numPr>
              <w:rPr>
                <w:rFonts w:ascii="Nunito" w:hAnsi="Nunito"/>
                <w:sz w:val="20"/>
                <w:szCs w:val="20"/>
              </w:rPr>
            </w:pPr>
            <w:r>
              <w:rPr>
                <w:rFonts w:ascii="Nunito" w:hAnsi="Nunito"/>
                <w:sz w:val="20"/>
                <w:szCs w:val="20"/>
              </w:rPr>
              <w:t xml:space="preserve">Introduction </w:t>
            </w:r>
          </w:p>
          <w:p w:rsidRPr="00D85623" w:rsidR="00D85623" w:rsidP="00D85623" w:rsidRDefault="00D85623" w14:paraId="38FFCA50" w14:textId="77777777">
            <w:pPr>
              <w:pStyle w:val="Paragraphedeliste"/>
              <w:numPr>
                <w:ilvl w:val="0"/>
                <w:numId w:val="48"/>
              </w:numPr>
              <w:rPr>
                <w:rFonts w:ascii="Nunito" w:hAnsi="Nunito"/>
                <w:i/>
                <w:iCs/>
                <w:sz w:val="20"/>
                <w:szCs w:val="20"/>
              </w:rPr>
            </w:pPr>
            <w:r w:rsidRPr="00D85623">
              <w:rPr>
                <w:rFonts w:ascii="Nunito" w:hAnsi="Nunito"/>
                <w:sz w:val="20"/>
                <w:szCs w:val="20"/>
              </w:rPr>
              <w:t xml:space="preserve">Module 1: </w:t>
            </w:r>
            <w:r>
              <w:rPr>
                <w:rFonts w:ascii="Nunito" w:hAnsi="Nunito"/>
                <w:sz w:val="20"/>
                <w:szCs w:val="20"/>
              </w:rPr>
              <w:t xml:space="preserve">Diagnosis phase </w:t>
            </w:r>
          </w:p>
          <w:p w:rsidRPr="00D85623" w:rsidR="00D85623" w:rsidP="00D85623" w:rsidRDefault="00D85623" w14:paraId="0667ED5E" w14:textId="77777777">
            <w:pPr>
              <w:pStyle w:val="Paragraphedeliste"/>
              <w:numPr>
                <w:ilvl w:val="0"/>
                <w:numId w:val="48"/>
              </w:numPr>
              <w:rPr>
                <w:rFonts w:ascii="Nunito" w:hAnsi="Nunito"/>
                <w:i/>
                <w:iCs/>
                <w:sz w:val="20"/>
                <w:szCs w:val="20"/>
              </w:rPr>
            </w:pPr>
            <w:r>
              <w:rPr>
                <w:rFonts w:ascii="Nunito" w:hAnsi="Nunito"/>
                <w:sz w:val="20"/>
                <w:szCs w:val="20"/>
              </w:rPr>
              <w:t xml:space="preserve">Module 2: Design phase </w:t>
            </w:r>
          </w:p>
          <w:p w:rsidR="00D85623" w:rsidP="00D85623" w:rsidRDefault="00D85623" w14:paraId="5FC4B205" w14:textId="77777777">
            <w:pPr>
              <w:pStyle w:val="Paragraphedeliste"/>
              <w:numPr>
                <w:ilvl w:val="0"/>
                <w:numId w:val="48"/>
              </w:numPr>
              <w:rPr>
                <w:rFonts w:ascii="Nunito" w:hAnsi="Nunito"/>
                <w:i/>
                <w:iCs/>
                <w:sz w:val="20"/>
                <w:szCs w:val="20"/>
              </w:rPr>
            </w:pPr>
            <w:r>
              <w:rPr>
                <w:rFonts w:ascii="Nunito" w:hAnsi="Nunito"/>
                <w:i/>
                <w:iCs/>
                <w:sz w:val="20"/>
                <w:szCs w:val="20"/>
              </w:rPr>
              <w:lastRenderedPageBreak/>
            </w:r>
            <w:r>
              <w:rPr>
                <w:rFonts w:ascii="Nunito" w:hAnsi="Nunito"/>
                <w:i/>
                <w:iCs/>
                <w:sz w:val="20"/>
                <w:szCs w:val="20"/>
              </w:rPr>
              <w:t xml:space="preserve">Module 3: Launch phase </w:t>
            </w:r>
          </w:p>
          <w:p w:rsidR="00D85623" w:rsidP="00D85623" w:rsidRDefault="00D85623" w14:paraId="4136C0EA" w14:textId="77777777">
            <w:pPr>
              <w:pStyle w:val="Paragraphedeliste"/>
              <w:numPr>
                <w:ilvl w:val="0"/>
                <w:numId w:val="48"/>
              </w:numPr>
              <w:rPr>
                <w:rFonts w:ascii="Nunito" w:hAnsi="Nunito"/>
                <w:i/>
                <w:iCs/>
                <w:sz w:val="20"/>
                <w:szCs w:val="20"/>
              </w:rPr>
            </w:pPr>
            <w:r>
              <w:rPr>
                <w:rFonts w:ascii="Nunito" w:hAnsi="Nunito"/>
                <w:i/>
                <w:iCs/>
                <w:sz w:val="20"/>
                <w:szCs w:val="20"/>
              </w:rPr>
              <w:t xml:space="preserve">Module 4: Implementation phase </w:t>
            </w:r>
          </w:p>
          <w:p w:rsidR="00D85623" w:rsidP="00D85623" w:rsidRDefault="00D85623" w14:paraId="63FA5E20" w14:textId="4C429B4D">
            <w:pPr>
              <w:pStyle w:val="Paragraphedeliste"/>
              <w:numPr>
                <w:ilvl w:val="0"/>
                <w:numId w:val="48"/>
              </w:numPr>
              <w:rPr>
                <w:rFonts w:ascii="Nunito" w:hAnsi="Nunito"/>
                <w:i/>
                <w:iCs/>
                <w:sz w:val="20"/>
                <w:szCs w:val="20"/>
              </w:rPr>
            </w:pPr>
            <w:r>
              <w:rPr>
                <w:rFonts w:ascii="Nunito" w:hAnsi="Nunito"/>
                <w:i/>
                <w:iCs/>
                <w:sz w:val="20"/>
                <w:szCs w:val="20"/>
              </w:rPr>
              <w:t xml:space="preserve">Module 5: Closing phase </w:t>
            </w:r>
          </w:p>
          <w:p w:rsidRPr="00D85623" w:rsidR="00D85623" w:rsidP="00D85623" w:rsidRDefault="00D85623" w14:paraId="4F6C3B27" w14:textId="5DD8CB8A">
            <w:pPr>
              <w:pStyle w:val="Paragraphedeliste"/>
              <w:numPr>
                <w:ilvl w:val="0"/>
                <w:numId w:val="48"/>
              </w:numPr>
              <w:rPr>
                <w:rFonts w:ascii="Nunito" w:hAnsi="Nunito"/>
                <w:i/>
                <w:iCs/>
                <w:sz w:val="20"/>
                <w:szCs w:val="20"/>
              </w:rPr>
            </w:pPr>
            <w:r>
              <w:rPr>
                <w:rFonts w:ascii="Nunito" w:hAnsi="Nunito"/>
                <w:i/>
                <w:iCs/>
                <w:sz w:val="20"/>
                <w:szCs w:val="20"/>
              </w:rPr>
              <w:t xml:space="preserve">A questionnaire </w:t>
            </w:r>
            <w:r w:rsidRPr="0C36671C" w:rsidR="79D04144">
              <w:rPr>
                <w:rFonts w:ascii="Nunito" w:hAnsi="Nunito"/>
                <w:i/>
                <w:iCs/>
                <w:sz w:val="20"/>
                <w:szCs w:val="20"/>
              </w:rPr>
              <w:t xml:space="preserve">for each module </w:t>
            </w:r>
            <w:r w:rsidRPr="0C36671C" w:rsidR="6FB4B9C5">
              <w:rPr>
                <w:rFonts w:ascii="Nunito" w:hAnsi="Nunito"/>
                <w:i/>
                <w:iCs/>
                <w:sz w:val="20"/>
                <w:szCs w:val="20"/>
              </w:rPr>
              <w:t xml:space="preserve">to </w:t>
            </w:r>
            <w:r>
              <w:rPr>
                <w:rFonts w:ascii="Nunito" w:hAnsi="Nunito"/>
                <w:i/>
                <w:iCs/>
                <w:sz w:val="20"/>
                <w:szCs w:val="20"/>
              </w:rPr>
              <w:t xml:space="preserve">validate </w:t>
            </w:r>
            <w:r w:rsidRPr="0C36671C" w:rsidR="321E1CCB">
              <w:rPr>
                <w:rFonts w:ascii="Nunito" w:hAnsi="Nunito"/>
                <w:i/>
                <w:iCs/>
                <w:sz w:val="20"/>
                <w:szCs w:val="20"/>
              </w:rPr>
              <w:t xml:space="preserve">it </w:t>
            </w:r>
          </w:p>
        </w:tc>
      </w:tr>
    </w:tbl>
    <w:p w:rsidRPr="00793A85" w:rsidR="00F33F79" w:rsidRDefault="00F33F79" w14:paraId="54A652D7" w14:textId="5AA2664B">
      <w:pPr>
        <w:rPr>
          <w:rFonts w:ascii="Nunito" w:hAnsi="Nunito"/>
        </w:rPr>
      </w:pPr>
    </w:p>
    <w:p w:rsidRPr="00793A85" w:rsidR="00D33D35" w:rsidP="00D33D35" w:rsidRDefault="00D33D35" w14:paraId="233B2DC7" w14:textId="3648B3A2">
      <w:pPr>
        <w:pStyle w:val="Titre2"/>
      </w:pPr>
      <w:bookmarkStart w:name="_Toc285237711" w:id="4"/>
      <w:r>
        <w:t xml:space="preserve">3.</w:t>
      </w:r>
      <w:r w:rsidR="001F1FDE">
        <w:t xml:space="preserve">2 </w:t>
      </w:r>
      <w:r>
        <w:t xml:space="preserve">Training content</w:t>
      </w:r>
      <w:bookmarkEnd w:id="4"/>
    </w:p>
    <w:tbl>
      <w:tblPr>
        <w:tblStyle w:val="Grilledutableau"/>
        <w:tblW w:w="0" w:type="auto"/>
        <w:tblLook w:val="04a0"/>
      </w:tblPr>
      <w:tblGrid>
        <w:gridCol w:w="3104"/>
        <w:gridCol w:w="7090"/>
      </w:tblGrid>
      <w:tr w:rsidRPr="00793A85" w:rsidR="00237E7A" w:rsidTr="565D577B" w14:paraId="0F50BB45" w14:textId="77777777">
        <w:trPr>
          <w:trHeight w:val="336"/>
        </w:trPr>
        <w:tc>
          <w:tcPr>
            <w:tcW w:w="3104" w:type="dxa"/>
          </w:tcPr>
          <w:p w:rsidRPr="00793A85" w:rsidR="00237E7A" w:rsidP="009F01CC" w:rsidRDefault="7A805776" w14:paraId="4E4AB0F7" w14:textId="77777777">
            <w:pPr>
              <w:rPr>
                <w:rFonts w:ascii="Nunito" w:hAnsi="Nunito"/>
                <w:sz w:val="20"/>
                <w:szCs w:val="20"/>
              </w:rPr>
            </w:pPr>
            <w:r w:rsidRPr="00793A85">
              <w:rPr>
                <w:rFonts w:ascii="Nunito" w:hAnsi="Nunito"/>
                <w:sz w:val="20"/>
                <w:szCs w:val="20"/>
              </w:rPr>
              <w:t xml:space="preserve">Are you creating a new course or revising an existing one?</w:t>
            </w:r>
          </w:p>
        </w:tc>
        <w:tc>
          <w:tcPr>
            <w:tcW w:w="7090" w:type="dxa"/>
          </w:tcPr>
          <w:p w:rsidRPr="002219D2" w:rsidR="00237E7A" w:rsidP="009F01CC" w:rsidRDefault="00000000" w14:paraId="2273E3AD" w14:textId="6C40BCFF">
            <w:pPr>
              <w:rPr>
                <w:rFonts w:ascii="Nunito" w:hAnsi="Nunito"/>
                <w:sz w:val="20"/>
                <w:szCs w:val="20"/>
              </w:rPr>
            </w:pPr>
            <w:sdt>
              <w:sdtPr>
                <w:rPr>
                  <w:rFonts w:ascii="Nunito" w:hAnsi="Nunito"/>
                  <w:b/>
                  <w:bCs/>
                  <w:sz w:val="20"/>
                  <w:szCs w:val="20"/>
                </w:rPr>
                <w:id w:val="152034776"/>
                <w14:checkbox>
                  <w14:checked w14:val="1"/>
                  <w14:checkedState w14:font="MS Gothic" w14:val="2612"/>
                  <w14:uncheckedState w14:font="MS Gothic" w14:val="2610"/>
                </w14:checkbox>
              </w:sdtPr>
              <w:sdtContent>
                <w:r w:rsidRPr="002219D2" w:rsidR="00DD52A9">
                  <w:rPr>
                    <w:rFonts w:hint="eastAsia" w:ascii="MS Gothic" w:hAnsi="MS Gothic" w:eastAsia="MS Gothic"/>
                    <w:b/>
                    <w:bCs/>
                    <w:sz w:val="20"/>
                    <w:szCs w:val="20"/>
                  </w:rPr>
                  <w:t>☒</w:t>
                </w:r>
              </w:sdtContent>
            </w:sdt>
            <w:r w:rsidRPr="002219D2" w:rsidR="7A805776">
              <w:rPr>
                <w:rFonts w:ascii="Nunito" w:hAnsi="Nunito"/>
                <w:sz w:val="20"/>
                <w:szCs w:val="20"/>
              </w:rPr>
              <w:t xml:space="preserve">Creating a training course</w:t>
            </w:r>
          </w:p>
          <w:p w:rsidRPr="002219D2" w:rsidR="00237E7A" w:rsidP="009F01CC" w:rsidRDefault="00000000" w14:paraId="52F2258F" w14:textId="681C7FB5">
            <w:pPr>
              <w:rPr>
                <w:rFonts w:ascii="Nunito" w:hAnsi="Nunito"/>
                <w:sz w:val="20"/>
                <w:szCs w:val="20"/>
              </w:rPr>
            </w:pPr>
            <w:sdt>
              <w:sdtPr>
                <w:rPr>
                  <w:rFonts w:ascii="Nunito" w:hAnsi="Nunito"/>
                  <w:sz w:val="20"/>
                  <w:szCs w:val="20"/>
                </w:rPr>
                <w:id w:val="-1616061886"/>
                <w14:checkbox>
                  <w14:checked w14:val="0"/>
                  <w14:checkedState w14:font="MS Gothic" w14:val="2612"/>
                  <w14:uncheckedState w14:font="MS Gothic" w14:val="2610"/>
                </w14:checkbox>
              </w:sdtPr>
              <w:sdtContent>
                <w:r w:rsidRPr="002219D2" w:rsidR="005440A0">
                  <w:rPr>
                    <w:rFonts w:hint="eastAsia" w:ascii="MS Gothic" w:hAnsi="MS Gothic" w:eastAsia="MS Gothic"/>
                    <w:sz w:val="20"/>
                    <w:szCs w:val="20"/>
                  </w:rPr>
                  <w:t>☐</w:t>
                </w:r>
              </w:sdtContent>
            </w:sdt>
            <w:r w:rsidRPr="002219D2" w:rsidR="7A805776">
              <w:rPr>
                <w:rFonts w:ascii="Nunito" w:hAnsi="Nunito"/>
                <w:sz w:val="20"/>
                <w:szCs w:val="20"/>
              </w:rPr>
              <w:t xml:space="preserve">Revision of an existing training course</w:t>
            </w:r>
          </w:p>
          <w:p w:rsidRPr="002219D2" w:rsidR="00237E7A" w:rsidP="009F01CC" w:rsidRDefault="7A805776" w14:paraId="2E97C441" w14:textId="77777777">
            <w:pPr>
              <w:rPr>
                <w:rFonts w:ascii="Nunito" w:hAnsi="Nunito"/>
                <w:sz w:val="20"/>
                <w:szCs w:val="20"/>
              </w:rPr>
            </w:pPr>
            <w:r w:rsidRPr="002219D2">
              <w:rPr>
                <w:rFonts w:ascii="Segoe UI Symbol" w:hAnsi="Segoe UI Symbol" w:eastAsia="MS Gothic" w:cs="Segoe UI Symbol"/>
                <w:sz w:val="20"/>
                <w:szCs w:val="20"/>
              </w:rPr>
              <w:t>☐</w:t>
            </w:r>
            <w:r w:rsidRPr="002219D2">
              <w:rPr>
                <w:rFonts w:ascii="Nunito" w:hAnsi="Nunito"/>
                <w:sz w:val="20"/>
                <w:szCs w:val="20"/>
              </w:rPr>
              <w:t xml:space="preserve">Modifications to </w:t>
            </w:r>
            <w:r w:rsidRPr="002219D2">
              <w:rPr>
                <w:rFonts w:ascii="Nunito" w:hAnsi="Nunito"/>
                <w:b/>
                <w:bCs/>
                <w:sz w:val="20"/>
                <w:szCs w:val="20"/>
              </w:rPr>
              <w:t xml:space="preserve">existing</w:t>
            </w:r>
            <w:r w:rsidRPr="002219D2">
              <w:rPr>
                <w:rFonts w:ascii="Nunito" w:hAnsi="Nunito"/>
                <w:sz w:val="20"/>
                <w:szCs w:val="20"/>
              </w:rPr>
              <w:t xml:space="preserve"> training courses </w:t>
            </w:r>
          </w:p>
        </w:tc>
      </w:tr>
      <w:tr w:rsidRPr="00793A85" w:rsidR="00237E7A" w:rsidTr="565D577B" w14:paraId="19C70537" w14:textId="77777777">
        <w:trPr>
          <w:trHeight w:val="336"/>
        </w:trPr>
        <w:tc>
          <w:tcPr>
            <w:tcW w:w="3104" w:type="dxa"/>
            <w:shd w:val="clear" w:color="auto" w:fill="auto"/>
          </w:tcPr>
          <w:p w:rsidRPr="00793A85" w:rsidR="00237E7A" w:rsidP="009F01CC" w:rsidRDefault="7A805776" w14:paraId="272D0EC0" w14:textId="77777777">
            <w:pPr>
              <w:rPr>
                <w:rFonts w:ascii="Nunito" w:hAnsi="Nunito"/>
                <w:sz w:val="20"/>
                <w:szCs w:val="20"/>
              </w:rPr>
            </w:pPr>
            <w:r w:rsidRPr="00793A85">
              <w:rPr>
                <w:rFonts w:ascii="Nunito" w:hAnsi="Nunito"/>
                <w:sz w:val="20"/>
                <w:szCs w:val="20"/>
                <w:shd w:val="clear" w:color="auto" w:fill="FFFFFF" w:themeFill="background1"/>
              </w:rPr>
              <w:t xml:space="preserve">Is the training content already available or does it need to be created</w:t>
            </w:r>
            <w:r w:rsidRPr="00793A85">
              <w:rPr>
                <w:rFonts w:ascii="Nunito" w:hAnsi="Nunito"/>
                <w:sz w:val="20"/>
                <w:szCs w:val="20"/>
              </w:rPr>
              <w:t xml:space="preserve">?</w:t>
            </w:r>
          </w:p>
        </w:tc>
        <w:tc>
          <w:tcPr>
            <w:tcW w:w="7090" w:type="dxa"/>
          </w:tcPr>
          <w:p w:rsidRPr="002219D2" w:rsidR="00237E7A" w:rsidP="009F01CC" w:rsidRDefault="00000000" w14:paraId="069B9693" w14:textId="7C0069AE">
            <w:pPr>
              <w:tabs>
                <w:tab w:val="left" w:pos="1800"/>
              </w:tabs>
              <w:rPr>
                <w:rFonts w:ascii="Nunito" w:hAnsi="Nunito"/>
                <w:sz w:val="20"/>
                <w:szCs w:val="20"/>
              </w:rPr>
            </w:pPr>
            <w:sdt>
              <w:sdtPr>
                <w:rPr>
                  <w:rFonts w:ascii="Nunito" w:hAnsi="Nunito"/>
                  <w:b/>
                  <w:bCs/>
                  <w:sz w:val="20"/>
                  <w:szCs w:val="20"/>
                </w:rPr>
                <w:id w:val="-1407056895"/>
                <w14:checkbox>
                  <w14:checked w14:val="0"/>
                  <w14:checkedState w14:font="MS Gothic" w14:val="2612"/>
                  <w14:uncheckedState w14:font="MS Gothic" w14:val="2610"/>
                </w14:checkbox>
              </w:sdtPr>
              <w:sdtContent>
                <w:r w:rsidRPr="002219D2" w:rsidR="0067500B">
                  <w:rPr>
                    <w:rFonts w:hint="eastAsia" w:ascii="MS Gothic" w:hAnsi="MS Gothic" w:eastAsia="MS Gothic"/>
                    <w:b/>
                    <w:bCs/>
                    <w:sz w:val="20"/>
                    <w:szCs w:val="20"/>
                  </w:rPr>
                  <w:t>☐</w:t>
                </w:r>
              </w:sdtContent>
            </w:sdt>
            <w:r w:rsidRPr="002219D2" w:rsidR="7A805776">
              <w:rPr>
                <w:rFonts w:ascii="Nunito" w:hAnsi="Nunito"/>
                <w:sz w:val="20"/>
                <w:szCs w:val="20"/>
              </w:rPr>
              <w:t xml:space="preserve">No, you have to create it from scratch</w:t>
            </w:r>
          </w:p>
          <w:p w:rsidRPr="002219D2" w:rsidR="00237E7A" w:rsidP="009F01CC" w:rsidRDefault="00000000" w14:paraId="19EC2912" w14:textId="362022E8">
            <w:pPr>
              <w:tabs>
                <w:tab w:val="left" w:pos="1800"/>
              </w:tabs>
              <w:rPr>
                <w:rFonts w:ascii="Nunito" w:hAnsi="Nunito"/>
                <w:sz w:val="20"/>
                <w:szCs w:val="20"/>
              </w:rPr>
            </w:pPr>
            <w:sdt>
              <w:sdtPr>
                <w:rPr>
                  <w:rFonts w:ascii="Nunito" w:hAnsi="Nunito"/>
                  <w:b/>
                  <w:bCs/>
                  <w:sz w:val="20"/>
                  <w:szCs w:val="20"/>
                </w:rPr>
                <w:id w:val="-1245171965"/>
                <w14:checkbox>
                  <w14:checked w14:val="1"/>
                  <w14:checkedState w14:font="MS Gothic" w14:val="2612"/>
                  <w14:uncheckedState w14:font="MS Gothic" w14:val="2610"/>
                </w14:checkbox>
              </w:sdtPr>
              <w:sdtContent>
                <w:r w:rsidRPr="002219D2" w:rsidR="0067500B">
                  <w:rPr>
                    <w:rFonts w:hint="eastAsia" w:ascii="MS Gothic" w:hAnsi="MS Gothic" w:eastAsia="MS Gothic"/>
                    <w:b/>
                    <w:bCs/>
                    <w:sz w:val="20"/>
                    <w:szCs w:val="20"/>
                  </w:rPr>
                  <w:t>☒</w:t>
                </w:r>
              </w:sdtContent>
            </w:sdt>
            <w:r w:rsidRPr="002219D2" w:rsidR="7A805776">
              <w:rPr>
                <w:rFonts w:ascii="Nunito" w:hAnsi="Nunito"/>
                <w:sz w:val="20"/>
                <w:szCs w:val="20"/>
              </w:rPr>
              <w:t xml:space="preserve">No, but we already have some information</w:t>
            </w:r>
          </w:p>
          <w:p w:rsidRPr="002219D2" w:rsidR="00237E7A" w:rsidP="009F01CC" w:rsidRDefault="00000000" w14:paraId="13F05CB3" w14:textId="26C816C7">
            <w:pPr>
              <w:tabs>
                <w:tab w:val="left" w:pos="1800"/>
              </w:tabs>
              <w:rPr>
                <w:rFonts w:ascii="Nunito" w:hAnsi="Nunito"/>
                <w:sz w:val="20"/>
                <w:szCs w:val="20"/>
              </w:rPr>
            </w:pPr>
            <w:sdt>
              <w:sdtPr>
                <w:rPr>
                  <w:rFonts w:ascii="Nunito" w:hAnsi="Nunito"/>
                  <w:sz w:val="20"/>
                  <w:szCs w:val="20"/>
                </w:rPr>
                <w:id w:val="-348634705"/>
                <w14:checkbox>
                  <w14:checked w14:val="0"/>
                  <w14:checkedState w14:font="MS Gothic" w14:val="2612"/>
                  <w14:uncheckedState w14:font="MS Gothic" w14:val="2610"/>
                </w14:checkbox>
              </w:sdtPr>
              <w:sdtContent>
                <w:r w:rsidRPr="002219D2" w:rsidR="005440A0">
                  <w:rPr>
                    <w:rFonts w:hint="eastAsia" w:ascii="MS Gothic" w:hAnsi="MS Gothic" w:eastAsia="MS Gothic"/>
                    <w:sz w:val="20"/>
                    <w:szCs w:val="20"/>
                  </w:rPr>
                  <w:t>☐</w:t>
                </w:r>
              </w:sdtContent>
            </w:sdt>
            <w:r w:rsidRPr="002219D2" w:rsidR="7A805776">
              <w:rPr>
                <w:rFonts w:ascii="Nunito" w:hAnsi="Nunito"/>
                <w:sz w:val="20"/>
                <w:szCs w:val="20"/>
              </w:rPr>
              <w:t xml:space="preserve">Yes, partially, but there are still a few additions</w:t>
            </w:r>
          </w:p>
          <w:p w:rsidRPr="002219D2" w:rsidR="00237E7A" w:rsidP="009F01CC" w:rsidRDefault="00000000" w14:paraId="07210B9C" w14:textId="77777777">
            <w:pPr>
              <w:tabs>
                <w:tab w:val="left" w:pos="1800"/>
              </w:tabs>
              <w:rPr>
                <w:rFonts w:ascii="Nunito" w:hAnsi="Nunito"/>
                <w:sz w:val="20"/>
                <w:szCs w:val="20"/>
              </w:rPr>
            </w:pPr>
            <w:sdt>
              <w:sdtPr>
                <w:rPr>
                  <w:rFonts w:ascii="Nunito" w:hAnsi="Nunito"/>
                  <w:b/>
                  <w:bCs/>
                  <w:sz w:val="20"/>
                  <w:szCs w:val="20"/>
                </w:rPr>
                <w:id w:val="-1481372157"/>
                <w14:checkbox>
                  <w14:checked w14:val="0"/>
                  <w14:checkedState w14:font="MS Gothic" w14:val="2612"/>
                  <w14:uncheckedState w14:font="MS Gothic" w14:val="2610"/>
                </w14:checkbox>
              </w:sdtPr>
              <w:sdtContent>
                <w:r w:rsidRPr="002219D2" w:rsidR="7A805776">
                  <w:rPr>
                    <w:rFonts w:ascii="Segoe UI Symbol" w:hAnsi="Segoe UI Symbol" w:eastAsia="MS Gothic" w:cs="Segoe UI Symbol"/>
                    <w:sz w:val="20"/>
                    <w:szCs w:val="20"/>
                  </w:rPr>
                  <w:t>☐</w:t>
                </w:r>
              </w:sdtContent>
            </w:sdt>
            <w:r w:rsidRPr="002219D2" w:rsidR="7A805776">
              <w:rPr>
                <w:rFonts w:ascii="Nunito" w:hAnsi="Nunito"/>
                <w:sz w:val="20"/>
                <w:szCs w:val="20"/>
              </w:rPr>
              <w:t xml:space="preserve">Yes, we have the content of this training course</w:t>
            </w:r>
          </w:p>
        </w:tc>
      </w:tr>
      <w:tr w:rsidRPr="00793A85" w:rsidR="00237E7A" w:rsidTr="565D577B" w14:paraId="3BF42C4C" w14:textId="77777777">
        <w:trPr>
          <w:trHeight w:val="2420"/>
        </w:trPr>
        <w:tc>
          <w:tcPr>
            <w:tcW w:w="3104" w:type="dxa"/>
          </w:tcPr>
          <w:p w:rsidRPr="00793A85" w:rsidR="00237E7A" w:rsidP="009F01CC" w:rsidRDefault="7A805776" w14:paraId="031FC289" w14:textId="77777777">
            <w:pPr>
              <w:tabs>
                <w:tab w:val="left" w:pos="1800"/>
              </w:tabs>
              <w:rPr>
                <w:rFonts w:ascii="Nunito" w:hAnsi="Nunito"/>
                <w:sz w:val="20"/>
                <w:szCs w:val="20"/>
              </w:rPr>
            </w:pPr>
            <w:r w:rsidRPr="00793A85">
              <w:rPr>
                <w:rFonts w:ascii="Nunito" w:hAnsi="Nunito"/>
                <w:sz w:val="20"/>
                <w:szCs w:val="20"/>
              </w:rPr>
              <w:t xml:space="preserve">If content exists, on what media is it developed (articles, book, guide, video, etc.)?</w:t>
            </w:r>
          </w:p>
        </w:tc>
        <w:tc>
          <w:tcPr>
            <w:tcW w:w="7090" w:type="dxa"/>
          </w:tcPr>
          <w:p w:rsidRPr="002219D2" w:rsidR="00237E7A" w:rsidP="009F01CC" w:rsidRDefault="00000000" w14:paraId="7476B40B" w14:textId="56A2AED3">
            <w:pPr>
              <w:rPr>
                <w:rFonts w:ascii="Nunito" w:hAnsi="Nunito"/>
                <w:sz w:val="20"/>
                <w:szCs w:val="20"/>
              </w:rPr>
            </w:pPr>
            <w:sdt>
              <w:sdtPr>
                <w:rPr>
                  <w:rFonts w:ascii="Nunito" w:hAnsi="Nunito"/>
                  <w:b/>
                  <w:bCs/>
                  <w:sz w:val="20"/>
                  <w:szCs w:val="20"/>
                </w:rPr>
                <w:id w:val="1442651446"/>
                <w14:checkbox>
                  <w14:checked w14:val="1"/>
                  <w14:checkedState w14:font="MS Gothic" w14:val="2612"/>
                  <w14:uncheckedState w14:font="MS Gothic" w14:val="2610"/>
                </w14:checkbox>
              </w:sdtPr>
              <w:sdtContent>
                <w:r w:rsidRPr="002219D2" w:rsidR="17E95C93">
                  <w:rPr>
                    <w:rFonts w:ascii="MS Gothic" w:hAnsi="MS Gothic" w:eastAsia="MS Gothic" w:cs="MS Gothic"/>
                    <w:b/>
                    <w:bCs/>
                    <w:sz w:val="20"/>
                    <w:szCs w:val="20"/>
                  </w:rPr>
                  <w:t>☒</w:t>
                </w:r>
              </w:sdtContent>
            </w:sdt>
            <w:r w:rsidRPr="002219D2" w:rsidR="6696FB07">
              <w:rPr>
                <w:rFonts w:ascii="Nunito" w:hAnsi="Nunito"/>
                <w:sz w:val="20"/>
                <w:szCs w:val="20"/>
              </w:rPr>
              <w:t xml:space="preserve">Articles</w:t>
            </w:r>
          </w:p>
          <w:p w:rsidRPr="002219D2" w:rsidR="00237E7A" w:rsidP="009F01CC" w:rsidRDefault="00000000" w14:paraId="08E605A2" w14:textId="77777777">
            <w:pPr>
              <w:rPr>
                <w:rFonts w:ascii="Nunito" w:hAnsi="Nunito"/>
                <w:sz w:val="20"/>
                <w:szCs w:val="20"/>
              </w:rPr>
            </w:pPr>
            <w:sdt>
              <w:sdtPr>
                <w:rPr>
                  <w:rFonts w:ascii="Nunito" w:hAnsi="Nunito"/>
                  <w:b/>
                  <w:bCs/>
                  <w:sz w:val="20"/>
                  <w:szCs w:val="20"/>
                </w:rPr>
                <w:id w:val="1085334772"/>
                <w14:checkbox>
                  <w14:checked w14:val="0"/>
                  <w14:checkedState w14:font="MS Gothic" w14:val="2612"/>
                  <w14:uncheckedState w14:font="MS Gothic" w14:val="2610"/>
                </w14:checkbox>
              </w:sdtPr>
              <w:sdtContent>
                <w:r w:rsidRPr="002219D2" w:rsidR="7A805776">
                  <w:rPr>
                    <w:rFonts w:ascii="Segoe UI Symbol" w:hAnsi="Segoe UI Symbol" w:eastAsia="MS Gothic" w:cs="Segoe UI Symbol"/>
                    <w:sz w:val="20"/>
                    <w:szCs w:val="20"/>
                  </w:rPr>
                  <w:t>☐</w:t>
                </w:r>
              </w:sdtContent>
            </w:sdt>
            <w:r w:rsidRPr="002219D2" w:rsidR="7A805776">
              <w:rPr>
                <w:rFonts w:ascii="Nunito" w:hAnsi="Nunito"/>
                <w:sz w:val="20"/>
                <w:szCs w:val="20"/>
              </w:rPr>
              <w:t xml:space="preserve">Work</w:t>
            </w:r>
          </w:p>
          <w:p w:rsidRPr="002219D2" w:rsidR="00237E7A" w:rsidP="009F01CC" w:rsidRDefault="00000000" w14:paraId="7B72D72A" w14:textId="2C13E333">
            <w:pPr>
              <w:rPr>
                <w:rFonts w:ascii="Nunito" w:hAnsi="Nunito"/>
                <w:sz w:val="20"/>
                <w:szCs w:val="20"/>
              </w:rPr>
            </w:pPr>
            <w:sdt>
              <w:sdtPr>
                <w:rPr>
                  <w:rFonts w:ascii="Nunito" w:hAnsi="Nunito"/>
                  <w:b/>
                  <w:bCs/>
                  <w:sz w:val="20"/>
                  <w:szCs w:val="20"/>
                </w:rPr>
                <w:id w:val="-1174419772"/>
                <w14:checkbox>
                  <w14:checked w14:val="1"/>
                  <w14:checkedState w14:font="MS Gothic" w14:val="2612"/>
                  <w14:uncheckedState w14:font="MS Gothic" w14:val="2610"/>
                </w14:checkbox>
              </w:sdtPr>
              <w:sdtContent>
                <w:r w:rsidRPr="002219D2" w:rsidR="00F5092B">
                  <w:rPr>
                    <w:rFonts w:hint="eastAsia" w:ascii="MS Gothic" w:hAnsi="MS Gothic" w:eastAsia="MS Gothic"/>
                    <w:b/>
                    <w:bCs/>
                    <w:sz w:val="20"/>
                    <w:szCs w:val="20"/>
                  </w:rPr>
                  <w:t>☒</w:t>
                </w:r>
              </w:sdtContent>
            </w:sdt>
            <w:r w:rsidRPr="002219D2" w:rsidR="7A805776">
              <w:rPr>
                <w:rFonts w:ascii="Nunito" w:hAnsi="Nunito"/>
                <w:sz w:val="20"/>
                <w:szCs w:val="20"/>
              </w:rPr>
              <w:t xml:space="preserve">Guide</w:t>
            </w:r>
          </w:p>
          <w:p w:rsidRPr="002219D2" w:rsidR="00237E7A" w:rsidP="009F01CC" w:rsidRDefault="00000000" w14:paraId="7FB552C0" w14:textId="77777777">
            <w:pPr>
              <w:rPr>
                <w:rFonts w:ascii="Nunito" w:hAnsi="Nunito"/>
                <w:sz w:val="20"/>
                <w:szCs w:val="20"/>
              </w:rPr>
            </w:pPr>
            <w:sdt>
              <w:sdtPr>
                <w:rPr>
                  <w:rFonts w:ascii="Nunito" w:hAnsi="Nunito"/>
                  <w:b/>
                  <w:bCs/>
                  <w:sz w:val="20"/>
                  <w:szCs w:val="20"/>
                </w:rPr>
                <w:id w:val="-1218664317"/>
                <w14:checkbox>
                  <w14:checked w14:val="0"/>
                  <w14:checkedState w14:font="MS Gothic" w14:val="2612"/>
                  <w14:uncheckedState w14:font="MS Gothic" w14:val="2610"/>
                </w14:checkbox>
              </w:sdtPr>
              <w:sdtContent>
                <w:r w:rsidRPr="002219D2" w:rsidR="7A805776">
                  <w:rPr>
                    <w:rFonts w:ascii="Segoe UI Symbol" w:hAnsi="Segoe UI Symbol" w:cs="Segoe UI Symbol"/>
                    <w:sz w:val="20"/>
                    <w:szCs w:val="20"/>
                  </w:rPr>
                  <w:t>☐</w:t>
                </w:r>
              </w:sdtContent>
            </w:sdt>
            <w:r w:rsidRPr="002219D2" w:rsidR="7A805776">
              <w:rPr>
                <w:rFonts w:ascii="Nunito" w:hAnsi="Nunito"/>
                <w:sz w:val="20"/>
                <w:szCs w:val="20"/>
              </w:rPr>
              <w:t xml:space="preserve">Video</w:t>
            </w:r>
          </w:p>
          <w:p w:rsidRPr="002219D2" w:rsidR="00237E7A" w:rsidP="009F01CC" w:rsidRDefault="00000000" w14:paraId="6A34908D" w14:textId="76117D77">
            <w:pPr>
              <w:rPr>
                <w:rFonts w:ascii="Nunito" w:hAnsi="Nunito"/>
                <w:sz w:val="20"/>
                <w:szCs w:val="20"/>
              </w:rPr>
            </w:pPr>
            <w:sdt>
              <w:sdtPr>
                <w:rPr>
                  <w:rFonts w:ascii="Nunito" w:hAnsi="Nunito"/>
                  <w:sz w:val="20"/>
                  <w:szCs w:val="20"/>
                </w:rPr>
                <w:id w:val="300270891"/>
                <w14:checkbox>
                  <w14:checked w14:val="0"/>
                  <w14:checkedState w14:font="MS Gothic" w14:val="2612"/>
                  <w14:uncheckedState w14:font="MS Gothic" w14:val="2610"/>
                </w14:checkbox>
              </w:sdtPr>
              <w:sdtContent>
                <w:r w:rsidRPr="002219D2" w:rsidR="005440A0">
                  <w:rPr>
                    <w:rFonts w:hint="eastAsia" w:ascii="MS Gothic" w:hAnsi="MS Gothic" w:eastAsia="MS Gothic"/>
                    <w:sz w:val="20"/>
                    <w:szCs w:val="20"/>
                  </w:rPr>
                  <w:t>☐</w:t>
                </w:r>
              </w:sdtContent>
            </w:sdt>
            <w:r w:rsidRPr="002219D2" w:rsidR="7A805776">
              <w:rPr>
                <w:rFonts w:ascii="Nunito" w:hAnsi="Nunito"/>
                <w:sz w:val="20"/>
                <w:szCs w:val="20"/>
              </w:rPr>
              <w:t xml:space="preserve">Power Point</w:t>
            </w:r>
          </w:p>
          <w:p w:rsidRPr="002219D2" w:rsidR="00237E7A" w:rsidP="009F01CC" w:rsidRDefault="00000000" w14:paraId="7D9A5459" w14:textId="3A091724">
            <w:pPr>
              <w:rPr>
                <w:rFonts w:ascii="Nunito" w:hAnsi="Nunito"/>
                <w:sz w:val="20"/>
                <w:szCs w:val="20"/>
              </w:rPr>
            </w:pPr>
            <w:sdt>
              <w:sdtPr>
                <w:rPr>
                  <w:rFonts w:ascii="Nunito" w:hAnsi="Nunito"/>
                  <w:sz w:val="20"/>
                  <w:szCs w:val="20"/>
                </w:rPr>
                <w:id w:val="1876653236"/>
                <w14:checkbox>
                  <w14:checked w14:val="1"/>
                  <w14:checkedState w14:font="MS Gothic" w14:val="2612"/>
                  <w14:uncheckedState w14:font="MS Gothic" w14:val="2610"/>
                </w14:checkbox>
              </w:sdtPr>
              <w:sdtContent>
                <w:r w:rsidRPr="002219D2" w:rsidR="0067500B">
                  <w:rPr>
                    <w:rFonts w:hint="eastAsia" w:ascii="MS Gothic" w:hAnsi="MS Gothic" w:eastAsia="MS Gothic"/>
                    <w:sz w:val="20"/>
                    <w:szCs w:val="20"/>
                  </w:rPr>
                  <w:t>☒</w:t>
                </w:r>
              </w:sdtContent>
            </w:sdt>
            <w:r w:rsidRPr="002219D2" w:rsidR="00237E7A">
              <w:rPr>
                <w:rFonts w:ascii="Nunito" w:hAnsi="Nunito"/>
                <w:sz w:val="20"/>
                <w:szCs w:val="20"/>
              </w:rPr>
              <w:t xml:space="preserve">E-learning module</w:t>
            </w:r>
          </w:p>
          <w:p w:rsidRPr="002219D2" w:rsidR="00237E7A" w:rsidP="009F01CC" w:rsidRDefault="00000000" w14:paraId="24A2E673" w14:textId="77777777">
            <w:pPr>
              <w:rPr>
                <w:rFonts w:ascii="Nunito" w:hAnsi="Nunito"/>
                <w:sz w:val="20"/>
                <w:szCs w:val="20"/>
              </w:rPr>
            </w:pPr>
            <w:sdt>
              <w:sdtPr>
                <w:rPr>
                  <w:rFonts w:ascii="Nunito" w:hAnsi="Nunito"/>
                  <w:sz w:val="20"/>
                  <w:szCs w:val="20"/>
                </w:rPr>
                <w:id w:val="516657632"/>
                <w14:checkbox>
                  <w14:checked w14:val="0"/>
                  <w14:checkedState w14:font="MS Gothic" w14:val="2612"/>
                  <w14:uncheckedState w14:font="MS Gothic" w14:val="2610"/>
                </w14:checkbox>
              </w:sdtPr>
              <w:sdtContent>
                <w:r w:rsidRPr="002219D2" w:rsidR="00237E7A">
                  <w:rPr>
                    <w:rFonts w:ascii="Segoe UI Symbol" w:hAnsi="Segoe UI Symbol" w:cs="Segoe UI Symbol"/>
                    <w:sz w:val="20"/>
                    <w:szCs w:val="20"/>
                  </w:rPr>
                  <w:t>☐</w:t>
                </w:r>
              </w:sdtContent>
            </w:sdt>
            <w:r w:rsidRPr="002219D2" w:rsidR="00237E7A">
              <w:rPr>
                <w:rFonts w:ascii="Nunito" w:hAnsi="Nunito"/>
                <w:sz w:val="20"/>
                <w:szCs w:val="20"/>
              </w:rPr>
              <w:t xml:space="preserve">Podcast</w:t>
            </w:r>
          </w:p>
          <w:p w:rsidRPr="002219D2" w:rsidR="00237E7A" w:rsidP="009F01CC" w:rsidRDefault="00000000" w14:paraId="186F9708" w14:textId="77777777">
            <w:pPr>
              <w:rPr>
                <w:rFonts w:ascii="Nunito" w:hAnsi="Nunito"/>
                <w:sz w:val="20"/>
                <w:szCs w:val="20"/>
              </w:rPr>
            </w:pPr>
            <w:sdt>
              <w:sdtPr>
                <w:rPr>
                  <w:rFonts w:ascii="Nunito" w:hAnsi="Nunito"/>
                  <w:sz w:val="20"/>
                  <w:szCs w:val="20"/>
                </w:rPr>
                <w:id w:val="1357307186"/>
                <w14:checkbox>
                  <w14:checked w14:val="0"/>
                  <w14:checkedState w14:font="MS Gothic" w14:val="2612"/>
                  <w14:uncheckedState w14:font="MS Gothic" w14:val="2610"/>
                </w14:checkbox>
              </w:sdtPr>
              <w:sdtContent>
                <w:r w:rsidRPr="002219D2" w:rsidR="00237E7A">
                  <w:rPr>
                    <w:rFonts w:ascii="Segoe UI Symbol" w:hAnsi="Segoe UI Symbol" w:cs="Segoe UI Symbol"/>
                    <w:sz w:val="20"/>
                    <w:szCs w:val="20"/>
                  </w:rPr>
                  <w:t>☐</w:t>
                </w:r>
              </w:sdtContent>
            </w:sdt>
            <w:r w:rsidRPr="002219D2" w:rsidR="00237E7A">
              <w:rPr>
                <w:rFonts w:ascii="Nunito" w:hAnsi="Nunito"/>
                <w:sz w:val="20"/>
                <w:szCs w:val="20"/>
              </w:rPr>
              <w:t xml:space="preserve">Interview</w:t>
            </w:r>
          </w:p>
          <w:p w:rsidRPr="002219D2" w:rsidR="00237E7A" w:rsidP="7DAB4835" w:rsidRDefault="00000000" w14:paraId="0C01CBCD" w14:textId="77777777">
            <w:pPr>
              <w:rPr>
                <w:rFonts w:ascii="Nunito" w:hAnsi="Nunito"/>
                <w:sz w:val="20"/>
                <w:szCs w:val="20"/>
                <w:lang w:val="en-US"/>
              </w:rPr>
            </w:pPr>
            <w:sdt>
              <w:sdtPr>
                <w:rPr>
                  <w:rFonts w:ascii="Nunito" w:hAnsi="Nunito"/>
                  <w:sz w:val="20"/>
                  <w:szCs w:val="20"/>
                </w:rPr>
                <w:id w:val="-477462418"/>
                <w14:checkbox>
                  <w14:checked w14:val="0"/>
                  <w14:checkedState w14:font="MS Gothic" w14:val="2612"/>
                  <w14:uncheckedState w14:font="MS Gothic" w14:val="2610"/>
                </w14:checkbox>
              </w:sdtPr>
              <w:sdtContent>
                <w:r w:rsidRPr="002219D2" w:rsidR="00237E7A">
                  <w:rPr>
                    <w:rFonts w:ascii="Segoe UI Symbol" w:hAnsi="Segoe UI Symbol" w:cs="Segoe UI Symbol"/>
                    <w:sz w:val="20"/>
                    <w:szCs w:val="20"/>
                    <w:lang w:val="en-US"/>
                  </w:rPr>
                  <w:t>☐</w:t>
                </w:r>
              </w:sdtContent>
            </w:sdt>
            <w:r w:rsidRPr="002219D2" w:rsidR="00237E7A">
              <w:rPr>
                <w:rFonts w:ascii="Nunito" w:hAnsi="Nunito"/>
                <w:sz w:val="20"/>
                <w:szCs w:val="20"/>
                <w:lang w:val="en-US"/>
              </w:rPr>
              <w:t xml:space="preserve">Other </w:t>
            </w:r>
            <w:r w:rsidRPr="002219D2" w:rsidR="00237E7A">
              <w:rPr>
                <w:rFonts w:ascii="Nunito" w:hAnsi="Nunito"/>
                <w:sz w:val="20"/>
                <w:szCs w:val="20"/>
                <w:lang w:val="en-US"/>
              </w:rPr>
              <w:t xml:space="preserve">: </w:t>
            </w:r>
          </w:p>
        </w:tc>
      </w:tr>
      <w:tr w:rsidRPr="00793A85" w:rsidR="00237E7A" w:rsidTr="565D577B" w14:paraId="49D2D8F4" w14:textId="77777777">
        <w:trPr>
          <w:trHeight w:val="336"/>
        </w:trPr>
        <w:tc>
          <w:tcPr>
            <w:tcW w:w="3104" w:type="dxa"/>
          </w:tcPr>
          <w:p w:rsidRPr="00793A85" w:rsidR="00237E7A" w:rsidP="009F01CC" w:rsidRDefault="7A805776" w14:paraId="21543BA0" w14:textId="77777777">
            <w:pPr>
              <w:rPr>
                <w:rFonts w:ascii="Nunito" w:hAnsi="Nunito"/>
                <w:sz w:val="20"/>
                <w:szCs w:val="20"/>
              </w:rPr>
            </w:pPr>
            <w:r w:rsidRPr="00793A85">
              <w:rPr>
                <w:rFonts w:ascii="Nunito" w:hAnsi="Nunito"/>
                <w:sz w:val="20"/>
                <w:szCs w:val="20"/>
              </w:rPr>
              <w:t xml:space="preserve">In the case of a training overhaul, how extensive is the update?</w:t>
            </w:r>
          </w:p>
          <w:p w:rsidRPr="00793A85" w:rsidR="00237E7A" w:rsidP="009F01CC" w:rsidRDefault="00237E7A" w14:paraId="37801EB3" w14:textId="77777777">
            <w:pPr>
              <w:rPr>
                <w:rFonts w:ascii="Nunito" w:hAnsi="Nunito"/>
                <w:sz w:val="20"/>
                <w:szCs w:val="20"/>
              </w:rPr>
            </w:pPr>
          </w:p>
        </w:tc>
        <w:tc>
          <w:tcPr>
            <w:tcW w:w="7090" w:type="dxa"/>
          </w:tcPr>
          <w:p w:rsidRPr="00793A85" w:rsidR="00237E7A" w:rsidP="7AE4467F" w:rsidRDefault="00000000" w14:paraId="49268DFF" w14:textId="77777777">
            <w:pPr>
              <w:tabs>
                <w:tab w:val="left" w:pos="1800"/>
              </w:tabs>
              <w:rPr>
                <w:rFonts w:ascii="Nunito" w:hAnsi="Nunito"/>
                <w:b/>
                <w:bCs/>
                <w:color w:val="FF0000"/>
                <w:sz w:val="20"/>
                <w:szCs w:val="20"/>
              </w:rPr>
            </w:pPr>
            <w:sdt>
              <w:sdtPr>
                <w:rPr>
                  <w:rFonts w:ascii="Nunito" w:hAnsi="Nunito"/>
                  <w:b/>
                  <w:bCs/>
                  <w:color w:val="FF0000"/>
                  <w:sz w:val="20"/>
                  <w:szCs w:val="20"/>
                </w:rPr>
                <w:id w:val="-1577429058"/>
                <w14:checkbox>
                  <w14:checked w14:val="0"/>
                  <w14:checkedState w14:font="MS Gothic" w14:val="2612"/>
                  <w14:uncheckedState w14:font="MS Gothic" w14:val="2610"/>
                </w14:checkbox>
              </w:sdtPr>
              <w:sdtContent>
                <w:r w:rsidRPr="00793A85" w:rsidR="7A805776">
                  <w:rPr>
                    <w:rFonts w:ascii="Segoe UI Symbol" w:hAnsi="Segoe UI Symbol" w:eastAsia="MS Gothic" w:cs="Segoe UI Symbol"/>
                    <w:sz w:val="20"/>
                    <w:szCs w:val="20"/>
                  </w:rPr>
                  <w:t>☐</w:t>
                </w:r>
              </w:sdtContent>
            </w:sdt>
            <w:r w:rsidRPr="00793A85" w:rsidR="7A805776">
              <w:rPr>
                <w:rFonts w:ascii="Nunito" w:hAnsi="Nunito"/>
                <w:sz w:val="20"/>
                <w:szCs w:val="20"/>
              </w:rPr>
              <w:t xml:space="preserve"> -15% of content to be updated</w:t>
            </w:r>
          </w:p>
          <w:p w:rsidRPr="00793A85" w:rsidR="00237E7A" w:rsidP="7AE4467F" w:rsidRDefault="00000000" w14:paraId="672248B9" w14:textId="77777777">
            <w:pPr>
              <w:tabs>
                <w:tab w:val="left" w:pos="1800"/>
              </w:tabs>
              <w:rPr>
                <w:rFonts w:ascii="Nunito" w:hAnsi="Nunito"/>
                <w:b/>
                <w:bCs/>
                <w:color w:val="FF0000"/>
                <w:sz w:val="20"/>
                <w:szCs w:val="20"/>
              </w:rPr>
            </w:pPr>
            <w:sdt>
              <w:sdtPr>
                <w:rPr>
                  <w:rFonts w:ascii="Nunito" w:hAnsi="Nunito"/>
                  <w:b/>
                  <w:bCs/>
                  <w:color w:val="FF0000"/>
                  <w:sz w:val="20"/>
                  <w:szCs w:val="20"/>
                </w:rPr>
                <w:id w:val="1815674640"/>
                <w14:checkbox>
                  <w14:checked w14:val="0"/>
                  <w14:checkedState w14:font="MS Gothic" w14:val="2612"/>
                  <w14:uncheckedState w14:font="MS Gothic" w14:val="2610"/>
                </w14:checkbox>
              </w:sdtPr>
              <w:sdtContent>
                <w:r w:rsidRPr="00793A85" w:rsidR="7A805776">
                  <w:rPr>
                    <w:rFonts w:ascii="Segoe UI Symbol" w:hAnsi="Segoe UI Symbol" w:eastAsia="MS Gothic" w:cs="Segoe UI Symbol"/>
                    <w:sz w:val="20"/>
                    <w:szCs w:val="20"/>
                  </w:rPr>
                  <w:t>☐</w:t>
                </w:r>
              </w:sdtContent>
            </w:sdt>
            <w:r w:rsidRPr="00793A85" w:rsidR="7A805776">
              <w:rPr>
                <w:rFonts w:ascii="Nunito" w:hAnsi="Nunito"/>
                <w:sz w:val="20"/>
                <w:szCs w:val="20"/>
              </w:rPr>
              <w:t xml:space="preserve"> from 16% to 30% of content to be updated</w:t>
            </w:r>
          </w:p>
          <w:p w:rsidRPr="00793A85" w:rsidR="00237E7A" w:rsidP="7AE4467F" w:rsidRDefault="00000000" w14:paraId="294CE04A" w14:textId="77777777">
            <w:pPr>
              <w:tabs>
                <w:tab w:val="left" w:pos="1800"/>
              </w:tabs>
              <w:rPr>
                <w:rFonts w:ascii="Nunito" w:hAnsi="Nunito"/>
                <w:b/>
                <w:bCs/>
                <w:color w:val="FF0000"/>
                <w:sz w:val="20"/>
                <w:szCs w:val="20"/>
              </w:rPr>
            </w:pPr>
            <w:sdt>
              <w:sdtPr>
                <w:rPr>
                  <w:rFonts w:ascii="Nunito" w:hAnsi="Nunito"/>
                  <w:b/>
                  <w:bCs/>
                  <w:color w:val="FF0000"/>
                  <w:sz w:val="20"/>
                  <w:szCs w:val="20"/>
                </w:rPr>
                <w:id w:val="-1592468726"/>
                <w14:checkbox>
                  <w14:checked w14:val="0"/>
                  <w14:checkedState w14:font="MS Gothic" w14:val="2612"/>
                  <w14:uncheckedState w14:font="MS Gothic" w14:val="2610"/>
                </w14:checkbox>
              </w:sdtPr>
              <w:sdtContent>
                <w:r w:rsidRPr="00793A85" w:rsidR="7A805776">
                  <w:rPr>
                    <w:rFonts w:ascii="Segoe UI Symbol" w:hAnsi="Segoe UI Symbol" w:eastAsia="MS Gothic" w:cs="Segoe UI Symbol"/>
                    <w:sz w:val="20"/>
                    <w:szCs w:val="20"/>
                  </w:rPr>
                  <w:t>☐</w:t>
                </w:r>
              </w:sdtContent>
            </w:sdt>
            <w:r w:rsidRPr="00793A85" w:rsidR="7A805776">
              <w:rPr>
                <w:rFonts w:ascii="Nunito" w:hAnsi="Nunito"/>
                <w:sz w:val="20"/>
                <w:szCs w:val="20"/>
              </w:rPr>
              <w:t xml:space="preserve"> from 31% to 50% of content to be updated</w:t>
            </w:r>
          </w:p>
          <w:p w:rsidRPr="00793A85" w:rsidR="00237E7A" w:rsidP="7AE4467F" w:rsidRDefault="00000000" w14:paraId="5039AAD4" w14:textId="429FD04D">
            <w:pPr>
              <w:tabs>
                <w:tab w:val="left" w:pos="1800"/>
              </w:tabs>
              <w:rPr>
                <w:rFonts w:ascii="Nunito" w:hAnsi="Nunito"/>
                <w:b/>
                <w:bCs/>
                <w:color w:val="FF0000"/>
                <w:sz w:val="20"/>
                <w:szCs w:val="20"/>
              </w:rPr>
            </w:pPr>
            <w:sdt>
              <w:sdtPr>
                <w:rPr>
                  <w:rFonts w:ascii="Nunito" w:hAnsi="Nunito"/>
                  <w:sz w:val="20"/>
                  <w:szCs w:val="20"/>
                </w:rPr>
                <w:id w:val="2111321049"/>
                <w14:checkbox>
                  <w14:checked w14:val="1"/>
                  <w14:checkedState w14:font="MS Gothic" w14:val="2612"/>
                  <w14:uncheckedState w14:font="MS Gothic" w14:val="2610"/>
                </w14:checkbox>
              </w:sdtPr>
              <w:sdtContent>
                <w:r w:rsidR="003E1FA9">
                  <w:rPr>
                    <w:rFonts w:hint="eastAsia" w:ascii="MS Gothic" w:hAnsi="MS Gothic" w:eastAsia="MS Gothic"/>
                    <w:sz w:val="20"/>
                    <w:szCs w:val="20"/>
                  </w:rPr>
                  <w:t>☒</w:t>
                </w:r>
              </w:sdtContent>
            </w:sdt>
            <w:r w:rsidRPr="00793A85" w:rsidR="7A805776">
              <w:rPr>
                <w:rFonts w:ascii="Nunito" w:hAnsi="Nunito"/>
                <w:sz w:val="20"/>
                <w:szCs w:val="20"/>
              </w:rPr>
              <w:t xml:space="preserve">+ More than 50% of content to be updated</w:t>
            </w:r>
          </w:p>
          <w:p w:rsidR="00B32623" w:rsidP="7AE4467F" w:rsidRDefault="00B32623" w14:paraId="054DEA8E" w14:textId="77777777">
            <w:pPr>
              <w:tabs>
                <w:tab w:val="left" w:pos="1800"/>
              </w:tabs>
              <w:rPr>
                <w:rFonts w:ascii="Nunito" w:hAnsi="Nunito"/>
                <w:i/>
                <w:iCs/>
                <w:sz w:val="20"/>
                <w:szCs w:val="20"/>
              </w:rPr>
            </w:pPr>
          </w:p>
          <w:p w:rsidRPr="00793A85" w:rsidR="00EF2B1F" w:rsidP="7AE4467F" w:rsidRDefault="08062BB6" w14:paraId="05452CC3" w14:textId="2B08A27A">
            <w:pPr>
              <w:tabs>
                <w:tab w:val="left" w:pos="1800"/>
              </w:tabs>
              <w:rPr>
                <w:rFonts w:ascii="Nunito" w:hAnsi="Nunito"/>
                <w:b/>
                <w:bCs/>
                <w:color w:val="FF0000"/>
                <w:sz w:val="20"/>
                <w:szCs w:val="20"/>
              </w:rPr>
            </w:pPr>
            <w:r w:rsidRPr="00793A85">
              <w:rPr>
                <w:rFonts w:ascii="Nunito" w:hAnsi="Nunito"/>
                <w:b/>
                <w:bCs/>
                <w:color w:val="FF0000"/>
                <w:sz w:val="20"/>
                <w:szCs w:val="20"/>
              </w:rPr>
              <w:t xml:space="preserve">A document with the key messages for each chapter will be sent to the selected service provider. Workshops </w:t>
            </w:r>
            <w:r w:rsidRPr="00793A85" w:rsidR="7711C693">
              <w:rPr>
                <w:rFonts w:ascii="Nunito" w:hAnsi="Nunito"/>
                <w:b/>
                <w:bCs/>
                <w:color w:val="FF0000"/>
                <w:sz w:val="20"/>
                <w:szCs w:val="20"/>
              </w:rPr>
              <w:t xml:space="preserve">are possible. </w:t>
            </w:r>
          </w:p>
        </w:tc>
      </w:tr>
      <w:tr w:rsidRPr="00793A85" w:rsidR="00237E7A" w:rsidTr="565D577B" w14:paraId="7E44FEA2" w14:textId="77777777">
        <w:trPr>
          <w:trHeight w:val="336"/>
        </w:trPr>
        <w:tc>
          <w:tcPr>
            <w:tcW w:w="3104" w:type="dxa"/>
          </w:tcPr>
          <w:p w:rsidRPr="00793A85" w:rsidR="00237E7A" w:rsidP="009F01CC" w:rsidRDefault="7A805776" w14:paraId="38D9F79C" w14:textId="77777777">
            <w:pPr>
              <w:rPr>
                <w:rFonts w:ascii="Nunito" w:hAnsi="Nunito"/>
                <w:sz w:val="20"/>
                <w:szCs w:val="20"/>
              </w:rPr>
            </w:pPr>
            <w:r w:rsidRPr="00793A85">
              <w:rPr>
                <w:rFonts w:ascii="Nunito" w:hAnsi="Nunito"/>
                <w:sz w:val="20"/>
                <w:szCs w:val="20"/>
              </w:rPr>
              <w:t xml:space="preserve">Has the content of this update stabilized or will it evolve over the coming months?</w:t>
            </w:r>
          </w:p>
        </w:tc>
        <w:tc>
          <w:tcPr>
            <w:tcW w:w="7090" w:type="dxa"/>
          </w:tcPr>
          <w:p w:rsidRPr="00793A85" w:rsidR="00237E7A" w:rsidP="009F01CC" w:rsidRDefault="7A805776" w14:paraId="1CFCF5E3" w14:textId="77777777">
            <w:pPr>
              <w:rPr>
                <w:rFonts w:ascii="Nunito" w:hAnsi="Nunito"/>
                <w:sz w:val="20"/>
                <w:szCs w:val="20"/>
              </w:rPr>
            </w:pPr>
            <w:r w:rsidRPr="00793A85">
              <w:rPr>
                <w:rFonts w:ascii="Nunito" w:hAnsi="Nunito"/>
                <w:sz w:val="20"/>
                <w:szCs w:val="20"/>
              </w:rPr>
              <w:t xml:space="preserve">Tick the corresponding line (only 1 choice possible)</w:t>
            </w:r>
          </w:p>
          <w:p w:rsidRPr="00793A85" w:rsidR="00237E7A" w:rsidP="009F01CC" w:rsidRDefault="00000000" w14:paraId="2F71D39E" w14:textId="77777777">
            <w:pPr>
              <w:rPr>
                <w:rFonts w:ascii="Nunito" w:hAnsi="Nunito"/>
                <w:sz w:val="20"/>
                <w:szCs w:val="20"/>
              </w:rPr>
            </w:pPr>
            <w:sdt>
              <w:sdtPr>
                <w:rPr>
                  <w:rFonts w:ascii="Nunito" w:hAnsi="Nunito"/>
                  <w:b/>
                  <w:bCs/>
                  <w:color w:val="FF0000"/>
                  <w:sz w:val="20"/>
                  <w:szCs w:val="20"/>
                </w:rPr>
                <w:id w:val="1024127271"/>
                <w14:checkbox>
                  <w14:checked w14:val="0"/>
                  <w14:checkedState w14:font="MS Gothic" w14:val="2612"/>
                  <w14:uncheckedState w14:font="MS Gothic" w14:val="2610"/>
                </w14:checkbox>
              </w:sdtPr>
              <w:sdtContent>
                <w:r w:rsidRPr="00793A85" w:rsidR="7A805776">
                  <w:rPr>
                    <w:rFonts w:ascii="Segoe UI Symbol" w:hAnsi="Segoe UI Symbol" w:eastAsia="MS Gothic" w:cs="Segoe UI Symbol"/>
                    <w:sz w:val="20"/>
                    <w:szCs w:val="20"/>
                  </w:rPr>
                  <w:t>☐</w:t>
                </w:r>
              </w:sdtContent>
            </w:sdt>
            <w:r w:rsidRPr="00793A85" w:rsidR="7A805776">
              <w:rPr>
                <w:rFonts w:ascii="Nunito" w:hAnsi="Nunito"/>
                <w:sz w:val="20"/>
                <w:szCs w:val="20"/>
              </w:rPr>
              <w:t xml:space="preserve">Yes, content is stabilized, set in stone</w:t>
            </w:r>
          </w:p>
          <w:p w:rsidRPr="00793A85" w:rsidR="00237E7A" w:rsidP="009F01CC" w:rsidRDefault="00000000" w14:paraId="3CD0192F" w14:textId="3E1C1096">
            <w:pPr>
              <w:rPr>
                <w:rFonts w:ascii="Nunito" w:hAnsi="Nunito"/>
                <w:sz w:val="20"/>
                <w:szCs w:val="20"/>
              </w:rPr>
            </w:pPr>
            <w:sdt>
              <w:sdtPr>
                <w:rPr>
                  <w:rFonts w:ascii="Nunito" w:hAnsi="Nunito"/>
                  <w:sz w:val="20"/>
                  <w:szCs w:val="20"/>
                </w:rPr>
                <w:id w:val="-1545124876"/>
                <w14:checkbox>
                  <w14:checked w14:val="0"/>
                  <w14:checkedState w14:font="MS Gothic" w14:val="2612"/>
                  <w14:uncheckedState w14:font="MS Gothic" w14:val="2610"/>
                </w14:checkbox>
              </w:sdtPr>
              <w:sdtContent>
                <w:r w:rsidR="005440A0">
                  <w:rPr>
                    <w:rFonts w:hint="eastAsia" w:ascii="MS Gothic" w:hAnsi="MS Gothic" w:eastAsia="MS Gothic"/>
                    <w:sz w:val="20"/>
                    <w:szCs w:val="20"/>
                  </w:rPr>
                  <w:t>☐</w:t>
                </w:r>
              </w:sdtContent>
            </w:sdt>
            <w:r w:rsidRPr="00793A85" w:rsidR="7A805776">
              <w:rPr>
                <w:rFonts w:ascii="Nunito" w:hAnsi="Nunito"/>
                <w:sz w:val="20"/>
                <w:szCs w:val="20"/>
              </w:rPr>
              <w:t xml:space="preserve">Yes, the content exists, but it could evolve over the next 3 years.</w:t>
            </w:r>
          </w:p>
          <w:p w:rsidRPr="00793A85" w:rsidR="00237E7A" w:rsidP="009F01CC" w:rsidRDefault="00000000" w14:paraId="1662F02D" w14:textId="77777777">
            <w:pPr>
              <w:rPr>
                <w:rFonts w:ascii="Nunito" w:hAnsi="Nunito"/>
                <w:sz w:val="20"/>
                <w:szCs w:val="20"/>
              </w:rPr>
            </w:pPr>
            <w:sdt>
              <w:sdtPr>
                <w:rPr>
                  <w:rFonts w:ascii="Nunito" w:hAnsi="Nunito"/>
                  <w:b/>
                  <w:bCs/>
                  <w:color w:val="FF0000"/>
                  <w:sz w:val="20"/>
                  <w:szCs w:val="20"/>
                </w:rPr>
                <w:id w:val="1413974365"/>
                <w14:checkbox>
                  <w14:checked w14:val="0"/>
                  <w14:checkedState w14:font="MS Gothic" w14:val="2612"/>
                  <w14:uncheckedState w14:font="MS Gothic" w14:val="2610"/>
                </w14:checkbox>
              </w:sdtPr>
              <w:sdtContent>
                <w:r w:rsidRPr="00793A85" w:rsidR="7A805776">
                  <w:rPr>
                    <w:rFonts w:ascii="Segoe UI Symbol" w:hAnsi="Segoe UI Symbol" w:eastAsia="MS Gothic" w:cs="Segoe UI Symbol"/>
                    <w:sz w:val="20"/>
                    <w:szCs w:val="20"/>
                  </w:rPr>
                  <w:t>☐</w:t>
                </w:r>
              </w:sdtContent>
            </w:sdt>
            <w:r w:rsidRPr="00793A85" w:rsidR="7A805776">
              <w:rPr>
                <w:rFonts w:ascii="Nunito" w:hAnsi="Nunito"/>
                <w:sz w:val="20"/>
                <w:szCs w:val="20"/>
              </w:rPr>
              <w:t xml:space="preserve">Yes, the content is stabilized, but it could change within 1 year.</w:t>
            </w:r>
          </w:p>
          <w:p w:rsidRPr="00793A85" w:rsidR="00237E7A" w:rsidP="009F01CC" w:rsidRDefault="00000000" w14:paraId="6CA4A87D" w14:textId="77777777">
            <w:pPr>
              <w:rPr>
                <w:rFonts w:ascii="Nunito" w:hAnsi="Nunito"/>
                <w:sz w:val="20"/>
                <w:szCs w:val="20"/>
              </w:rPr>
            </w:pPr>
            <w:sdt>
              <w:sdtPr>
                <w:rPr>
                  <w:rFonts w:ascii="Nunito" w:hAnsi="Nunito"/>
                  <w:b/>
                  <w:bCs/>
                  <w:color w:val="FF0000"/>
                  <w:sz w:val="20"/>
                  <w:szCs w:val="20"/>
                </w:rPr>
                <w:id w:val="1380360259"/>
                <w14:checkbox>
                  <w14:checked w14:val="0"/>
                  <w14:checkedState w14:font="MS Gothic" w14:val="2612"/>
                  <w14:uncheckedState w14:font="MS Gothic" w14:val="2610"/>
                </w14:checkbox>
              </w:sdtPr>
              <w:sdtContent>
                <w:r w:rsidRPr="00793A85" w:rsidR="7A805776">
                  <w:rPr>
                    <w:rFonts w:ascii="Segoe UI Symbol" w:hAnsi="Segoe UI Symbol" w:eastAsia="MS Gothic" w:cs="Segoe UI Symbol"/>
                    <w:sz w:val="20"/>
                    <w:szCs w:val="20"/>
                  </w:rPr>
                  <w:t>☐</w:t>
                </w:r>
              </w:sdtContent>
            </w:sdt>
            <w:r w:rsidRPr="00793A85" w:rsidR="7A805776">
              <w:rPr>
                <w:rFonts w:ascii="Nunito" w:hAnsi="Nunito"/>
                <w:sz w:val="20"/>
                <w:szCs w:val="20"/>
              </w:rPr>
              <w:t xml:space="preserve">Yes, the content is stabilized, but it could evolve in the coming months.</w:t>
            </w:r>
          </w:p>
          <w:p w:rsidRPr="00793A85" w:rsidR="00237E7A" w:rsidP="009F01CC" w:rsidRDefault="00000000" w14:paraId="03E0C1D1" w14:textId="77777777">
            <w:pPr>
              <w:rPr>
                <w:rFonts w:ascii="Nunito" w:hAnsi="Nunito"/>
                <w:sz w:val="20"/>
                <w:szCs w:val="20"/>
              </w:rPr>
            </w:pPr>
            <w:sdt>
              <w:sdtPr>
                <w:rPr>
                  <w:rFonts w:ascii="Nunito" w:hAnsi="Nunito"/>
                  <w:b/>
                  <w:bCs/>
                  <w:color w:val="FF0000"/>
                  <w:sz w:val="20"/>
                  <w:szCs w:val="20"/>
                </w:rPr>
                <w:id w:val="1078562319"/>
                <w14:checkbox>
                  <w14:checked w14:val="0"/>
                  <w14:checkedState w14:font="MS Gothic" w14:val="2612"/>
                  <w14:uncheckedState w14:font="MS Gothic" w14:val="2610"/>
                </w14:checkbox>
              </w:sdtPr>
              <w:sdtContent>
                <w:r w:rsidRPr="00793A85" w:rsidR="7A805776">
                  <w:rPr>
                    <w:rFonts w:ascii="Segoe UI Symbol" w:hAnsi="Segoe UI Symbol" w:eastAsia="MS Gothic" w:cs="Segoe UI Symbol"/>
                    <w:sz w:val="20"/>
                    <w:szCs w:val="20"/>
                  </w:rPr>
                  <w:t>☐</w:t>
                </w:r>
              </w:sdtContent>
            </w:sdt>
            <w:r w:rsidRPr="00793A85" w:rsidR="7A805776">
              <w:rPr>
                <w:rFonts w:ascii="Nunito" w:hAnsi="Nunito"/>
                <w:sz w:val="20"/>
                <w:szCs w:val="20"/>
              </w:rPr>
              <w:t xml:space="preserve">No, not completely, but by the time we launch, it'll be okay.</w:t>
            </w:r>
          </w:p>
          <w:p w:rsidRPr="00793A85" w:rsidR="00237E7A" w:rsidP="009F01CC" w:rsidRDefault="00000000" w14:paraId="607832E2" w14:textId="77777777">
            <w:pPr>
              <w:rPr>
                <w:rFonts w:ascii="Nunito" w:hAnsi="Nunito"/>
                <w:sz w:val="20"/>
                <w:szCs w:val="20"/>
              </w:rPr>
            </w:pPr>
            <w:sdt>
              <w:sdtPr>
                <w:rPr>
                  <w:rFonts w:ascii="Nunito" w:hAnsi="Nunito"/>
                  <w:b/>
                  <w:bCs/>
                  <w:color w:val="FF0000"/>
                  <w:sz w:val="20"/>
                  <w:szCs w:val="20"/>
                </w:rPr>
                <w:id w:val="1513025337"/>
                <w14:checkbox>
                  <w14:checked w14:val="0"/>
                  <w14:checkedState w14:font="MS Gothic" w14:val="2612"/>
                  <w14:uncheckedState w14:font="MS Gothic" w14:val="2610"/>
                </w14:checkbox>
              </w:sdtPr>
              <w:sdtContent>
                <w:r w:rsidRPr="00793A85" w:rsidR="7A805776">
                  <w:rPr>
                    <w:rFonts w:ascii="Segoe UI Symbol" w:hAnsi="Segoe UI Symbol" w:eastAsia="MS Gothic" w:cs="Segoe UI Symbol"/>
                    <w:sz w:val="20"/>
                    <w:szCs w:val="20"/>
                  </w:rPr>
                  <w:t>☐</w:t>
                </w:r>
              </w:sdtContent>
            </w:sdt>
            <w:r w:rsidRPr="00793A85" w:rsidR="7A805776">
              <w:rPr>
                <w:rFonts w:ascii="Nunito" w:hAnsi="Nunito"/>
                <w:sz w:val="20"/>
                <w:szCs w:val="20"/>
              </w:rPr>
              <w:t xml:space="preserve">No, content will not be stabilized </w:t>
            </w:r>
          </w:p>
        </w:tc>
      </w:tr>
      <w:tr w:rsidRPr="00793A85" w:rsidR="00237E7A" w:rsidTr="565D577B" w14:paraId="6DC40BC5" w14:textId="77777777">
        <w:trPr>
          <w:trHeight w:val="336"/>
        </w:trPr>
        <w:tc>
          <w:tcPr>
            <w:tcW w:w="3104" w:type="dxa"/>
          </w:tcPr>
          <w:p w:rsidRPr="00793A85" w:rsidR="00237E7A" w:rsidP="009F01CC" w:rsidRDefault="7A805776" w14:paraId="38EF190A" w14:textId="77777777">
            <w:pPr>
              <w:rPr>
                <w:rFonts w:ascii="Nunito" w:hAnsi="Nunito"/>
                <w:sz w:val="20"/>
                <w:szCs w:val="20"/>
              </w:rPr>
            </w:pPr>
            <w:r w:rsidRPr="00793A85">
              <w:rPr>
                <w:rFonts w:ascii="Nunito" w:hAnsi="Nunito"/>
                <w:sz w:val="20"/>
                <w:szCs w:val="20"/>
              </w:rPr>
              <w:t xml:space="preserve">What subjects won't be covered by this training?</w:t>
            </w:r>
          </w:p>
        </w:tc>
        <w:tc>
          <w:tcPr>
            <w:tcW w:w="7090" w:type="dxa"/>
          </w:tcPr>
          <w:p w:rsidRPr="005440A0" w:rsidR="00703FC6" w:rsidP="005440A0" w:rsidRDefault="00703FC6" w14:paraId="47A05AB1" w14:textId="759DEEE2">
            <w:pPr>
              <w:rPr>
                <w:rFonts w:ascii="Nunito" w:hAnsi="Nunito"/>
                <w:sz w:val="20"/>
                <w:szCs w:val="20"/>
              </w:rPr>
            </w:pPr>
          </w:p>
        </w:tc>
      </w:tr>
    </w:tbl>
    <w:p w:rsidRPr="00793A85" w:rsidR="00F33F79" w:rsidRDefault="00F33F79" w14:paraId="521F9755" w14:textId="70306512">
      <w:pPr>
        <w:rPr>
          <w:rFonts w:ascii="Nunito" w:hAnsi="Nunito"/>
        </w:rPr>
      </w:pPr>
    </w:p>
    <w:p w:rsidRPr="00793A85" w:rsidR="00D33D35" w:rsidP="00D33D35" w:rsidRDefault="00D33D35" w14:paraId="0BA24673" w14:textId="0A062205">
      <w:pPr>
        <w:pStyle w:val="Titre2"/>
      </w:pPr>
      <w:bookmarkStart w:name="_Toc775503844" w:id="5"/>
      <w:r>
        <w:t xml:space="preserve">3.4 Planned training methods</w:t>
      </w:r>
      <w:bookmarkEnd w:id="5"/>
    </w:p>
    <w:tbl>
      <w:tblPr>
        <w:tblStyle w:val="Grilledutableau"/>
        <w:tblW w:w="0" w:type="auto"/>
        <w:tblLook w:val="04a0"/>
      </w:tblPr>
      <w:tblGrid>
        <w:gridCol w:w="3104"/>
        <w:gridCol w:w="7090"/>
      </w:tblGrid>
      <w:tr w:rsidR="11DF8450" w:rsidTr="6EA4AEC4" w14:paraId="0F31D489" w14:textId="77777777">
        <w:trPr>
          <w:trHeight w:val="336"/>
        </w:trPr>
        <w:tc>
          <w:tcPr>
            <w:tcW w:w="3104" w:type="dxa"/>
          </w:tcPr>
          <w:p w:rsidR="5D168759" w:rsidP="11DF8450" w:rsidRDefault="5D168759" w14:paraId="4A2AFBE0" w14:textId="09F020C1">
            <w:pPr>
              <w:rPr>
                <w:rFonts w:ascii="Nunito" w:hAnsi="Nunito"/>
                <w:sz w:val="20"/>
                <w:szCs w:val="20"/>
              </w:rPr>
            </w:pPr>
            <w:r w:rsidRPr="11DF8450">
              <w:rPr>
                <w:rFonts w:ascii="Nunito" w:hAnsi="Nunito"/>
                <w:sz w:val="20"/>
                <w:szCs w:val="20"/>
              </w:rPr>
              <w:t xml:space="preserve">How long does the course last?</w:t>
            </w:r>
          </w:p>
        </w:tc>
        <w:tc>
          <w:tcPr>
            <w:tcW w:w="7090" w:type="dxa"/>
          </w:tcPr>
          <w:p w:rsidR="5D168759" w:rsidP="11DF8450" w:rsidRDefault="0021220F" w14:paraId="231A17A5" w14:textId="3D50BFEA">
            <w:pPr>
              <w:rPr>
                <w:rFonts w:ascii="Nunito" w:hAnsi="Nunito"/>
                <w:sz w:val="20"/>
                <w:szCs w:val="20"/>
              </w:rPr>
            </w:pPr>
            <w:r w:rsidRPr="098210DA">
              <w:rPr>
                <w:rFonts w:ascii="Nunito" w:hAnsi="Nunito"/>
                <w:sz w:val="20"/>
                <w:szCs w:val="20"/>
              </w:rPr>
              <w:t xml:space="preserve">Approx. 2.5 </w:t>
            </w:r>
            <w:r w:rsidRPr="098210DA" w:rsidR="37DB834C">
              <w:rPr>
                <w:rFonts w:ascii="Nunito" w:hAnsi="Nunito"/>
                <w:sz w:val="20"/>
                <w:szCs w:val="20"/>
              </w:rPr>
              <w:t xml:space="preserve">(30 min per phase)</w:t>
            </w:r>
          </w:p>
        </w:tc>
      </w:tr>
      <w:tr w:rsidRPr="00793A85" w:rsidR="00237E7A" w:rsidTr="6EA4AEC4" w14:paraId="00426112" w14:textId="77777777">
        <w:trPr>
          <w:trHeight w:val="336"/>
        </w:trPr>
        <w:tc>
          <w:tcPr>
            <w:tcW w:w="3104" w:type="dxa"/>
          </w:tcPr>
          <w:p w:rsidRPr="00793A85" w:rsidR="00237E7A" w:rsidP="009F01CC" w:rsidRDefault="7A805776" w14:paraId="3AAB1F8C" w14:textId="361346BB">
            <w:pPr>
              <w:rPr>
                <w:rFonts w:ascii="Nunito" w:hAnsi="Nunito"/>
                <w:sz w:val="20"/>
                <w:szCs w:val="20"/>
              </w:rPr>
            </w:pPr>
            <w:r w:rsidRPr="00793A85">
              <w:rPr>
                <w:rFonts w:ascii="Nunito" w:hAnsi="Nunito"/>
                <w:sz w:val="20"/>
                <w:szCs w:val="20"/>
              </w:rPr>
              <w:lastRenderedPageBreak/>
            </w:r>
            <w:r w:rsidRPr="00793A85">
              <w:rPr>
                <w:rFonts w:ascii="Nunito" w:hAnsi="Nunito"/>
                <w:sz w:val="20"/>
                <w:szCs w:val="20"/>
              </w:rPr>
              <w:t xml:space="preserve">What technical environment is required to deploy </w:t>
            </w:r>
            <w:r w:rsidR="00147B13">
              <w:rPr>
                <w:rFonts w:ascii="Nunito" w:hAnsi="Nunito"/>
                <w:sz w:val="20"/>
                <w:szCs w:val="20"/>
              </w:rPr>
              <w:t xml:space="preserve">the module? And what software is used to </w:t>
            </w:r>
            <w:r w:rsidR="0092168E">
              <w:rPr>
                <w:rFonts w:ascii="Nunito" w:hAnsi="Nunito"/>
                <w:sz w:val="20"/>
                <w:szCs w:val="20"/>
              </w:rPr>
              <w:t xml:space="preserve">develop it?</w:t>
            </w:r>
          </w:p>
        </w:tc>
        <w:tc>
          <w:tcPr>
            <w:tcW w:w="7090" w:type="dxa"/>
          </w:tcPr>
          <w:p w:rsidRPr="0021220F" w:rsidR="0021220F" w:rsidP="0021220F" w:rsidRDefault="0021220F" w14:paraId="7793EBB3" w14:textId="77777777">
            <w:pPr>
              <w:rPr>
                <w:rFonts w:ascii="Nunito" w:hAnsi="Nunito"/>
                <w:sz w:val="20"/>
                <w:szCs w:val="20"/>
                <w:lang w:val="en-US"/>
              </w:rPr>
            </w:pPr>
            <w:r w:rsidRPr="0021220F">
              <w:rPr>
                <w:rFonts w:ascii="Nunito" w:hAnsi="Nunito"/>
                <w:sz w:val="20"/>
                <w:szCs w:val="20"/>
                <w:lang w:val="en-US"/>
              </w:rPr>
              <w:t xml:space="preserve">Technical </w:t>
            </w:r>
            <w:r w:rsidRPr="0021220F">
              <w:rPr>
                <w:rFonts w:ascii="Nunito" w:hAnsi="Nunito"/>
                <w:sz w:val="20"/>
                <w:szCs w:val="20"/>
                <w:lang w:val="en-US"/>
              </w:rPr>
              <w:t xml:space="preserve">requirements</w:t>
            </w:r>
            <w:r w:rsidRPr="0021220F">
              <w:rPr>
                <w:rFonts w:ascii="Nunito" w:hAnsi="Nunito"/>
                <w:sz w:val="20"/>
                <w:szCs w:val="20"/>
                <w:lang w:val="en-US"/>
              </w:rPr>
              <w:t xml:space="preserve">: </w:t>
            </w:r>
            <w:r w:rsidRPr="0021220F">
              <w:rPr>
                <w:rFonts w:ascii="Nunito" w:hAnsi="Nunito"/>
                <w:sz w:val="20"/>
                <w:szCs w:val="20"/>
                <w:lang w:val="en-US"/>
              </w:rPr>
              <w:t xml:space="preserve">Internet </w:t>
            </w:r>
            <w:r w:rsidRPr="0021220F">
              <w:rPr>
                <w:rFonts w:ascii="Nunito" w:hAnsi="Nunito"/>
                <w:sz w:val="20"/>
                <w:szCs w:val="20"/>
                <w:lang w:val="en-US"/>
              </w:rPr>
              <w:t xml:space="preserve">connection</w:t>
            </w:r>
            <w:r w:rsidRPr="0021220F">
              <w:rPr>
                <w:rFonts w:ascii="Nunito" w:hAnsi="Nunito"/>
                <w:sz w:val="20"/>
                <w:szCs w:val="20"/>
                <w:lang w:val="en-US"/>
              </w:rPr>
              <w:t xml:space="preserve">, </w:t>
            </w:r>
            <w:r w:rsidRPr="0021220F">
              <w:rPr>
                <w:rFonts w:ascii="Nunito" w:hAnsi="Nunito"/>
                <w:sz w:val="20"/>
                <w:szCs w:val="20"/>
                <w:lang w:val="en-US"/>
              </w:rPr>
              <w:t xml:space="preserve">access </w:t>
            </w:r>
            <w:r w:rsidRPr="0021220F">
              <w:rPr>
                <w:rFonts w:ascii="Nunito" w:hAnsi="Nunito"/>
                <w:sz w:val="20"/>
                <w:szCs w:val="20"/>
                <w:lang w:val="en-US"/>
              </w:rPr>
              <w:t xml:space="preserve">to Hi </w:t>
            </w:r>
          </w:p>
          <w:p w:rsidRPr="0021220F" w:rsidR="0021220F" w:rsidP="0021220F" w:rsidRDefault="2A783CC7" w14:paraId="00C626D8" w14:textId="77777777">
            <w:pPr>
              <w:rPr>
                <w:rFonts w:ascii="Nunito" w:hAnsi="Nunito"/>
                <w:sz w:val="20"/>
                <w:szCs w:val="20"/>
                <w:lang w:val="en-US"/>
              </w:rPr>
            </w:pPr>
            <w:r w:rsidRPr="6EA4AEC4">
              <w:rPr>
                <w:rFonts w:ascii="Nunito" w:hAnsi="Nunito"/>
                <w:sz w:val="20"/>
                <w:szCs w:val="20"/>
                <w:lang w:val="en-US"/>
              </w:rPr>
              <w:t xml:space="preserve">Academy.</w:t>
            </w:r>
          </w:p>
          <w:p w:rsidR="6EA4AEC4" w:rsidP="6EA4AEC4" w:rsidRDefault="6EA4AEC4" w14:paraId="5E38CECB" w14:textId="17AA6655">
            <w:pPr>
              <w:rPr>
                <w:rFonts w:ascii="Nunito" w:hAnsi="Nunito"/>
                <w:sz w:val="20"/>
                <w:szCs w:val="20"/>
                <w:lang w:val="en-US"/>
              </w:rPr>
            </w:pPr>
          </w:p>
          <w:p w:rsidRPr="00793A85" w:rsidR="00237E7A" w:rsidP="0021220F" w:rsidRDefault="0021220F" w14:paraId="51E6045E" w14:textId="3E9A8191">
            <w:pPr>
              <w:rPr>
                <w:rFonts w:ascii="Nunito" w:hAnsi="Nunito"/>
                <w:sz w:val="20"/>
                <w:szCs w:val="20"/>
                <w:lang w:val="en-US"/>
              </w:rPr>
            </w:pPr>
            <w:r w:rsidRPr="098210DA">
              <w:rPr>
                <w:rFonts w:ascii="Nunito" w:hAnsi="Nunito"/>
                <w:sz w:val="20"/>
                <w:szCs w:val="20"/>
                <w:lang w:val="en-US"/>
              </w:rPr>
              <w:t xml:space="preserve">Software </w:t>
            </w:r>
            <w:r w:rsidRPr="098210DA">
              <w:rPr>
                <w:rFonts w:ascii="Nunito" w:hAnsi="Nunito"/>
                <w:sz w:val="20"/>
                <w:szCs w:val="20"/>
                <w:lang w:val="en-US"/>
              </w:rPr>
              <w:t xml:space="preserve">used</w:t>
            </w:r>
            <w:r w:rsidRPr="098210DA">
              <w:rPr>
                <w:rFonts w:ascii="Nunito" w:hAnsi="Nunito"/>
                <w:sz w:val="20"/>
                <w:szCs w:val="20"/>
                <w:lang w:val="en-US"/>
              </w:rPr>
              <w:t xml:space="preserve">: </w:t>
            </w:r>
            <w:r w:rsidRPr="098210DA" w:rsidR="33CDD3AA">
              <w:rPr>
                <w:rFonts w:ascii="Nunito" w:hAnsi="Nunito"/>
                <w:sz w:val="20"/>
                <w:szCs w:val="20"/>
                <w:lang w:val="en-US"/>
              </w:rPr>
              <w:t xml:space="preserve">Articulate </w:t>
            </w:r>
            <w:r w:rsidRPr="098210DA">
              <w:rPr>
                <w:rFonts w:ascii="Nunito" w:hAnsi="Nunito"/>
                <w:sz w:val="20"/>
                <w:szCs w:val="20"/>
                <w:lang w:val="en-US"/>
              </w:rPr>
              <w:t xml:space="preserve">RISE</w:t>
            </w:r>
          </w:p>
        </w:tc>
      </w:tr>
      <w:tr w:rsidRPr="00793A85" w:rsidR="005808C2" w:rsidTr="6EA4AEC4" w14:paraId="447CA0F4" w14:textId="77777777">
        <w:trPr>
          <w:trHeight w:val="336"/>
        </w:trPr>
        <w:tc>
          <w:tcPr>
            <w:tcW w:w="3104" w:type="dxa"/>
          </w:tcPr>
          <w:p w:rsidRPr="003E1FA9" w:rsidR="003E3526" w:rsidP="009F01CC" w:rsidRDefault="00B15C3F" w14:paraId="68513E39" w14:textId="255022F4">
            <w:pPr>
              <w:rPr>
                <w:rFonts w:ascii="Nunito" w:hAnsi="Nunito"/>
                <w:sz w:val="20"/>
                <w:szCs w:val="20"/>
              </w:rPr>
            </w:pPr>
            <w:r w:rsidR="00DD6B18">
              <w:rPr>
                <w:rFonts w:ascii="Nunito" w:hAnsi="Nunito"/>
                <w:sz w:val="20"/>
                <w:szCs w:val="20"/>
              </w:rPr>
              <w:t xml:space="preserve">What is the expected </w:t>
            </w:r>
            <w:r>
              <w:rPr>
                <w:rFonts w:ascii="Nunito" w:hAnsi="Nunito"/>
                <w:sz w:val="20"/>
                <w:szCs w:val="20"/>
              </w:rPr>
              <w:t xml:space="preserve">level of </w:t>
            </w:r>
            <w:r w:rsidR="00DD6B18">
              <w:rPr>
                <w:rFonts w:ascii="Nunito" w:hAnsi="Nunito"/>
                <w:sz w:val="20"/>
                <w:szCs w:val="20"/>
              </w:rPr>
              <w:t xml:space="preserve">scriptwriting </w:t>
            </w:r>
            <w:r>
              <w:rPr>
                <w:rFonts w:ascii="Nunito" w:hAnsi="Nunito"/>
                <w:sz w:val="20"/>
                <w:szCs w:val="20"/>
              </w:rPr>
              <w:t xml:space="preserve">and </w:t>
            </w:r>
            <w:r w:rsidR="00DD6B18">
              <w:rPr>
                <w:rFonts w:ascii="Nunito" w:hAnsi="Nunito"/>
                <w:sz w:val="20"/>
                <w:szCs w:val="20"/>
              </w:rPr>
              <w:t xml:space="preserve">media coverage?</w:t>
            </w:r>
          </w:p>
        </w:tc>
        <w:tc>
          <w:tcPr>
            <w:tcW w:w="7090" w:type="dxa"/>
          </w:tcPr>
          <w:tbl>
            <w:tblPr>
              <w:tblStyle w:val="Grilledutableau"/>
              <w:tblW w:w="0" w:type="auto"/>
              <w:tblLook w:val="04a0"/>
            </w:tblPr>
            <w:tblGrid>
              <w:gridCol w:w="471"/>
              <w:gridCol w:w="3260"/>
              <w:gridCol w:w="3133"/>
            </w:tblGrid>
            <w:tr w:rsidR="00EB535F" w:rsidTr="11DF8450" w14:paraId="6078C007" w14:textId="77777777">
              <w:trPr>
                <w:trHeight w:val="300"/>
              </w:trPr>
              <w:tc>
                <w:tcPr>
                  <w:tcW w:w="471" w:type="dxa"/>
                </w:tcPr>
                <w:p w:rsidR="00EB535F" w:rsidP="7AE4467F" w:rsidRDefault="00EB535F" w14:paraId="5457C66E" w14:textId="77777777">
                  <w:pPr>
                    <w:rPr>
                      <w:rFonts w:ascii="Nunito" w:hAnsi="Nunito"/>
                      <w:sz w:val="20"/>
                      <w:szCs w:val="20"/>
                    </w:rPr>
                  </w:pPr>
                </w:p>
              </w:tc>
              <w:tc>
                <w:tcPr>
                  <w:tcW w:w="3260" w:type="dxa"/>
                </w:tcPr>
                <w:p w:rsidRPr="003C7EBE" w:rsidR="00EB535F" w:rsidP="7AE4467F" w:rsidRDefault="004B4706" w14:paraId="4664557C" w14:textId="1B4762E0">
                  <w:pPr>
                    <w:rPr>
                      <w:rFonts w:ascii="Nunito" w:hAnsi="Nunito"/>
                      <w:b/>
                      <w:bCs/>
                      <w:sz w:val="20"/>
                      <w:szCs w:val="20"/>
                    </w:rPr>
                  </w:pPr>
                  <w:r w:rsidRPr="003C7EBE">
                    <w:rPr>
                      <w:rFonts w:ascii="Nunito" w:hAnsi="Nunito"/>
                      <w:b/>
                      <w:bCs/>
                      <w:sz w:val="20"/>
                      <w:szCs w:val="20"/>
                    </w:rPr>
                    <w:t xml:space="preserve">Scriptwriting</w:t>
                  </w:r>
                </w:p>
              </w:tc>
              <w:tc>
                <w:tcPr>
                  <w:tcW w:w="3133" w:type="dxa"/>
                </w:tcPr>
                <w:p w:rsidRPr="003C7EBE" w:rsidR="00EB535F" w:rsidP="7AE4467F" w:rsidRDefault="004B4706" w14:paraId="123042A0" w14:textId="151B4723">
                  <w:pPr>
                    <w:rPr>
                      <w:rFonts w:ascii="Nunito" w:hAnsi="Nunito"/>
                      <w:b/>
                      <w:bCs/>
                      <w:sz w:val="20"/>
                      <w:szCs w:val="20"/>
                    </w:rPr>
                  </w:pPr>
                  <w:r w:rsidRPr="003C7EBE">
                    <w:rPr>
                      <w:rFonts w:ascii="Nunito" w:hAnsi="Nunito"/>
                      <w:b/>
                      <w:bCs/>
                      <w:sz w:val="20"/>
                      <w:szCs w:val="20"/>
                    </w:rPr>
                    <w:t xml:space="preserve">Media coverage</w:t>
                  </w:r>
                </w:p>
              </w:tc>
            </w:tr>
            <w:tr w:rsidR="00EB535F" w:rsidTr="11DF8450" w14:paraId="0F565BB8" w14:textId="77777777">
              <w:trPr>
                <w:trHeight w:val="300"/>
              </w:trPr>
              <w:tc>
                <w:tcPr>
                  <w:tcW w:w="471" w:type="dxa"/>
                </w:tcPr>
                <w:p w:rsidR="00EB535F" w:rsidP="7AE4467F" w:rsidRDefault="00EB535F" w14:paraId="136BA676" w14:textId="11A6B385">
                  <w:pPr>
                    <w:rPr>
                      <w:rFonts w:ascii="Nunito" w:hAnsi="Nunito"/>
                      <w:sz w:val="20"/>
                      <w:szCs w:val="20"/>
                    </w:rPr>
                  </w:pPr>
                  <w:r>
                    <w:rPr>
                      <w:rFonts w:ascii="Nunito" w:hAnsi="Nunito"/>
                      <w:sz w:val="20"/>
                      <w:szCs w:val="20"/>
                    </w:rPr>
                    <w:t xml:space="preserve">1</w:t>
                  </w:r>
                </w:p>
              </w:tc>
              <w:tc>
                <w:tcPr>
                  <w:tcW w:w="3260" w:type="dxa"/>
                </w:tcPr>
                <w:p w:rsidR="00EB535F" w:rsidP="7AE4467F" w:rsidRDefault="004B4706" w14:paraId="23DDAF25" w14:textId="5210AF2B">
                  <w:pPr>
                    <w:rPr>
                      <w:rFonts w:ascii="Nunito" w:hAnsi="Nunito"/>
                      <w:sz w:val="20"/>
                      <w:szCs w:val="20"/>
                    </w:rPr>
                  </w:pPr>
                  <w:r w:rsidRPr="004B4706">
                    <w:rPr>
                      <w:rFonts w:ascii="Nunito" w:hAnsi="Nunito"/>
                      <w:sz w:val="20"/>
                      <w:szCs w:val="20"/>
                    </w:rPr>
                    <w:t xml:space="preserve">Does not require any particular teaching scenario</w:t>
                  </w:r>
                </w:p>
              </w:tc>
              <w:tc>
                <w:tcPr>
                  <w:tcW w:w="3133" w:type="dxa"/>
                </w:tcPr>
                <w:p w:rsidR="00EB535F" w:rsidP="7AE4467F" w:rsidRDefault="00E828B0" w14:paraId="0A94F3B7" w14:textId="57EC10BF">
                  <w:pPr>
                    <w:rPr>
                      <w:rFonts w:ascii="Nunito" w:hAnsi="Nunito"/>
                      <w:sz w:val="20"/>
                      <w:szCs w:val="20"/>
                    </w:rPr>
                  </w:pPr>
                  <w:r w:rsidRPr="00E828B0">
                    <w:rPr>
                      <w:rFonts w:ascii="Nunito" w:hAnsi="Nunito"/>
                      <w:sz w:val="20"/>
                      <w:szCs w:val="20"/>
                    </w:rPr>
                    <w:t xml:space="preserve">No media to produce</w:t>
                  </w:r>
                </w:p>
              </w:tc>
            </w:tr>
            <w:tr w:rsidR="00EB535F" w:rsidTr="11DF8450" w14:paraId="582F9E3D" w14:textId="77777777">
              <w:trPr>
                <w:trHeight w:val="300"/>
              </w:trPr>
              <w:tc>
                <w:tcPr>
                  <w:tcW w:w="471" w:type="dxa"/>
                </w:tcPr>
                <w:p w:rsidR="00EB535F" w:rsidP="7AE4467F" w:rsidRDefault="00EB535F" w14:paraId="7F096A12" w14:textId="4341B47B">
                  <w:pPr>
                    <w:rPr>
                      <w:rFonts w:ascii="Nunito" w:hAnsi="Nunito"/>
                      <w:sz w:val="20"/>
                      <w:szCs w:val="20"/>
                    </w:rPr>
                  </w:pPr>
                  <w:r>
                    <w:rPr>
                      <w:rFonts w:ascii="Nunito" w:hAnsi="Nunito"/>
                      <w:sz w:val="20"/>
                      <w:szCs w:val="20"/>
                    </w:rPr>
                    <w:t xml:space="preserve">2</w:t>
                  </w:r>
                </w:p>
              </w:tc>
              <w:tc>
                <w:tcPr>
                  <w:tcW w:w="3260" w:type="dxa"/>
                </w:tcPr>
                <w:p w:rsidRPr="00D85623" w:rsidR="00EB535F" w:rsidP="7AE4467F" w:rsidRDefault="004B4706" w14:paraId="273738A4" w14:textId="255E104F">
                  <w:pPr>
                    <w:rPr>
                      <w:rFonts w:ascii="Nunito" w:hAnsi="Nunito"/>
                      <w:color w:val="EE0000"/>
                      <w:sz w:val="20"/>
                      <w:szCs w:val="20"/>
                    </w:rPr>
                  </w:pPr>
                  <w:r w:rsidRPr="00D85623">
                    <w:rPr>
                      <w:rFonts w:ascii="Nunito" w:hAnsi="Nunito"/>
                      <w:color w:val="EE0000"/>
                      <w:sz w:val="20"/>
                      <w:szCs w:val="20"/>
                    </w:rPr>
                    <w:t xml:space="preserve">Teaching scenario combining notional input and formative and/or summative assessment phases</w:t>
                  </w:r>
                </w:p>
              </w:tc>
              <w:tc>
                <w:tcPr>
                  <w:tcW w:w="3133" w:type="dxa"/>
                </w:tcPr>
                <w:p w:rsidRPr="00D85623" w:rsidR="00EB535F" w:rsidP="7AE4467F" w:rsidRDefault="7A65ACC8" w14:paraId="0C84A80C" w14:textId="70B89372">
                  <w:pPr>
                    <w:rPr>
                      <w:rFonts w:ascii="Nunito" w:hAnsi="Nunito"/>
                      <w:color w:val="EE0000"/>
                      <w:sz w:val="20"/>
                      <w:szCs w:val="20"/>
                    </w:rPr>
                  </w:pPr>
                  <w:r w:rsidRPr="00D85623">
                    <w:rPr>
                      <w:rFonts w:ascii="Nunito" w:hAnsi="Nunito"/>
                      <w:color w:val="EE0000"/>
                      <w:sz w:val="20"/>
                      <w:szCs w:val="20"/>
                    </w:rPr>
                    <w:t xml:space="preserve">Production of simple illustrations with or without audio synchronization (e.g. simple text animations, diagrams, </w:t>
                  </w:r>
                  <w:r w:rsidRPr="00D85623" w:rsidR="42A7CDCB">
                    <w:rPr>
                      <w:rFonts w:ascii="Nunito" w:hAnsi="Nunito"/>
                      <w:color w:val="EE0000"/>
                      <w:sz w:val="20"/>
                      <w:szCs w:val="20"/>
                    </w:rPr>
                    <w:t xml:space="preserve">storytelling</w:t>
                  </w:r>
                  <w:r w:rsidRPr="00D85623">
                    <w:rPr>
                      <w:rFonts w:ascii="Nunito" w:hAnsi="Nunito"/>
                      <w:color w:val="EE0000"/>
                      <w:sz w:val="20"/>
                      <w:szCs w:val="20"/>
                    </w:rPr>
                    <w:t xml:space="preserve">, etc.).</w:t>
                  </w:r>
                </w:p>
              </w:tc>
            </w:tr>
            <w:tr w:rsidR="00EB535F" w:rsidTr="11DF8450" w14:paraId="7264D9D0" w14:textId="77777777">
              <w:trPr>
                <w:trHeight w:val="300"/>
              </w:trPr>
              <w:tc>
                <w:tcPr>
                  <w:tcW w:w="471" w:type="dxa"/>
                </w:tcPr>
                <w:p w:rsidR="00EB535F" w:rsidP="7AE4467F" w:rsidRDefault="00EB535F" w14:paraId="35D667BF" w14:textId="4AB5B13E">
                  <w:pPr>
                    <w:rPr>
                      <w:rFonts w:ascii="Nunito" w:hAnsi="Nunito"/>
                      <w:sz w:val="20"/>
                      <w:szCs w:val="20"/>
                    </w:rPr>
                  </w:pPr>
                  <w:r>
                    <w:rPr>
                      <w:rFonts w:ascii="Nunito" w:hAnsi="Nunito"/>
                      <w:sz w:val="20"/>
                      <w:szCs w:val="20"/>
                    </w:rPr>
                    <w:t xml:space="preserve">3</w:t>
                  </w:r>
                </w:p>
              </w:tc>
              <w:tc>
                <w:tcPr>
                  <w:tcW w:w="3260" w:type="dxa"/>
                </w:tcPr>
                <w:p w:rsidR="00EB535F" w:rsidP="7AE4467F" w:rsidRDefault="00E828B0" w14:paraId="7D56DF34" w14:textId="56D6B003">
                  <w:pPr>
                    <w:rPr>
                      <w:rFonts w:ascii="Nunito" w:hAnsi="Nunito"/>
                      <w:sz w:val="20"/>
                      <w:szCs w:val="20"/>
                    </w:rPr>
                  </w:pPr>
                  <w:r w:rsidRPr="00E828B0">
                    <w:rPr>
                      <w:rFonts w:ascii="Nunito" w:hAnsi="Nunito"/>
                      <w:sz w:val="20"/>
                      <w:szCs w:val="20"/>
                    </w:rPr>
                    <w:t xml:space="preserve">Level 2 enriched with cinematographic scripting</w:t>
                  </w:r>
                </w:p>
              </w:tc>
              <w:tc>
                <w:tcPr>
                  <w:tcW w:w="3133" w:type="dxa"/>
                </w:tcPr>
                <w:p w:rsidR="00EB535F" w:rsidP="7AE4467F" w:rsidRDefault="00B30EC3" w14:paraId="08BDBF69" w14:textId="3DED6943">
                  <w:pPr>
                    <w:rPr>
                      <w:rFonts w:ascii="Nunito" w:hAnsi="Nunito"/>
                      <w:sz w:val="20"/>
                      <w:szCs w:val="20"/>
                    </w:rPr>
                  </w:pPr>
                  <w:r w:rsidRPr="00B30EC3">
                    <w:rPr>
                      <w:rFonts w:ascii="Nunito" w:hAnsi="Nunito"/>
                      <w:sz w:val="20"/>
                      <w:szCs w:val="20"/>
                    </w:rPr>
                    <w:t xml:space="preserve">Produce complex 2D illustrations and animations and/or integrate simple video sequences (e.g. interviews</w:t>
                  </w:r>
                  <w:r w:rsidR="0086270C">
                    <w:rPr>
                      <w:rFonts w:ascii="Nunito" w:hAnsi="Nunito"/>
                      <w:sz w:val="20"/>
                      <w:szCs w:val="20"/>
                    </w:rPr>
                    <w:t xml:space="preserve">)</w:t>
                  </w:r>
                  <w:r w:rsidRPr="00B30EC3">
                    <w:rPr>
                      <w:rFonts w:ascii="Nunito" w:hAnsi="Nunito"/>
                      <w:sz w:val="20"/>
                      <w:szCs w:val="20"/>
                    </w:rPr>
                    <w:t xml:space="preserve">.</w:t>
                  </w:r>
                </w:p>
              </w:tc>
            </w:tr>
            <w:tr w:rsidR="00EB535F" w:rsidTr="11DF8450" w14:paraId="799FD2B5" w14:textId="77777777">
              <w:trPr>
                <w:trHeight w:val="300"/>
              </w:trPr>
              <w:tc>
                <w:tcPr>
                  <w:tcW w:w="471" w:type="dxa"/>
                </w:tcPr>
                <w:p w:rsidR="00EB535F" w:rsidP="7AE4467F" w:rsidRDefault="00EB535F" w14:paraId="2204E305" w14:textId="375D7A34">
                  <w:pPr>
                    <w:rPr>
                      <w:rFonts w:ascii="Nunito" w:hAnsi="Nunito"/>
                      <w:sz w:val="20"/>
                      <w:szCs w:val="20"/>
                    </w:rPr>
                  </w:pPr>
                  <w:r>
                    <w:rPr>
                      <w:rFonts w:ascii="Nunito" w:hAnsi="Nunito"/>
                      <w:sz w:val="20"/>
                      <w:szCs w:val="20"/>
                    </w:rPr>
                    <w:t xml:space="preserve">4</w:t>
                  </w:r>
                </w:p>
              </w:tc>
              <w:tc>
                <w:tcPr>
                  <w:tcW w:w="3260" w:type="dxa"/>
                </w:tcPr>
                <w:p w:rsidR="00EB535F" w:rsidP="7AE4467F" w:rsidRDefault="00E828B0" w14:paraId="3086045E" w14:textId="6326925C">
                  <w:pPr>
                    <w:rPr>
                      <w:rFonts w:ascii="Nunito" w:hAnsi="Nunito"/>
                      <w:sz w:val="20"/>
                      <w:szCs w:val="20"/>
                    </w:rPr>
                  </w:pPr>
                  <w:r w:rsidRPr="00E828B0">
                    <w:rPr>
                      <w:rFonts w:ascii="Nunito" w:hAnsi="Nunito"/>
                      <w:sz w:val="20"/>
                      <w:szCs w:val="20"/>
                    </w:rPr>
                    <w:t xml:space="preserve">Scripting that places the learner at the heart of the film scenario, based on a quest or game principle.</w:t>
                  </w:r>
                </w:p>
              </w:tc>
              <w:tc>
                <w:tcPr>
                  <w:tcW w:w="3133" w:type="dxa"/>
                </w:tcPr>
                <w:p w:rsidR="00EB535F" w:rsidP="7AE4467F" w:rsidRDefault="00B30EC3" w14:paraId="206263EA" w14:textId="0B1855FE">
                  <w:pPr>
                    <w:rPr>
                      <w:rFonts w:ascii="Nunito" w:hAnsi="Nunito"/>
                      <w:sz w:val="20"/>
                      <w:szCs w:val="20"/>
                    </w:rPr>
                  </w:pPr>
                  <w:r w:rsidRPr="00B30EC3">
                    <w:rPr>
                      <w:rFonts w:ascii="Nunito" w:hAnsi="Nunito"/>
                      <w:sz w:val="20"/>
                      <w:szCs w:val="20"/>
                    </w:rPr>
                    <w:t xml:space="preserve">Production of complex 3D illustrations and animations and/or integrating complex video sequences (e.g. reportage)</w:t>
                  </w:r>
                </w:p>
              </w:tc>
            </w:tr>
          </w:tbl>
          <w:p w:rsidR="005808C2" w:rsidP="7AE4467F" w:rsidRDefault="005808C2" w14:paraId="365B9349" w14:textId="77777777">
            <w:pPr>
              <w:rPr>
                <w:rFonts w:ascii="Nunito" w:hAnsi="Nunito"/>
                <w:sz w:val="20"/>
                <w:szCs w:val="20"/>
              </w:rPr>
            </w:pPr>
          </w:p>
          <w:p w:rsidRPr="003E1FA9" w:rsidR="009F283B" w:rsidP="7AE4467F" w:rsidRDefault="00DE1CFE" w14:paraId="574F9FB4" w14:textId="77777777">
            <w:pPr>
              <w:pStyle w:val="Paragraphedeliste"/>
              <w:numPr>
                <w:ilvl w:val="0"/>
                <w:numId w:val="47"/>
              </w:numPr>
              <w:rPr>
                <w:rFonts w:ascii="Nunito" w:hAnsi="Nunito"/>
                <w:sz w:val="20"/>
                <w:szCs w:val="20"/>
              </w:rPr>
            </w:pPr>
            <w:r w:rsidRPr="003E1FA9">
              <w:rPr>
                <w:rFonts w:ascii="Nunito" w:hAnsi="Nunito"/>
                <w:sz w:val="20"/>
                <w:szCs w:val="20"/>
              </w:rPr>
              <w:t xml:space="preserve">We want simple storytelling (for example, </w:t>
            </w:r>
            <w:r w:rsidRPr="003E1FA9" w:rsidR="00965540">
              <w:rPr>
                <w:rFonts w:ascii="Nunito" w:hAnsi="Nunito"/>
                <w:sz w:val="20"/>
                <w:szCs w:val="20"/>
              </w:rPr>
              <w:t xml:space="preserve">following </w:t>
            </w:r>
            <w:r w:rsidRPr="003E1FA9">
              <w:rPr>
                <w:rFonts w:ascii="Nunito" w:hAnsi="Nunito"/>
                <w:sz w:val="20"/>
                <w:szCs w:val="20"/>
              </w:rPr>
              <w:t xml:space="preserve">a </w:t>
            </w:r>
            <w:r w:rsidRPr="003E1FA9" w:rsidR="00965540">
              <w:rPr>
                <w:rFonts w:ascii="Nunito" w:hAnsi="Nunito"/>
                <w:sz w:val="20"/>
                <w:szCs w:val="20"/>
              </w:rPr>
              <w:t xml:space="preserve">member of </w:t>
            </w:r>
            <w:r w:rsidRPr="003E1FA9">
              <w:rPr>
                <w:rFonts w:ascii="Nunito" w:hAnsi="Nunito"/>
                <w:sz w:val="20"/>
                <w:szCs w:val="20"/>
              </w:rPr>
              <w:t xml:space="preserve">staff </w:t>
            </w:r>
            <w:r w:rsidRPr="003E1FA9" w:rsidR="006C6FA0">
              <w:rPr>
                <w:rFonts w:ascii="Nunito" w:hAnsi="Nunito"/>
                <w:sz w:val="20"/>
                <w:szCs w:val="20"/>
              </w:rPr>
              <w:t xml:space="preserve">on a mission throughout the module).</w:t>
            </w:r>
          </w:p>
          <w:p w:rsidRPr="009F283B" w:rsidR="009F283B" w:rsidP="7AE4467F" w:rsidRDefault="009F283B" w14:paraId="0FCCF26B" w14:textId="6E751A42">
            <w:pPr>
              <w:pStyle w:val="Paragraphedeliste"/>
              <w:numPr>
                <w:ilvl w:val="0"/>
                <w:numId w:val="47"/>
              </w:numPr>
              <w:rPr>
                <w:rFonts w:ascii="Nunito" w:hAnsi="Nunito"/>
                <w:sz w:val="20"/>
                <w:szCs w:val="20"/>
              </w:rPr>
            </w:pPr>
            <w:r w:rsidRPr="003E1FA9">
              <w:rPr>
                <w:rFonts w:ascii="Nunito" w:hAnsi="Nunito"/>
                <w:sz w:val="20"/>
                <w:szCs w:val="20"/>
              </w:rPr>
              <w:t xml:space="preserve">If videos are to be added to the module, they will be forwarded to the service provider.</w:t>
            </w:r>
          </w:p>
        </w:tc>
      </w:tr>
      <w:tr w:rsidRPr="00793A85" w:rsidR="00237E7A" w:rsidTr="6EA4AEC4" w14:paraId="366CEB1B" w14:textId="77777777">
        <w:trPr>
          <w:trHeight w:val="336"/>
        </w:trPr>
        <w:tc>
          <w:tcPr>
            <w:tcW w:w="3104" w:type="dxa"/>
          </w:tcPr>
          <w:p w:rsidRPr="00793A85" w:rsidR="00237E7A" w:rsidP="009F01CC" w:rsidRDefault="7A805776" w14:paraId="0D9297A1" w14:textId="77777777">
            <w:pPr>
              <w:rPr>
                <w:rFonts w:ascii="Nunito" w:hAnsi="Nunito"/>
                <w:sz w:val="20"/>
                <w:szCs w:val="20"/>
              </w:rPr>
            </w:pPr>
            <w:r w:rsidRPr="00793A85">
              <w:rPr>
                <w:rFonts w:ascii="Nunito" w:hAnsi="Nunito"/>
                <w:sz w:val="20"/>
                <w:szCs w:val="20"/>
              </w:rPr>
              <w:t xml:space="preserve">In which languages would you like to develop this training?</w:t>
            </w:r>
          </w:p>
        </w:tc>
        <w:tc>
          <w:tcPr>
            <w:tcW w:w="7090" w:type="dxa"/>
          </w:tcPr>
          <w:p w:rsidRPr="005440A0" w:rsidR="00237E7A" w:rsidP="009F01CC" w:rsidRDefault="00000000" w14:paraId="4BCFB5C9" w14:textId="2DC09D6A">
            <w:pPr>
              <w:rPr>
                <w:rFonts w:ascii="Nunito" w:hAnsi="Nunito"/>
                <w:sz w:val="20"/>
                <w:szCs w:val="20"/>
              </w:rPr>
            </w:pPr>
            <w:sdt>
              <w:sdtPr>
                <w:rPr>
                  <w:rFonts w:ascii="Nunito" w:hAnsi="Nunito"/>
                  <w:sz w:val="20"/>
                  <w:szCs w:val="20"/>
                </w:rPr>
                <w:id w:val="1771051566"/>
                <w14:checkbox>
                  <w14:checked w14:val="1"/>
                  <w14:checkedState w14:font="MS Gothic" w14:val="2612"/>
                  <w14:uncheckedState w14:font="MS Gothic" w14:val="2610"/>
                </w14:checkbox>
              </w:sdtPr>
              <w:sdtContent>
                <w:r w:rsidR="00F24EA4">
                  <w:rPr>
                    <w:rFonts w:hint="eastAsia" w:ascii="MS Gothic" w:hAnsi="MS Gothic" w:eastAsia="MS Gothic"/>
                    <w:sz w:val="20"/>
                    <w:szCs w:val="20"/>
                  </w:rPr>
                  <w:t>☒</w:t>
                </w:r>
              </w:sdtContent>
            </w:sdt>
            <w:r w:rsidRPr="005440A0" w:rsidR="7A805776">
              <w:rPr>
                <w:rFonts w:ascii="Nunito" w:hAnsi="Nunito"/>
                <w:sz w:val="20"/>
                <w:szCs w:val="20"/>
              </w:rPr>
              <w:t xml:space="preserve"> French </w:t>
            </w:r>
            <w:r w:rsidRPr="005440A0" w:rsidR="00150BE6">
              <w:rPr>
                <w:rFonts w:ascii="Nunito" w:hAnsi="Nunito"/>
                <w:sz w:val="20"/>
                <w:szCs w:val="20"/>
              </w:rPr>
              <w:t xml:space="preserve">(working language)</w:t>
            </w:r>
          </w:p>
          <w:p w:rsidRPr="005440A0" w:rsidR="00237E7A" w:rsidP="009F01CC" w:rsidRDefault="00000000" w14:paraId="7A7DADFF" w14:textId="7ABF22B3">
            <w:pPr>
              <w:rPr>
                <w:rFonts w:ascii="Nunito" w:hAnsi="Nunito"/>
                <w:sz w:val="20"/>
                <w:szCs w:val="20"/>
              </w:rPr>
            </w:pPr>
            <w:sdt>
              <w:sdtPr>
                <w:rPr>
                  <w:rFonts w:ascii="Nunito" w:hAnsi="Nunito"/>
                  <w:sz w:val="20"/>
                  <w:szCs w:val="20"/>
                </w:rPr>
                <w:id w:val="1319927953"/>
                <w14:checkbox>
                  <w14:checked w14:val="1"/>
                  <w14:checkedState w14:font="MS Gothic" w14:val="2612"/>
                  <w14:uncheckedState w14:font="MS Gothic" w14:val="2610"/>
                </w14:checkbox>
              </w:sdtPr>
              <w:sdtContent>
                <w:r w:rsidR="00F24EA4">
                  <w:rPr>
                    <w:rFonts w:hint="eastAsia" w:ascii="MS Gothic" w:hAnsi="MS Gothic" w:eastAsia="MS Gothic"/>
                    <w:sz w:val="20"/>
                    <w:szCs w:val="20"/>
                  </w:rPr>
                  <w:t>☒</w:t>
                </w:r>
              </w:sdtContent>
            </w:sdt>
            <w:r w:rsidRPr="005440A0" w:rsidR="7A805776">
              <w:rPr>
                <w:rFonts w:ascii="Nunito" w:hAnsi="Nunito"/>
                <w:sz w:val="20"/>
                <w:szCs w:val="20"/>
              </w:rPr>
              <w:t xml:space="preserve"> English</w:t>
            </w:r>
          </w:p>
          <w:p w:rsidRPr="005440A0" w:rsidR="00237E7A" w:rsidP="009F01CC" w:rsidRDefault="00000000" w14:paraId="42891B14" w14:textId="5444F397">
            <w:pPr>
              <w:rPr>
                <w:rFonts w:ascii="Nunito" w:hAnsi="Nunito"/>
                <w:sz w:val="20"/>
                <w:szCs w:val="20"/>
              </w:rPr>
            </w:pPr>
            <w:sdt>
              <w:sdtPr>
                <w:rPr>
                  <w:rFonts w:ascii="Nunito" w:hAnsi="Nunito"/>
                  <w:sz w:val="20"/>
                  <w:szCs w:val="20"/>
                </w:rPr>
                <w:id w:val="2007320961"/>
                <w14:checkbox>
                  <w14:checked w14:val="0"/>
                  <w14:checkedState w14:font="MS Gothic" w14:val="2612"/>
                  <w14:uncheckedState w14:font="MS Gothic" w14:val="2610"/>
                </w14:checkbox>
              </w:sdtPr>
              <w:sdtContent>
                <w:r w:rsidRPr="005440A0" w:rsidR="005440A0">
                  <w:rPr>
                    <w:rFonts w:hint="eastAsia" w:ascii="MS Gothic" w:hAnsi="MS Gothic" w:eastAsia="MS Gothic"/>
                    <w:sz w:val="20"/>
                    <w:szCs w:val="20"/>
                  </w:rPr>
                  <w:t>☐</w:t>
                </w:r>
              </w:sdtContent>
            </w:sdt>
            <w:r w:rsidRPr="005440A0" w:rsidR="7A805776">
              <w:rPr>
                <w:rFonts w:ascii="Nunito" w:hAnsi="Nunito"/>
                <w:sz w:val="20"/>
                <w:szCs w:val="20"/>
              </w:rPr>
              <w:t xml:space="preserve"> Spanish</w:t>
            </w:r>
          </w:p>
          <w:p w:rsidRPr="00793A85" w:rsidR="00237E7A" w:rsidP="009F01CC" w:rsidRDefault="00000000" w14:paraId="20E0A975" w14:textId="6979817C">
            <w:pPr>
              <w:rPr>
                <w:rFonts w:ascii="Nunito" w:hAnsi="Nunito"/>
                <w:sz w:val="20"/>
                <w:szCs w:val="20"/>
              </w:rPr>
            </w:pPr>
            <w:sdt>
              <w:sdtPr>
                <w:rPr>
                  <w:rFonts w:ascii="Nunito" w:hAnsi="Nunito"/>
                  <w:b/>
                  <w:bCs/>
                  <w:color w:val="FF0000"/>
                  <w:sz w:val="20"/>
                  <w:szCs w:val="20"/>
                </w:rPr>
                <w:id w:val="1626659159"/>
                <w14:checkbox>
                  <w14:checked w14:val="0"/>
                  <w14:checkedState w14:font="MS Gothic" w14:val="2612"/>
                  <w14:uncheckedState w14:font="MS Gothic" w14:val="2610"/>
                </w14:checkbox>
              </w:sdtPr>
              <w:sdtContent>
                <w:r w:rsidRPr="00793A85" w:rsidR="7A805776">
                  <w:rPr>
                    <w:rFonts w:ascii="Segoe UI Symbol" w:hAnsi="Segoe UI Symbol" w:eastAsia="MS Gothic" w:cs="Segoe UI Symbol"/>
                    <w:sz w:val="20"/>
                    <w:szCs w:val="20"/>
                  </w:rPr>
                  <w:t>☐</w:t>
                </w:r>
              </w:sdtContent>
            </w:sdt>
            <w:r w:rsidRPr="00793A85" w:rsidR="7A805776">
              <w:rPr>
                <w:rFonts w:ascii="Nunito" w:hAnsi="Nunito"/>
                <w:sz w:val="20"/>
                <w:szCs w:val="20"/>
              </w:rPr>
              <w:t xml:space="preserve"> Arabic</w:t>
            </w:r>
          </w:p>
          <w:p w:rsidRPr="00793A85" w:rsidR="00237E7A" w:rsidP="009F01CC" w:rsidRDefault="00000000" w14:paraId="65D1A327" w14:textId="75696BA7">
            <w:pPr>
              <w:rPr>
                <w:rFonts w:ascii="Nunito" w:hAnsi="Nunito"/>
                <w:sz w:val="20"/>
                <w:szCs w:val="20"/>
              </w:rPr>
            </w:pPr>
            <w:sdt>
              <w:sdtPr>
                <w:rPr>
                  <w:rFonts w:ascii="Nunito" w:hAnsi="Nunito"/>
                  <w:b/>
                  <w:bCs/>
                  <w:color w:val="FF0000"/>
                  <w:sz w:val="20"/>
                  <w:szCs w:val="20"/>
                </w:rPr>
                <w:id w:val="330651319"/>
                <w14:checkbox>
                  <w14:checked w14:val="0"/>
                  <w14:checkedState w14:font="MS Gothic" w14:val="2612"/>
                  <w14:uncheckedState w14:font="MS Gothic" w14:val="2610"/>
                </w14:checkbox>
              </w:sdtPr>
              <w:sdtContent>
                <w:r w:rsidRPr="00793A85" w:rsidR="7A805776">
                  <w:rPr>
                    <w:rFonts w:ascii="Segoe UI Symbol" w:hAnsi="Segoe UI Symbol" w:eastAsia="MS Gothic" w:cs="Segoe UI Symbol"/>
                    <w:sz w:val="20"/>
                    <w:szCs w:val="20"/>
                  </w:rPr>
                  <w:t>☐</w:t>
                </w:r>
              </w:sdtContent>
            </w:sdt>
            <w:r w:rsidRPr="00793A85" w:rsidR="7A805776">
              <w:rPr>
                <w:rFonts w:ascii="Nunito" w:hAnsi="Nunito"/>
                <w:sz w:val="20"/>
                <w:szCs w:val="20"/>
              </w:rPr>
              <w:t xml:space="preserve"> Other :</w:t>
            </w:r>
          </w:p>
        </w:tc>
      </w:tr>
    </w:tbl>
    <w:p w:rsidR="11DF8450" w:rsidP="11DF8450" w:rsidRDefault="11DF8450" w14:paraId="080CE7FA" w14:textId="45329761"/>
    <w:p w:rsidRPr="00793A85" w:rsidR="00D33D35" w:rsidP="00C77687" w:rsidRDefault="00D33D35" w14:paraId="2DED686C" w14:textId="7A0E2408">
      <w:pPr>
        <w:pStyle w:val="Titre2"/>
      </w:pPr>
      <w:bookmarkStart w:name="_Toc694830490" w:id="6"/>
      <w:r>
        <w:t xml:space="preserve">3.4 Graphic and technical charter</w:t>
      </w:r>
      <w:bookmarkEnd w:id="6"/>
    </w:p>
    <w:tbl>
      <w:tblPr>
        <w:tblStyle w:val="Grilledutableau"/>
        <w:tblW w:w="0" w:type="auto"/>
        <w:tblLook w:val="04a0"/>
      </w:tblPr>
      <w:tblGrid>
        <w:gridCol w:w="3104"/>
        <w:gridCol w:w="7090"/>
      </w:tblGrid>
      <w:tr w:rsidRPr="00793A85" w:rsidR="00DB23BF" w:rsidTr="7AE4467F" w14:paraId="3BE6F588" w14:textId="77777777">
        <w:trPr>
          <w:trHeight w:val="336"/>
        </w:trPr>
        <w:tc>
          <w:tcPr>
            <w:tcW w:w="3104" w:type="dxa"/>
          </w:tcPr>
          <w:p w:rsidRPr="00793A85" w:rsidR="00DB23BF" w:rsidP="009F01CC" w:rsidRDefault="00DB23BF" w14:paraId="35FAED8B" w14:textId="17FB9147">
            <w:pPr>
              <w:rPr>
                <w:rFonts w:ascii="Nunito" w:hAnsi="Nunito"/>
                <w:sz w:val="20"/>
                <w:szCs w:val="20"/>
              </w:rPr>
            </w:pPr>
            <w:r w:rsidRPr="00793A85" w:rsidR="00CE0FA8">
              <w:rPr>
                <w:rFonts w:ascii="Nunito" w:hAnsi="Nunito"/>
                <w:sz w:val="20"/>
                <w:szCs w:val="20"/>
              </w:rPr>
              <w:t xml:space="preserve">Training </w:t>
            </w:r>
            <w:r w:rsidRPr="00793A85">
              <w:rPr>
                <w:rFonts w:ascii="Nunito" w:hAnsi="Nunito"/>
                <w:sz w:val="20"/>
                <w:szCs w:val="20"/>
              </w:rPr>
              <w:t xml:space="preserve">graphic charter</w:t>
            </w:r>
          </w:p>
        </w:tc>
        <w:tc>
          <w:tcPr>
            <w:tcW w:w="7090" w:type="dxa"/>
          </w:tcPr>
          <w:p w:rsidR="00DB23BF" w:rsidP="00DB23BF" w:rsidRDefault="484F6CE6" w14:paraId="6EFF29EB" w14:textId="77777777">
            <w:pPr>
              <w:rPr>
                <w:rFonts w:ascii="Nunito" w:hAnsi="Nunito"/>
                <w:sz w:val="20"/>
                <w:szCs w:val="20"/>
              </w:rPr>
            </w:pPr>
            <w:r w:rsidRPr="00793A85">
              <w:rPr>
                <w:rFonts w:ascii="Nunito" w:hAnsi="Nunito"/>
                <w:sz w:val="20"/>
                <w:szCs w:val="20"/>
              </w:rPr>
              <w:t xml:space="preserve">The training must follow </w:t>
            </w:r>
            <w:r w:rsidR="00281468">
              <w:rPr>
                <w:rFonts w:ascii="Nunito" w:hAnsi="Nunito"/>
                <w:sz w:val="20"/>
                <w:szCs w:val="20"/>
              </w:rPr>
              <w:t xml:space="preserve">Handicap International</w:t>
            </w:r>
            <w:r w:rsidRPr="00793A85" w:rsidR="57E867E4">
              <w:rPr>
                <w:rFonts w:ascii="Nunito" w:hAnsi="Nunito"/>
                <w:sz w:val="20"/>
                <w:szCs w:val="20"/>
              </w:rPr>
              <w:t xml:space="preserve">'s</w:t>
            </w:r>
            <w:r w:rsidRPr="00793A85">
              <w:rPr>
                <w:rFonts w:ascii="Nunito" w:hAnsi="Nunito"/>
                <w:sz w:val="20"/>
                <w:szCs w:val="20"/>
              </w:rPr>
              <w:t xml:space="preserve"> graphic charter</w:t>
            </w:r>
            <w:r w:rsidRPr="00793A85" w:rsidR="57E867E4">
              <w:rPr>
                <w:rFonts w:ascii="Nunito" w:hAnsi="Nunito"/>
                <w:sz w:val="20"/>
                <w:szCs w:val="20"/>
              </w:rPr>
              <w:t xml:space="preserve">. </w:t>
            </w:r>
          </w:p>
          <w:p w:rsidRPr="00793A85" w:rsidR="001217F8" w:rsidP="00DB23BF" w:rsidRDefault="001217F8" w14:paraId="5EDF69B4" w14:textId="0ED27535">
            <w:pPr>
              <w:rPr>
                <w:rFonts w:ascii="Nunito" w:hAnsi="Nunito"/>
                <w:sz w:val="20"/>
                <w:szCs w:val="20"/>
              </w:rPr>
            </w:pPr>
            <w:r>
              <w:rPr>
                <w:rFonts w:ascii="Nunito" w:hAnsi="Nunito"/>
                <w:sz w:val="20"/>
                <w:szCs w:val="20"/>
              </w:rPr>
              <w:t xml:space="preserve">We also have a charter </w:t>
            </w:r>
            <w:r w:rsidR="00BE4005">
              <w:rPr>
                <w:rFonts w:ascii="Nunito" w:hAnsi="Nunito"/>
                <w:sz w:val="20"/>
                <w:szCs w:val="20"/>
              </w:rPr>
              <w:t xml:space="preserve">for creating </w:t>
            </w:r>
            <w:r w:rsidR="004F53CD">
              <w:rPr>
                <w:rFonts w:ascii="Nunito" w:hAnsi="Nunito"/>
                <w:sz w:val="20"/>
                <w:szCs w:val="20"/>
              </w:rPr>
              <w:t xml:space="preserve">characters </w:t>
            </w:r>
            <w:r w:rsidR="00BE4005">
              <w:rPr>
                <w:rFonts w:ascii="Nunito" w:hAnsi="Nunito"/>
                <w:sz w:val="20"/>
                <w:szCs w:val="20"/>
              </w:rPr>
              <w:t xml:space="preserve">(you don't have to use it).</w:t>
            </w:r>
          </w:p>
        </w:tc>
      </w:tr>
      <w:tr w:rsidRPr="00793A85" w:rsidR="00DB23BF" w:rsidTr="7AE4467F" w14:paraId="5983E574" w14:textId="77777777">
        <w:trPr>
          <w:trHeight w:val="336"/>
        </w:trPr>
        <w:tc>
          <w:tcPr>
            <w:tcW w:w="3104" w:type="dxa"/>
          </w:tcPr>
          <w:p w:rsidRPr="00793A85" w:rsidR="00DB23BF" w:rsidP="009F01CC" w:rsidRDefault="00DB23BF" w14:paraId="266645C3" w14:textId="55224208">
            <w:pPr>
              <w:rPr>
                <w:rFonts w:ascii="Nunito" w:hAnsi="Nunito"/>
                <w:sz w:val="20"/>
                <w:szCs w:val="20"/>
              </w:rPr>
            </w:pPr>
            <w:r w:rsidRPr="00793A85">
              <w:rPr>
                <w:rFonts w:ascii="Nunito" w:hAnsi="Nunito"/>
                <w:sz w:val="20"/>
                <w:szCs w:val="20"/>
              </w:rPr>
              <w:t xml:space="preserve">Technical charter</w:t>
            </w:r>
          </w:p>
        </w:tc>
        <w:tc>
          <w:tcPr>
            <w:tcW w:w="7090" w:type="dxa"/>
          </w:tcPr>
          <w:p w:rsidRPr="00793A85" w:rsidR="00DB23BF" w:rsidP="009F01CC" w:rsidRDefault="53A2D64C" w14:paraId="3C8F1E22" w14:textId="3BE81ED0">
            <w:pPr>
              <w:rPr>
                <w:rFonts w:ascii="Nunito" w:hAnsi="Nunito"/>
                <w:sz w:val="20"/>
                <w:szCs w:val="20"/>
              </w:rPr>
            </w:pPr>
            <w:r w:rsidRPr="00793A85">
              <w:rPr>
                <w:rFonts w:ascii="Nunito" w:hAnsi="Nunito"/>
                <w:sz w:val="20"/>
                <w:szCs w:val="20"/>
              </w:rPr>
              <w:t xml:space="preserve">The training must follow </w:t>
            </w:r>
            <w:r w:rsidR="00281468">
              <w:rPr>
                <w:rFonts w:ascii="Nunito" w:hAnsi="Nunito"/>
                <w:sz w:val="20"/>
                <w:szCs w:val="20"/>
              </w:rPr>
              <w:t xml:space="preserve">Handicap International</w:t>
            </w:r>
            <w:r w:rsidRPr="00793A85">
              <w:rPr>
                <w:rFonts w:ascii="Nunito" w:hAnsi="Nunito"/>
                <w:sz w:val="20"/>
                <w:szCs w:val="20"/>
              </w:rPr>
              <w:t xml:space="preserve">'s quality control sheet </w:t>
            </w:r>
            <w:r w:rsidRPr="00793A85" w:rsidR="5D79B435">
              <w:rPr>
                <w:rFonts w:ascii="Nunito" w:hAnsi="Nunito"/>
                <w:sz w:val="20"/>
                <w:szCs w:val="20"/>
              </w:rPr>
              <w:t xml:space="preserve">(this sheet also contains all the accessibility criteria that must be respected in the module).</w:t>
            </w:r>
          </w:p>
        </w:tc>
      </w:tr>
      <w:tr w:rsidRPr="00793A85" w:rsidR="00F953EA" w:rsidTr="7AE4467F" w14:paraId="6C97349D" w14:textId="77777777">
        <w:trPr>
          <w:trHeight w:val="336"/>
        </w:trPr>
        <w:tc>
          <w:tcPr>
            <w:tcW w:w="3104" w:type="dxa"/>
          </w:tcPr>
          <w:p w:rsidRPr="00793A85" w:rsidR="00F953EA" w:rsidP="00F953EA" w:rsidRDefault="00F953EA" w14:paraId="159AB28B" w14:textId="74C155BF">
            <w:pPr>
              <w:rPr>
                <w:rFonts w:ascii="Nunito" w:hAnsi="Nunito"/>
                <w:sz w:val="20"/>
                <w:szCs w:val="20"/>
              </w:rPr>
            </w:pPr>
            <w:r w:rsidRPr="00793A85">
              <w:rPr>
                <w:rFonts w:ascii="Nunito" w:hAnsi="Nunito"/>
                <w:sz w:val="20"/>
                <w:szCs w:val="20"/>
              </w:rPr>
              <w:t xml:space="preserve">Depending on the specific needs of your audience, what level of accessibility is required?</w:t>
            </w:r>
          </w:p>
        </w:tc>
        <w:tc>
          <w:tcPr>
            <w:tcW w:w="7090" w:type="dxa"/>
          </w:tcPr>
          <w:p w:rsidRPr="00793A85" w:rsidR="00F953EA" w:rsidP="00F953EA" w:rsidRDefault="00000000" w14:paraId="38037F8A" w14:textId="77777777">
            <w:pPr>
              <w:rPr>
                <w:rFonts w:ascii="Nunito" w:hAnsi="Nunito"/>
                <w:sz w:val="20"/>
                <w:szCs w:val="20"/>
              </w:rPr>
            </w:pPr>
            <w:sdt>
              <w:sdtPr>
                <w:rPr>
                  <w:rFonts w:ascii="Nunito" w:hAnsi="Nunito"/>
                  <w:b/>
                  <w:bCs/>
                  <w:color w:val="FF0000"/>
                  <w:sz w:val="20"/>
                  <w:szCs w:val="20"/>
                </w:rPr>
                <w:id w:val="-827594294"/>
                <w14:checkbox>
                  <w14:checked w14:val="1"/>
                  <w14:checkedState w14:font="MS Gothic" w14:val="2612"/>
                  <w14:uncheckedState w14:font="MS Gothic" w14:val="2610"/>
                </w14:checkbox>
              </w:sdtPr>
              <w:sdtContent>
                <w:r w:rsidRPr="00793A85" w:rsidR="00F953EA">
                  <w:rPr>
                    <w:rFonts w:ascii="MS Gothic" w:hAnsi="MS Gothic" w:eastAsia="MS Gothic"/>
                    <w:sz w:val="20"/>
                    <w:szCs w:val="20"/>
                  </w:rPr>
                  <w:t>☒</w:t>
                </w:r>
              </w:sdtContent>
            </w:sdt>
            <w:r w:rsidRPr="00793A85" w:rsidR="00F953EA">
              <w:rPr>
                <w:rFonts w:ascii="Nunito" w:hAnsi="Nunito"/>
                <w:sz w:val="20"/>
                <w:szCs w:val="20"/>
              </w:rPr>
              <w:t xml:space="preserve"> WCAG level AA (intermediate accessibility level) </w:t>
            </w:r>
          </w:p>
          <w:p w:rsidRPr="00793A85" w:rsidR="00F953EA" w:rsidP="00F953EA" w:rsidRDefault="00000000" w14:paraId="7940B469" w14:textId="77777777">
            <w:pPr>
              <w:rPr>
                <w:rFonts w:ascii="Nunito" w:hAnsi="Nunito"/>
                <w:sz w:val="20"/>
                <w:szCs w:val="20"/>
              </w:rPr>
            </w:pPr>
            <w:sdt>
              <w:sdtPr>
                <w:rPr>
                  <w:rFonts w:ascii="Nunito" w:hAnsi="Nunito"/>
                  <w:b/>
                  <w:bCs/>
                  <w:color w:val="FF0000"/>
                  <w:sz w:val="20"/>
                  <w:szCs w:val="20"/>
                </w:rPr>
                <w:id w:val="1238288759"/>
                <w14:checkbox>
                  <w14:checked w14:val="0"/>
                  <w14:checkedState w14:font="MS Gothic" w14:val="2612"/>
                  <w14:uncheckedState w14:font="MS Gothic" w14:val="2610"/>
                </w14:checkbox>
              </w:sdtPr>
              <w:sdtContent>
                <w:r w:rsidRPr="00793A85" w:rsidR="00F953EA">
                  <w:rPr>
                    <w:rFonts w:ascii="Segoe UI Symbol" w:hAnsi="Segoe UI Symbol" w:eastAsia="MS Gothic" w:cs="Segoe UI Symbol"/>
                    <w:sz w:val="20"/>
                    <w:szCs w:val="20"/>
                  </w:rPr>
                  <w:t>☐</w:t>
                </w:r>
              </w:sdtContent>
            </w:sdt>
            <w:r w:rsidRPr="00793A85" w:rsidR="00F953EA">
              <w:rPr>
                <w:rFonts w:ascii="Nunito" w:hAnsi="Nunito"/>
                <w:sz w:val="20"/>
                <w:szCs w:val="20"/>
              </w:rPr>
              <w:t xml:space="preserve"> WCAG level AAA (maximum accessibility level) </w:t>
            </w:r>
          </w:p>
          <w:p w:rsidRPr="00793A85" w:rsidR="00F953EA" w:rsidP="00F953EA" w:rsidRDefault="00000000" w14:paraId="425613D6" w14:textId="77777777">
            <w:pPr>
              <w:rPr>
                <w:rFonts w:ascii="Nunito" w:hAnsi="Nunito"/>
                <w:sz w:val="20"/>
                <w:szCs w:val="20"/>
              </w:rPr>
            </w:pPr>
            <w:sdt>
              <w:sdtPr>
                <w:rPr>
                  <w:rFonts w:ascii="Nunito" w:hAnsi="Nunito"/>
                  <w:b/>
                  <w:bCs/>
                  <w:color w:val="FF0000"/>
                  <w:sz w:val="20"/>
                  <w:szCs w:val="20"/>
                </w:rPr>
                <w:id w:val="1166670410"/>
                <w14:checkbox>
                  <w14:checked w14:val="0"/>
                  <w14:checkedState w14:font="MS Gothic" w14:val="2612"/>
                  <w14:uncheckedState w14:font="MS Gothic" w14:val="2610"/>
                </w14:checkbox>
              </w:sdtPr>
              <w:sdtContent>
                <w:r w:rsidRPr="00793A85" w:rsidR="00F953EA">
                  <w:rPr>
                    <w:rFonts w:ascii="Segoe UI Symbol" w:hAnsi="Segoe UI Symbol" w:eastAsia="MS Gothic" w:cs="Segoe UI Symbol"/>
                    <w:sz w:val="20"/>
                    <w:szCs w:val="20"/>
                  </w:rPr>
                  <w:t>☐</w:t>
                </w:r>
              </w:sdtContent>
            </w:sdt>
            <w:r w:rsidRPr="00793A85" w:rsidR="00F953EA">
              <w:rPr>
                <w:rFonts w:ascii="Nunito" w:hAnsi="Nunito"/>
                <w:sz w:val="20"/>
                <w:szCs w:val="20"/>
              </w:rPr>
              <w:t xml:space="preserve"> No level of accessibility targeted (justify this choice) </w:t>
            </w:r>
          </w:p>
          <w:p w:rsidRPr="00793A85" w:rsidR="00F953EA" w:rsidP="00F953EA" w:rsidRDefault="00F953EA" w14:paraId="7B43BD99" w14:textId="77777777">
            <w:pPr>
              <w:rPr>
                <w:rFonts w:ascii="Nunito" w:hAnsi="Nunito"/>
                <w:sz w:val="20"/>
                <w:szCs w:val="20"/>
              </w:rPr>
            </w:pPr>
          </w:p>
          <w:p w:rsidRPr="00793A85" w:rsidR="00F953EA" w:rsidP="00F953EA" w:rsidRDefault="00F953EA" w14:paraId="70CD9402" w14:textId="77777777">
            <w:pPr>
              <w:rPr>
                <w:rFonts w:ascii="Nunito" w:hAnsi="Nunito"/>
                <w:sz w:val="20"/>
                <w:szCs w:val="20"/>
              </w:rPr>
            </w:pPr>
            <w:r w:rsidRPr="00793A85">
              <w:rPr>
                <w:rFonts w:ascii="Nunito" w:hAnsi="Nunito"/>
                <w:sz w:val="20"/>
                <w:szCs w:val="20"/>
              </w:rPr>
              <w:t xml:space="preserve">The module must be </w:t>
            </w:r>
            <w:r w:rsidRPr="00793A85">
              <w:rPr>
                <w:rFonts w:ascii="Nunito" w:hAnsi="Nunito"/>
                <w:b/>
                <w:bCs/>
                <w:sz w:val="20"/>
                <w:szCs w:val="20"/>
              </w:rPr>
              <w:t xml:space="preserve">digitally accessible</w:t>
            </w:r>
            <w:r w:rsidRPr="00793A85">
              <w:rPr>
                <w:rFonts w:ascii="Nunito" w:hAnsi="Nunito"/>
                <w:sz w:val="20"/>
                <w:szCs w:val="20"/>
              </w:rPr>
              <w:t xml:space="preserve">, in compliance with </w:t>
            </w:r>
            <w:r w:rsidRPr="00793A85">
              <w:rPr>
                <w:rFonts w:ascii="Nunito" w:hAnsi="Nunito"/>
                <w:b/>
                <w:bCs/>
                <w:sz w:val="20"/>
                <w:szCs w:val="20"/>
              </w:rPr>
              <w:t xml:space="preserve">level AA of the WCAG </w:t>
            </w:r>
            <w:r w:rsidRPr="00793A85">
              <w:rPr>
                <w:rFonts w:ascii="Nunito" w:hAnsi="Nunito"/>
                <w:b/>
                <w:bCs/>
                <w:sz w:val="20"/>
                <w:szCs w:val="20"/>
              </w:rPr>
              <w:t xml:space="preserve">2 </w:t>
            </w:r>
            <w:r w:rsidRPr="00793A85">
              <w:rPr>
                <w:rFonts w:ascii="Nunito" w:hAnsi="Nunito"/>
                <w:sz w:val="20"/>
                <w:szCs w:val="20"/>
              </w:rPr>
              <w:t xml:space="preserve">(Web Content </w:t>
            </w:r>
            <w:r w:rsidRPr="00793A85">
              <w:rPr>
                <w:rFonts w:ascii="Nunito" w:hAnsi="Nunito"/>
                <w:sz w:val="20"/>
                <w:szCs w:val="20"/>
              </w:rPr>
              <w:t xml:space="preserve">Accessibility </w:t>
            </w:r>
            <w:r w:rsidRPr="00793A85">
              <w:rPr>
                <w:rFonts w:ascii="Nunito" w:hAnsi="Nunito"/>
                <w:sz w:val="20"/>
                <w:szCs w:val="20"/>
              </w:rPr>
              <w:t xml:space="preserve">Guidelines).</w:t>
            </w:r>
          </w:p>
          <w:p w:rsidRPr="00793A85" w:rsidR="00F953EA" w:rsidP="00F953EA" w:rsidRDefault="00F953EA" w14:paraId="19B413A1" w14:textId="77777777">
            <w:pPr>
              <w:rPr>
                <w:rFonts w:ascii="Nunito" w:hAnsi="Nunito"/>
                <w:sz w:val="20"/>
                <w:szCs w:val="20"/>
              </w:rPr>
            </w:pPr>
            <w:r w:rsidRPr="00793A85">
              <w:rPr>
                <w:rFonts w:ascii="Nunito" w:hAnsi="Nunito"/>
                <w:sz w:val="20"/>
                <w:szCs w:val="20"/>
              </w:rPr>
              <w:lastRenderedPageBreak/>
            </w:r>
            <w:r w:rsidRPr="00793A85">
              <w:rPr>
                <w:rFonts w:ascii="Nunito" w:hAnsi="Nunito"/>
                <w:sz w:val="20"/>
                <w:szCs w:val="20"/>
              </w:rPr>
              <w:t xml:space="preserve">In particular : </w:t>
            </w:r>
          </w:p>
          <w:p w:rsidRPr="00793A85" w:rsidR="00F953EA" w:rsidP="00F953EA" w:rsidRDefault="00F953EA" w14:paraId="2C61C78E" w14:textId="77777777">
            <w:pPr>
              <w:numPr>
                <w:ilvl w:val="0"/>
                <w:numId w:val="46"/>
              </w:numPr>
              <w:rPr>
                <w:rFonts w:ascii="Nunito" w:hAnsi="Nunito"/>
                <w:sz w:val="20"/>
                <w:szCs w:val="20"/>
              </w:rPr>
            </w:pPr>
            <w:r w:rsidRPr="00793A85">
              <w:rPr>
                <w:rFonts w:ascii="Nunito" w:hAnsi="Nunito"/>
                <w:b/>
                <w:bCs/>
                <w:sz w:val="20"/>
                <w:szCs w:val="20"/>
              </w:rPr>
              <w:t xml:space="preserve">The structure of the module </w:t>
            </w:r>
            <w:r w:rsidRPr="00793A85">
              <w:rPr>
                <w:rFonts w:ascii="Nunito" w:hAnsi="Nunito"/>
                <w:sz w:val="20"/>
                <w:szCs w:val="20"/>
              </w:rPr>
              <w:t xml:space="preserve">must be correct (titles with different levels) to make it easier to move around with a screen reader.</w:t>
            </w:r>
          </w:p>
          <w:p w:rsidRPr="00793A85" w:rsidR="00F953EA" w:rsidP="00F953EA" w:rsidRDefault="00F953EA" w14:paraId="3E3151AD" w14:textId="77777777">
            <w:pPr>
              <w:numPr>
                <w:ilvl w:val="0"/>
                <w:numId w:val="46"/>
              </w:numPr>
              <w:rPr>
                <w:rFonts w:ascii="Nunito" w:hAnsi="Nunito"/>
                <w:sz w:val="20"/>
                <w:szCs w:val="20"/>
              </w:rPr>
            </w:pPr>
            <w:r w:rsidRPr="00793A85">
              <w:rPr>
                <w:rFonts w:ascii="Nunito" w:hAnsi="Nunito"/>
                <w:sz w:val="20"/>
                <w:szCs w:val="20"/>
              </w:rPr>
              <w:t xml:space="preserve">All buttons and links must be accessible by </w:t>
            </w:r>
            <w:r w:rsidRPr="00793A85">
              <w:rPr>
                <w:rFonts w:ascii="Nunito" w:hAnsi="Nunito"/>
                <w:b/>
                <w:bCs/>
                <w:sz w:val="20"/>
                <w:szCs w:val="20"/>
              </w:rPr>
              <w:t xml:space="preserve">keyboard navigation </w:t>
            </w:r>
            <w:r w:rsidRPr="00793A85">
              <w:rPr>
                <w:rFonts w:ascii="Nunito" w:hAnsi="Nunito"/>
                <w:sz w:val="20"/>
                <w:szCs w:val="20"/>
              </w:rPr>
              <w:t xml:space="preserve">(using the Tab key, without having to use the mouse). </w:t>
            </w:r>
            <w:r w:rsidRPr="00793A85">
              <w:rPr>
                <w:rFonts w:ascii="Nunito" w:hAnsi="Nunito"/>
                <w:b/>
                <w:bCs/>
                <w:sz w:val="20"/>
                <w:szCs w:val="20"/>
              </w:rPr>
              <w:t xml:space="preserve">Alternatives </w:t>
            </w:r>
            <w:r w:rsidRPr="00793A85">
              <w:rPr>
                <w:rFonts w:ascii="Nunito" w:hAnsi="Nunito"/>
                <w:sz w:val="20"/>
                <w:szCs w:val="20"/>
              </w:rPr>
              <w:t xml:space="preserve">should be proposed </w:t>
            </w:r>
            <w:r w:rsidRPr="00793A85">
              <w:rPr>
                <w:rFonts w:ascii="Nunito" w:hAnsi="Nunito"/>
                <w:sz w:val="20"/>
                <w:szCs w:val="20"/>
              </w:rPr>
              <w:t xml:space="preserve">where necessary (e.g., for a drag-and-drop activity, an alternative method should be proposed).</w:t>
            </w:r>
          </w:p>
          <w:p w:rsidRPr="00793A85" w:rsidR="00F953EA" w:rsidP="00F953EA" w:rsidRDefault="00F953EA" w14:paraId="05173171" w14:textId="77777777">
            <w:pPr>
              <w:numPr>
                <w:ilvl w:val="0"/>
                <w:numId w:val="46"/>
              </w:numPr>
              <w:rPr>
                <w:rFonts w:ascii="Nunito" w:hAnsi="Nunito"/>
                <w:sz w:val="20"/>
                <w:szCs w:val="20"/>
              </w:rPr>
            </w:pPr>
            <w:r w:rsidRPr="00793A85">
              <w:rPr>
                <w:rFonts w:ascii="Nunito" w:hAnsi="Nunito"/>
                <w:sz w:val="20"/>
                <w:szCs w:val="20"/>
              </w:rPr>
              <w:t xml:space="preserve">For all diagrams, a </w:t>
            </w:r>
            <w:r w:rsidRPr="00793A85">
              <w:rPr>
                <w:rFonts w:ascii="Nunito" w:hAnsi="Nunito"/>
                <w:b/>
                <w:bCs/>
                <w:sz w:val="20"/>
                <w:szCs w:val="20"/>
              </w:rPr>
              <w:t xml:space="preserve">textual explanation </w:t>
            </w:r>
            <w:r w:rsidRPr="00793A85">
              <w:rPr>
                <w:rFonts w:ascii="Nunito" w:hAnsi="Nunito"/>
                <w:sz w:val="20"/>
                <w:szCs w:val="20"/>
              </w:rPr>
              <w:t xml:space="preserve">must be provided.</w:t>
            </w:r>
          </w:p>
          <w:p w:rsidRPr="00793A85" w:rsidR="00F953EA" w:rsidP="00F953EA" w:rsidRDefault="00F953EA" w14:paraId="65D07C7D" w14:textId="77777777">
            <w:pPr>
              <w:numPr>
                <w:ilvl w:val="0"/>
                <w:numId w:val="46"/>
              </w:numPr>
              <w:rPr>
                <w:rFonts w:ascii="Nunito" w:hAnsi="Nunito"/>
                <w:sz w:val="20"/>
                <w:szCs w:val="20"/>
              </w:rPr>
            </w:pPr>
            <w:r w:rsidRPr="00793A85">
              <w:rPr>
                <w:rFonts w:ascii="Nunito" w:hAnsi="Nunito"/>
                <w:sz w:val="20"/>
                <w:szCs w:val="20"/>
              </w:rPr>
              <w:t xml:space="preserve">The entire module must be supplied with </w:t>
            </w:r>
            <w:r w:rsidRPr="00793A85">
              <w:rPr>
                <w:rFonts w:ascii="Nunito" w:hAnsi="Nunito"/>
                <w:b/>
                <w:bCs/>
                <w:color w:val="FF0000"/>
                <w:sz w:val="20"/>
                <w:szCs w:val="20"/>
              </w:rPr>
              <w:t xml:space="preserve">audio</w:t>
            </w:r>
            <w:r w:rsidRPr="00793A85">
              <w:rPr>
                <w:rFonts w:ascii="Nunito" w:hAnsi="Nunito"/>
                <w:b/>
                <w:bCs/>
                <w:sz w:val="20"/>
                <w:szCs w:val="20"/>
              </w:rPr>
              <w:t xml:space="preserve"> playback. </w:t>
            </w:r>
          </w:p>
          <w:p w:rsidRPr="00793A85" w:rsidR="00F953EA" w:rsidP="00F953EA" w:rsidRDefault="00F953EA" w14:paraId="0A44A958" w14:textId="77777777">
            <w:pPr>
              <w:numPr>
                <w:ilvl w:val="0"/>
                <w:numId w:val="46"/>
              </w:numPr>
              <w:rPr>
                <w:rFonts w:ascii="Nunito" w:hAnsi="Nunito"/>
                <w:sz w:val="20"/>
                <w:szCs w:val="20"/>
              </w:rPr>
            </w:pPr>
            <w:r w:rsidRPr="00793A85">
              <w:rPr>
                <w:rFonts w:ascii="Nunito" w:hAnsi="Nunito"/>
                <w:sz w:val="20"/>
                <w:szCs w:val="20"/>
              </w:rPr>
              <w:t xml:space="preserve">All videos and oral explanations must be </w:t>
            </w:r>
            <w:r w:rsidRPr="00793A85">
              <w:rPr>
                <w:rFonts w:ascii="Nunito" w:hAnsi="Nunito"/>
                <w:b/>
                <w:bCs/>
                <w:sz w:val="20"/>
                <w:szCs w:val="20"/>
              </w:rPr>
              <w:t xml:space="preserve">subtitled and transcribed.</w:t>
            </w:r>
          </w:p>
          <w:p w:rsidRPr="00793A85" w:rsidR="00F953EA" w:rsidP="00F953EA" w:rsidRDefault="00F953EA" w14:paraId="6AC04154" w14:textId="25F21A3B">
            <w:pPr>
              <w:rPr>
                <w:rFonts w:ascii="Nunito" w:hAnsi="Nunito"/>
                <w:sz w:val="20"/>
                <w:szCs w:val="20"/>
              </w:rPr>
            </w:pPr>
            <w:r>
              <w:rPr>
                <w:rFonts w:ascii="Nunito" w:hAnsi="Nunito"/>
                <w:sz w:val="20"/>
                <w:szCs w:val="20"/>
              </w:rPr>
              <w:t xml:space="preserve">Handicap International </w:t>
            </w:r>
            <w:r w:rsidRPr="00793A85">
              <w:rPr>
                <w:rFonts w:ascii="Nunito" w:hAnsi="Nunito"/>
                <w:sz w:val="20"/>
                <w:szCs w:val="20"/>
              </w:rPr>
              <w:t xml:space="preserve">reserves the right to carry out an independent audit of the module's accessibility, and to refuse delivery until the module complies with the standards indicated in the </w:t>
            </w:r>
            <w:r w:rsidRPr="00207AD8">
              <w:rPr>
                <w:rFonts w:ascii="Nunito" w:hAnsi="Nunito"/>
                <w:b/>
                <w:bCs/>
                <w:color w:val="FF0000"/>
                <w:sz w:val="20"/>
                <w:szCs w:val="20"/>
              </w:rPr>
              <w:t xml:space="preserve">quality control </w:t>
            </w:r>
            <w:r w:rsidR="00220861">
              <w:rPr>
                <w:rFonts w:ascii="Nunito" w:hAnsi="Nunito"/>
                <w:b/>
                <w:bCs/>
                <w:color w:val="FF0000"/>
                <w:sz w:val="20"/>
                <w:szCs w:val="20"/>
              </w:rPr>
              <w:t xml:space="preserve">sheet </w:t>
            </w:r>
            <w:r w:rsidRPr="00207AD8">
              <w:rPr>
                <w:rFonts w:ascii="Nunito" w:hAnsi="Nunito"/>
                <w:b/>
                <w:bCs/>
                <w:color w:val="FF0000"/>
                <w:sz w:val="20"/>
                <w:szCs w:val="20"/>
              </w:rPr>
              <w:t xml:space="preserve">supplied to the service provider</w:t>
            </w:r>
            <w:r w:rsidR="00220861">
              <w:rPr>
                <w:rFonts w:ascii="Nunito" w:hAnsi="Nunito"/>
                <w:b/>
                <w:bCs/>
                <w:color w:val="FF0000"/>
                <w:sz w:val="20"/>
                <w:szCs w:val="20"/>
              </w:rPr>
              <w:t xml:space="preserve">.</w:t>
            </w:r>
          </w:p>
        </w:tc>
      </w:tr>
    </w:tbl>
    <w:p w:rsidRPr="00793A85" w:rsidR="00DB23BF" w:rsidP="0099042F" w:rsidRDefault="0099042F" w14:paraId="1B12E081" w14:textId="6C3A99A7">
      <w:pPr>
        <w:pStyle w:val="Titre2"/>
      </w:pPr>
      <w:bookmarkStart w:name="_Toc410362439" w:id="7"/>
      <w:r>
        <w:lastRenderedPageBreak/>
      </w:r>
      <w:r>
        <w:t xml:space="preserve">3.5 Training measurement indicators</w:t>
      </w:r>
      <w:bookmarkEnd w:id="7"/>
    </w:p>
    <w:tbl>
      <w:tblPr>
        <w:tblStyle w:val="Grilledutableau"/>
        <w:tblW w:w="0" w:type="auto"/>
        <w:tblLook w:val="04a0"/>
      </w:tblPr>
      <w:tblGrid>
        <w:gridCol w:w="3104"/>
        <w:gridCol w:w="7090"/>
      </w:tblGrid>
      <w:tr w:rsidRPr="00793A85" w:rsidR="00237E7A" w:rsidTr="11DF8450" w14:paraId="71544F76" w14:textId="77777777">
        <w:trPr>
          <w:trHeight w:val="336"/>
        </w:trPr>
        <w:tc>
          <w:tcPr>
            <w:tcW w:w="3104" w:type="dxa"/>
          </w:tcPr>
          <w:p w:rsidRPr="00592235" w:rsidR="00237E7A" w:rsidP="009F01CC" w:rsidRDefault="7A805776" w14:paraId="3A7FAD25" w14:textId="77777777">
            <w:pPr>
              <w:rPr>
                <w:rFonts w:ascii="Nunito" w:hAnsi="Nunito"/>
                <w:sz w:val="20"/>
                <w:szCs w:val="20"/>
              </w:rPr>
            </w:pPr>
            <w:r w:rsidRPr="00592235">
              <w:rPr>
                <w:rFonts w:ascii="Nunito" w:hAnsi="Nunito"/>
                <w:sz w:val="20"/>
                <w:szCs w:val="20"/>
              </w:rPr>
              <w:t xml:space="preserve">How will we be able to measure the success of the training? (Training follow-up indicators: quantitative (target number of registrations, target number of certifications, etc.) and/or qualitative (verbatim, etc.) indicators).</w:t>
            </w:r>
          </w:p>
        </w:tc>
        <w:tc>
          <w:tcPr>
            <w:tcW w:w="7090" w:type="dxa"/>
          </w:tcPr>
          <w:p w:rsidRPr="00793A85" w:rsidR="00237E7A" w:rsidP="009F01CC" w:rsidRDefault="7A805776" w14:paraId="211200C9" w14:textId="77777777">
            <w:pPr>
              <w:rPr>
                <w:rFonts w:ascii="Nunito" w:hAnsi="Nunito"/>
                <w:sz w:val="20"/>
                <w:szCs w:val="20"/>
              </w:rPr>
            </w:pPr>
            <w:r w:rsidRPr="00793A85">
              <w:rPr>
                <w:rFonts w:ascii="Nunito" w:hAnsi="Nunito"/>
                <w:sz w:val="20"/>
                <w:szCs w:val="20"/>
              </w:rPr>
              <w:t xml:space="preserve">Answer here / Wording: "The training project will be considered a success if" : </w:t>
            </w:r>
          </w:p>
          <w:p w:rsidR="005F7377" w:rsidP="005F7377" w:rsidRDefault="005F7377" w14:paraId="7727BE7D" w14:textId="1FEF6E8D">
            <w:pPr>
              <w:pStyle w:val="Paragraphedeliste"/>
              <w:numPr>
                <w:ilvl w:val="0"/>
                <w:numId w:val="46"/>
              </w:numPr>
              <w:rPr>
                <w:rFonts w:ascii="Nunito" w:hAnsi="Nunito"/>
                <w:sz w:val="20"/>
                <w:szCs w:val="20"/>
              </w:rPr>
            </w:pPr>
            <w:r w:rsidRPr="005F7377">
              <w:rPr>
                <w:rFonts w:ascii="Nunito" w:hAnsi="Nunito"/>
                <w:sz w:val="20"/>
                <w:szCs w:val="20"/>
              </w:rPr>
              <w:t xml:space="preserve">Participants can cite the key commitments of HI's quality standards, explain the associated criteria, and outline the fundamental principles that structure the organization's approach to quality.</w:t>
            </w:r>
          </w:p>
          <w:p w:rsidRPr="005F7377" w:rsidR="005F7377" w:rsidP="005F7377" w:rsidRDefault="005F7377" w14:paraId="222D0644" w14:textId="11655820">
            <w:pPr>
              <w:pStyle w:val="Paragraphedeliste"/>
              <w:numPr>
                <w:ilvl w:val="0"/>
                <w:numId w:val="46"/>
              </w:numPr>
              <w:rPr>
                <w:rFonts w:ascii="Nunito" w:hAnsi="Nunito"/>
                <w:sz w:val="20"/>
                <w:szCs w:val="20"/>
              </w:rPr>
            </w:pPr>
            <w:r>
              <w:rPr>
                <w:rFonts w:ascii="Nunito" w:hAnsi="Nunito"/>
                <w:sz w:val="20"/>
                <w:szCs w:val="20"/>
              </w:rPr>
              <w:t xml:space="preserve">Participants can </w:t>
            </w:r>
            <w:r w:rsidRPr="005F7377">
              <w:rPr>
                <w:rFonts w:ascii="Nunito" w:hAnsi="Nunito"/>
                <w:sz w:val="20"/>
                <w:szCs w:val="20"/>
              </w:rPr>
              <w:t xml:space="preserve">describe the five phases of the HI project cycle, briefly explaining their purpose, the associated quality issues, and the </w:t>
            </w:r>
            <w:r w:rsidR="00A4328D">
              <w:rPr>
                <w:rFonts w:ascii="Nunito" w:hAnsi="Nunito"/>
                <w:sz w:val="20"/>
                <w:szCs w:val="20"/>
              </w:rPr>
              <w:t xml:space="preserve">key actions </w:t>
            </w:r>
            <w:r w:rsidRPr="005F7377">
              <w:rPr>
                <w:rFonts w:ascii="Nunito" w:hAnsi="Nunito"/>
                <w:sz w:val="20"/>
                <w:szCs w:val="20"/>
              </w:rPr>
              <w:t xml:space="preserve">to be taken in each phase.</w:t>
            </w:r>
          </w:p>
          <w:p w:rsidRPr="00595243" w:rsidR="005F7377" w:rsidP="00595243" w:rsidRDefault="005F7377" w14:paraId="4F2248EB" w14:textId="62D3320D">
            <w:pPr>
              <w:pStyle w:val="Paragraphedeliste"/>
              <w:numPr>
                <w:ilvl w:val="0"/>
                <w:numId w:val="46"/>
              </w:numPr>
              <w:rPr>
                <w:rFonts w:ascii="Nunito" w:hAnsi="Nunito"/>
                <w:sz w:val="20"/>
                <w:szCs w:val="20"/>
              </w:rPr>
            </w:pPr>
            <w:r w:rsidRPr="005F7377">
              <w:rPr>
                <w:rFonts w:ascii="Nunito" w:hAnsi="Nunito"/>
                <w:sz w:val="20"/>
                <w:szCs w:val="20"/>
              </w:rPr>
              <w:t xml:space="preserve">Participants will be able to identify, for each phase of the project cycle, the tools and resources made available by HI to plan, implement and monitor quality in their projects.</w:t>
            </w:r>
          </w:p>
        </w:tc>
      </w:tr>
      <w:tr w:rsidRPr="00793A85" w:rsidR="00237E7A" w:rsidTr="11DF8450" w14:paraId="09C81DDD" w14:textId="77777777">
        <w:trPr>
          <w:trHeight w:val="336"/>
        </w:trPr>
        <w:tc>
          <w:tcPr>
            <w:tcW w:w="3104" w:type="dxa"/>
          </w:tcPr>
          <w:p w:rsidRPr="00592235" w:rsidR="00237E7A" w:rsidP="009F01CC" w:rsidRDefault="00237E7A" w14:paraId="4A7957E1" w14:textId="644198C7">
            <w:pPr>
              <w:rPr>
                <w:rFonts w:ascii="Nunito" w:hAnsi="Nunito"/>
                <w:sz w:val="20"/>
                <w:szCs w:val="20"/>
              </w:rPr>
            </w:pPr>
            <w:r w:rsidRPr="00592235">
              <w:rPr>
                <w:rFonts w:ascii="Nunito" w:hAnsi="Nunito"/>
                <w:sz w:val="20"/>
                <w:szCs w:val="20"/>
              </w:rPr>
              <w:t xml:space="preserve">How do you measure learner skills acquisition? </w:t>
            </w:r>
          </w:p>
        </w:tc>
        <w:tc>
          <w:tcPr>
            <w:tcW w:w="7090" w:type="dxa"/>
          </w:tcPr>
          <w:p w:rsidRPr="00793A85" w:rsidR="00237E7A" w:rsidP="11DF8450" w:rsidRDefault="005F7377" w14:paraId="6F7C2C9B" w14:textId="010D3FED">
            <w:pPr>
              <w:tabs>
                <w:tab w:val="left" w:pos="2085"/>
              </w:tabs>
              <w:rPr>
                <w:rFonts w:ascii="Nunito" w:hAnsi="Nunito"/>
                <w:sz w:val="20"/>
                <w:szCs w:val="20"/>
              </w:rPr>
            </w:pPr>
            <w:r w:rsidRPr="005F7377">
              <w:rPr>
                <w:rFonts w:ascii="Nunito" w:hAnsi="Nunito"/>
                <w:sz w:val="20"/>
                <w:szCs w:val="20"/>
              </w:rPr>
              <w:t xml:space="preserve"> Final quiz </w:t>
            </w:r>
            <w:r w:rsidRPr="0F8A1237" w:rsidR="2F9CEF87">
              <w:rPr>
                <w:rFonts w:ascii="Nunito" w:hAnsi="Nunito"/>
                <w:sz w:val="20"/>
                <w:szCs w:val="20"/>
              </w:rPr>
              <w:t xml:space="preserve">per </w:t>
            </w:r>
            <w:r w:rsidRPr="09E6D1BC" w:rsidR="2F9CEF87">
              <w:rPr>
                <w:rFonts w:ascii="Nunito" w:hAnsi="Nunito"/>
                <w:sz w:val="20"/>
                <w:szCs w:val="20"/>
              </w:rPr>
              <w:t xml:space="preserve">phase </w:t>
            </w:r>
            <w:r w:rsidRPr="005F7377">
              <w:rPr>
                <w:rFonts w:ascii="Nunito" w:hAnsi="Nunito"/>
                <w:sz w:val="20"/>
                <w:szCs w:val="20"/>
              </w:rPr>
              <w:t xml:space="preserve">with a minimum pass rate of 80%.</w:t>
            </w:r>
          </w:p>
        </w:tc>
      </w:tr>
    </w:tbl>
    <w:p w:rsidRPr="00793A85" w:rsidR="0070162E" w:rsidRDefault="0070162E" w14:paraId="79606892" w14:textId="62FD7F77">
      <w:pPr>
        <w:rPr>
          <w:rFonts w:ascii="Nunito" w:hAnsi="Nunito"/>
        </w:rPr>
      </w:pPr>
    </w:p>
    <w:p w:rsidRPr="00793A85" w:rsidR="003D29B8" w:rsidP="00E55F8D" w:rsidRDefault="003D29B8" w14:paraId="533669DE" w14:textId="1477A341">
      <w:pPr>
        <w:pStyle w:val="Titre1"/>
        <w:numPr>
          <w:ilvl w:val="0"/>
          <w:numId w:val="39"/>
        </w:numPr>
      </w:pPr>
      <w:bookmarkStart w:name="_Toc1050100105" w:id="8"/>
      <w:r>
        <w:t xml:space="preserve">Training project management</w:t>
      </w:r>
      <w:bookmarkEnd w:id="8"/>
    </w:p>
    <w:p w:rsidRPr="00793A85" w:rsidR="00E55F8D" w:rsidP="00E55F8D" w:rsidRDefault="00E55F8D" w14:paraId="4CBEA10C" w14:textId="77777777">
      <w:pPr>
        <w:rPr>
          <w:rFonts w:ascii="Nunito" w:hAnsi="Nunito"/>
        </w:rPr>
      </w:pPr>
    </w:p>
    <w:tbl>
      <w:tblPr>
        <w:tblStyle w:val="Grilledutableau"/>
        <w:tblW w:w="10194" w:type="dxa"/>
        <w:tblLook w:val="04a0"/>
      </w:tblPr>
      <w:tblGrid>
        <w:gridCol w:w="3104"/>
        <w:gridCol w:w="7090"/>
      </w:tblGrid>
      <w:tr w:rsidRPr="00793A85" w:rsidR="00C7684A" w:rsidTr="00423164" w14:paraId="0A0457E7" w14:textId="77777777">
        <w:trPr>
          <w:trHeight w:val="1553"/>
        </w:trPr>
        <w:tc>
          <w:tcPr>
            <w:tcW w:w="3104" w:type="dxa"/>
          </w:tcPr>
          <w:p w:rsidRPr="00793A85" w:rsidR="00C7684A" w:rsidP="00A44D4F" w:rsidRDefault="00C7684A" w14:paraId="74E4710E" w14:textId="21E4B5A4">
            <w:pPr>
              <w:rPr>
                <w:rFonts w:ascii="Nunito" w:hAnsi="Nunito"/>
                <w:sz w:val="20"/>
                <w:szCs w:val="20"/>
              </w:rPr>
            </w:pPr>
            <w:r w:rsidRPr="00592235">
              <w:rPr>
                <w:rFonts w:ascii="Nunito" w:hAnsi="Nunito"/>
                <w:sz w:val="20"/>
                <w:szCs w:val="20"/>
              </w:rPr>
              <w:t xml:space="preserve">What is the desired schedule? </w:t>
            </w:r>
          </w:p>
        </w:tc>
        <w:tc>
          <w:tcPr>
            <w:tcW w:w="7090" w:type="dxa"/>
          </w:tcPr>
          <w:p w:rsidRPr="00173BB5" w:rsidR="00C7684A" w:rsidP="00A44D4F" w:rsidRDefault="00C7684A" w14:paraId="0361FB39" w14:textId="77777777">
            <w:pPr>
              <w:pStyle w:val="Paragraphedeliste"/>
              <w:numPr>
                <w:ilvl w:val="0"/>
                <w:numId w:val="32"/>
              </w:numPr>
              <w:ind w:start="322" w:hanging="284"/>
              <w:rPr>
                <w:rFonts w:ascii="Nunito" w:hAnsi="Nunito"/>
                <w:sz w:val="20"/>
                <w:szCs w:val="20"/>
              </w:rPr>
            </w:pPr>
            <w:r w:rsidRPr="00173BB5">
              <w:rPr>
                <w:rFonts w:ascii="Nunito" w:hAnsi="Nunito"/>
                <w:sz w:val="20"/>
                <w:szCs w:val="20"/>
              </w:rPr>
              <w:t xml:space="preserve">Start date: July 2025</w:t>
            </w:r>
          </w:p>
          <w:p w:rsidRPr="00173BB5" w:rsidR="00173BB5" w:rsidP="00A44D4F" w:rsidRDefault="00C7684A" w14:paraId="1BF71C36" w14:textId="77777777">
            <w:pPr>
              <w:pStyle w:val="Paragraphedeliste"/>
              <w:numPr>
                <w:ilvl w:val="0"/>
                <w:numId w:val="32"/>
              </w:numPr>
              <w:ind w:start="322" w:hanging="284"/>
              <w:rPr>
                <w:rFonts w:ascii="Nunito" w:hAnsi="Nunito"/>
                <w:sz w:val="20"/>
                <w:szCs w:val="20"/>
              </w:rPr>
            </w:pPr>
            <w:r w:rsidRPr="00173BB5">
              <w:rPr>
                <w:rFonts w:ascii="Nunito" w:hAnsi="Nunito"/>
                <w:sz w:val="20"/>
                <w:szCs w:val="20"/>
              </w:rPr>
              <w:t xml:space="preserve">Kick-off meeting: </w:t>
            </w:r>
            <w:r w:rsidRPr="00173BB5">
              <w:rPr>
                <w:rFonts w:ascii="Nunito" w:hAnsi="Nunito"/>
                <w:sz w:val="20"/>
                <w:szCs w:val="20"/>
              </w:rPr>
              <w:t xml:space="preserve">July </w:t>
            </w:r>
            <w:r w:rsidRPr="00173BB5" w:rsidR="00173BB5">
              <w:rPr>
                <w:rFonts w:ascii="Nunito" w:hAnsi="Nunito"/>
                <w:sz w:val="20"/>
                <w:szCs w:val="20"/>
              </w:rPr>
              <w:t xml:space="preserve">15</w:t>
            </w:r>
            <w:r w:rsidRPr="00173BB5">
              <w:rPr>
                <w:rFonts w:ascii="Nunito" w:hAnsi="Nunito"/>
                <w:sz w:val="20"/>
                <w:szCs w:val="20"/>
              </w:rPr>
              <w:t xml:space="preserve">, 2025</w:t>
            </w:r>
          </w:p>
          <w:p w:rsidRPr="00173BB5" w:rsidR="00C7684A" w:rsidP="00A44D4F" w:rsidRDefault="00C7684A" w14:paraId="49317939" w14:textId="45384D37">
            <w:pPr>
              <w:pStyle w:val="Paragraphedeliste"/>
              <w:numPr>
                <w:ilvl w:val="0"/>
                <w:numId w:val="32"/>
              </w:numPr>
              <w:ind w:start="322" w:hanging="284"/>
              <w:rPr>
                <w:rFonts w:ascii="Nunito" w:hAnsi="Nunito"/>
                <w:sz w:val="20"/>
                <w:szCs w:val="20"/>
              </w:rPr>
            </w:pPr>
            <w:r w:rsidRPr="00173BB5">
              <w:rPr>
                <w:rFonts w:ascii="Nunito" w:hAnsi="Nunito"/>
                <w:sz w:val="20"/>
                <w:szCs w:val="20"/>
              </w:rPr>
              <w:t xml:space="preserve">Final delivery date: </w:t>
            </w:r>
            <w:r w:rsidRPr="00173BB5">
              <w:rPr>
                <w:rFonts w:ascii="Nunito" w:hAnsi="Nunito"/>
                <w:i/>
                <w:iCs/>
                <w:sz w:val="20"/>
                <w:szCs w:val="20"/>
              </w:rPr>
              <w:t xml:space="preserve">October 1, </w:t>
            </w:r>
            <w:r w:rsidRPr="00173BB5">
              <w:rPr>
                <w:rFonts w:ascii="Nunito" w:hAnsi="Nunito"/>
                <w:sz w:val="20"/>
                <w:szCs w:val="20"/>
              </w:rPr>
              <w:t xml:space="preserve">2025</w:t>
            </w:r>
          </w:p>
        </w:tc>
      </w:tr>
    </w:tbl>
    <w:p w:rsidRPr="00793A85" w:rsidR="00237E7A" w:rsidP="00237E7A" w:rsidRDefault="00237E7A" w14:paraId="16666E62" w14:textId="77777777">
      <w:pPr>
        <w:rPr>
          <w:rFonts w:ascii="Nunito" w:hAnsi="Nunito"/>
          <w:sz w:val="20"/>
          <w:szCs w:val="20"/>
        </w:rPr>
      </w:pPr>
    </w:p>
    <w:p w:rsidRPr="00793A85" w:rsidR="00525851" w:rsidP="002D3707" w:rsidRDefault="002D3707" w14:paraId="25EADD38" w14:textId="3A0CCA86">
      <w:pPr>
        <w:pStyle w:val="Titre1"/>
        <w:numPr>
          <w:ilvl w:val="0"/>
          <w:numId w:val="39"/>
        </w:numPr>
      </w:pPr>
      <w:bookmarkStart w:name="_Toc1263704581" w:id="9"/>
      <w:r>
        <w:lastRenderedPageBreak/>
      </w:r>
      <w:r>
        <w:t xml:space="preserve">Information on the call for </w:t>
      </w:r>
      <w:r w:rsidR="00961250">
        <w:t xml:space="preserve">tenders</w:t>
      </w:r>
      <w:bookmarkEnd w:id="9"/>
    </w:p>
    <w:p w:rsidRPr="00793A85" w:rsidR="005031C5" w:rsidP="005031C5" w:rsidRDefault="005031C5" w14:paraId="46D44185" w14:textId="77777777"/>
    <w:p w:rsidRPr="00793A85" w:rsidR="008B7B4F" w:rsidP="005031C5" w:rsidRDefault="008B7B4F" w14:paraId="1A9D0F72" w14:textId="43F0870B">
      <w:pPr>
        <w:pStyle w:val="Titre2"/>
        <w:numPr>
          <w:ilvl w:val="1"/>
          <w:numId w:val="39"/>
        </w:numPr>
      </w:pPr>
      <w:bookmarkStart w:name="_Toc516787440" w:id="10"/>
      <w:r>
        <w:t xml:space="preserve">Service objectives</w:t>
      </w:r>
      <w:bookmarkEnd w:id="10"/>
    </w:p>
    <w:tbl>
      <w:tblPr>
        <w:tblStyle w:val="Grilledutableau"/>
        <w:tblW w:w="0" w:type="auto"/>
        <w:tblLook w:val="04a0"/>
      </w:tblPr>
      <w:tblGrid>
        <w:gridCol w:w="3104"/>
        <w:gridCol w:w="7090"/>
      </w:tblGrid>
      <w:tr w:rsidRPr="00793A85" w:rsidR="005031C5" w:rsidTr="11DF8450" w14:paraId="5435A134" w14:textId="77777777">
        <w:trPr>
          <w:trHeight w:val="365"/>
        </w:trPr>
        <w:tc>
          <w:tcPr>
            <w:tcW w:w="3104" w:type="dxa"/>
          </w:tcPr>
          <w:p w:rsidRPr="00793A85" w:rsidR="005031C5" w:rsidP="00424BAC" w:rsidRDefault="005031C5" w14:paraId="300B6943" w14:textId="77777777">
            <w:pPr>
              <w:rPr>
                <w:rFonts w:ascii="Nunito" w:hAnsi="Nunito"/>
                <w:sz w:val="20"/>
                <w:szCs w:val="20"/>
              </w:rPr>
            </w:pPr>
          </w:p>
        </w:tc>
        <w:tc>
          <w:tcPr>
            <w:tcW w:w="7090" w:type="dxa"/>
          </w:tcPr>
          <w:p w:rsidRPr="00CA308A" w:rsidR="00103BA8" w:rsidP="000D4F31" w:rsidRDefault="18456DE0" w14:paraId="01C245BE" w14:textId="5C6D6CCF">
            <w:pPr>
              <w:rPr>
                <w:rFonts w:ascii="Nunito" w:hAnsi="Nunito"/>
                <w:i/>
                <w:iCs/>
                <w:sz w:val="20"/>
                <w:szCs w:val="20"/>
              </w:rPr>
            </w:pPr>
            <w:r w:rsidRPr="11DF8450">
              <w:rPr>
                <w:rFonts w:ascii="Nunito" w:hAnsi="Nunito"/>
                <w:b/>
                <w:bCs/>
                <w:sz w:val="20"/>
                <w:szCs w:val="20"/>
              </w:rPr>
              <w:t xml:space="preserve">Overall objective</w:t>
            </w:r>
            <w:r w:rsidRPr="11DF8450">
              <w:rPr>
                <w:rFonts w:ascii="Nunito" w:hAnsi="Nunito"/>
                <w:sz w:val="20"/>
                <w:szCs w:val="20"/>
              </w:rPr>
              <w:t xml:space="preserve">: </w:t>
            </w:r>
            <w:r w:rsidRPr="11DF8450" w:rsidR="585232FF">
              <w:rPr>
                <w:rFonts w:ascii="Nunito" w:hAnsi="Nunito"/>
                <w:sz w:val="20"/>
                <w:szCs w:val="20"/>
              </w:rPr>
              <w:t xml:space="preserve">Design </w:t>
            </w:r>
            <w:r w:rsidRPr="11DF8450" w:rsidR="7003BAEA">
              <w:rPr>
                <w:rFonts w:ascii="Nunito" w:hAnsi="Nunito"/>
                <w:sz w:val="20"/>
                <w:szCs w:val="20"/>
              </w:rPr>
              <w:t xml:space="preserve">and/or </w:t>
            </w:r>
            <w:r w:rsidRPr="11DF8450" w:rsidR="585232FF">
              <w:rPr>
                <w:rFonts w:ascii="Nunito" w:hAnsi="Nunito"/>
                <w:sz w:val="20"/>
                <w:szCs w:val="20"/>
              </w:rPr>
              <w:t xml:space="preserve">produce </w:t>
            </w:r>
            <w:r w:rsidRPr="11DF8450" w:rsidR="6FB7966D">
              <w:rPr>
                <w:rFonts w:ascii="Nunito" w:hAnsi="Nunito"/>
                <w:sz w:val="20"/>
                <w:szCs w:val="20"/>
              </w:rPr>
              <w:t xml:space="preserve">an e-learning </w:t>
            </w:r>
            <w:r w:rsidR="0041388A">
              <w:rPr>
                <w:rFonts w:ascii="Nunito" w:hAnsi="Nunito"/>
                <w:sz w:val="20"/>
                <w:szCs w:val="20"/>
              </w:rPr>
              <w:t xml:space="preserve">course consisting of 5 parts </w:t>
            </w:r>
            <w:r w:rsidRPr="11DF8450" w:rsidR="6FB7966D">
              <w:rPr>
                <w:rFonts w:ascii="Nunito" w:hAnsi="Nunito"/>
                <w:sz w:val="20"/>
                <w:szCs w:val="20"/>
              </w:rPr>
              <w:t xml:space="preserve">of </w:t>
            </w:r>
            <w:r w:rsidR="000D4F31">
              <w:rPr>
                <w:rFonts w:ascii="Nunito" w:hAnsi="Nunito"/>
                <w:sz w:val="20"/>
                <w:szCs w:val="20"/>
              </w:rPr>
              <w:t xml:space="preserve">around </w:t>
            </w:r>
            <w:r w:rsidR="0041388A">
              <w:rPr>
                <w:rFonts w:ascii="Nunito" w:hAnsi="Nunito"/>
                <w:sz w:val="20"/>
                <w:szCs w:val="20"/>
              </w:rPr>
              <w:t xml:space="preserve">0</w:t>
            </w:r>
            <w:r w:rsidR="000D4F31">
              <w:rPr>
                <w:rFonts w:ascii="Nunito" w:hAnsi="Nunito"/>
                <w:sz w:val="20"/>
                <w:szCs w:val="20"/>
              </w:rPr>
              <w:t xml:space="preserve">.</w:t>
            </w:r>
            <w:r w:rsidR="00757295">
              <w:rPr>
                <w:rFonts w:ascii="Nunito" w:hAnsi="Nunito"/>
                <w:sz w:val="20"/>
                <w:szCs w:val="20"/>
              </w:rPr>
              <w:t xml:space="preserve">5h </w:t>
            </w:r>
            <w:r w:rsidR="0041388A">
              <w:rPr>
                <w:rFonts w:ascii="Nunito" w:hAnsi="Nunito"/>
                <w:sz w:val="20"/>
                <w:szCs w:val="20"/>
              </w:rPr>
              <w:t xml:space="preserve">each (</w:t>
            </w:r>
            <w:r w:rsidR="000D4F31">
              <w:rPr>
                <w:rFonts w:ascii="Nunito" w:hAnsi="Nunito"/>
                <w:sz w:val="20"/>
                <w:szCs w:val="20"/>
              </w:rPr>
              <w:t xml:space="preserve">2</w:t>
            </w:r>
            <w:r w:rsidR="0041388A">
              <w:rPr>
                <w:rFonts w:ascii="Nunito" w:hAnsi="Nunito"/>
                <w:sz w:val="20"/>
                <w:szCs w:val="20"/>
              </w:rPr>
              <w:t xml:space="preserve">.5h in total) </w:t>
            </w:r>
            <w:r w:rsidRPr="11DF8450" w:rsidR="378E6E0A">
              <w:rPr>
                <w:rFonts w:ascii="Nunito" w:hAnsi="Nunito"/>
                <w:sz w:val="20"/>
                <w:szCs w:val="20"/>
              </w:rPr>
              <w:t xml:space="preserve">- </w:t>
            </w:r>
            <w:r w:rsidR="004A12F1">
              <w:rPr>
                <w:rFonts w:ascii="Nunito" w:hAnsi="Nunito"/>
                <w:sz w:val="20"/>
                <w:szCs w:val="20"/>
              </w:rPr>
              <w:t xml:space="preserve">based on a document </w:t>
            </w:r>
            <w:r w:rsidRPr="000D4F31" w:rsidR="000D4F31">
              <w:rPr>
                <w:rFonts w:ascii="Nunito" w:hAnsi="Nunito"/>
                <w:sz w:val="20"/>
                <w:szCs w:val="20"/>
              </w:rPr>
              <w:t xml:space="preserve">with key information and internal and external resources.</w:t>
            </w:r>
          </w:p>
          <w:p w:rsidRPr="00BF0E90" w:rsidR="00BE630A" w:rsidP="00BE630A" w:rsidRDefault="00103BA8" w14:paraId="38A7654F" w14:textId="2FFD062C">
            <w:pPr>
              <w:rPr>
                <w:rFonts w:ascii="Nunito" w:hAnsi="Nunito"/>
                <w:iCs/>
                <w:sz w:val="20"/>
                <w:szCs w:val="20"/>
              </w:rPr>
            </w:pPr>
            <w:r w:rsidRPr="00BF0E90">
              <w:rPr>
                <w:rFonts w:ascii="Nunito" w:hAnsi="Nunito"/>
                <w:b/>
                <w:iCs/>
                <w:sz w:val="20"/>
                <w:szCs w:val="20"/>
              </w:rPr>
              <w:t xml:space="preserve">Specific objectives</w:t>
            </w:r>
          </w:p>
          <w:p w:rsidR="009448ED" w:rsidP="7AE4467F" w:rsidRDefault="7E351663" w14:paraId="1D501AFC" w14:textId="73FE4F1C">
            <w:pPr>
              <w:rPr>
                <w:rFonts w:ascii="Nunito" w:hAnsi="Nunito"/>
                <w:sz w:val="20"/>
                <w:szCs w:val="20"/>
              </w:rPr>
            </w:pPr>
            <w:r w:rsidRPr="00820916">
              <w:rPr>
                <w:rFonts w:ascii="Nunito" w:hAnsi="Nunito"/>
                <w:b/>
                <w:bCs/>
                <w:sz w:val="20"/>
                <w:szCs w:val="20"/>
              </w:rPr>
              <w:t xml:space="preserve">R1</w:t>
            </w:r>
            <w:r w:rsidRPr="00820916">
              <w:rPr>
                <w:rFonts w:ascii="Nunito" w:hAnsi="Nunito"/>
                <w:sz w:val="20"/>
                <w:szCs w:val="20"/>
              </w:rPr>
              <w:t xml:space="preserve">: </w:t>
            </w:r>
            <w:r w:rsidR="009448ED">
              <w:rPr>
                <w:rFonts w:ascii="Nunito" w:hAnsi="Nunito"/>
                <w:sz w:val="20"/>
                <w:szCs w:val="20"/>
              </w:rPr>
              <w:t xml:space="preserve">The e-learning program is </w:t>
            </w:r>
            <w:r w:rsidR="008D0B42">
              <w:rPr>
                <w:rFonts w:ascii="Nunito" w:hAnsi="Nunito"/>
                <w:sz w:val="20"/>
                <w:szCs w:val="20"/>
              </w:rPr>
              <w:t xml:space="preserve">designed in French</w:t>
            </w:r>
            <w:r w:rsidR="0004420D">
              <w:rPr>
                <w:rFonts w:ascii="Nunito" w:hAnsi="Nunito"/>
                <w:sz w:val="20"/>
                <w:szCs w:val="20"/>
              </w:rPr>
              <w:t xml:space="preserve">, and complies </w:t>
            </w:r>
            <w:r w:rsidR="002F4368">
              <w:rPr>
                <w:rFonts w:ascii="Nunito" w:hAnsi="Nunito"/>
                <w:sz w:val="20"/>
                <w:szCs w:val="20"/>
              </w:rPr>
              <w:t xml:space="preserve">with the </w:t>
            </w:r>
            <w:r w:rsidR="005A126C">
              <w:rPr>
                <w:rFonts w:ascii="Nunito" w:hAnsi="Nunito"/>
                <w:sz w:val="20"/>
                <w:szCs w:val="20"/>
              </w:rPr>
              <w:t xml:space="preserve">required </w:t>
            </w:r>
            <w:r w:rsidR="00CF557E">
              <w:rPr>
                <w:rFonts w:ascii="Nunito" w:hAnsi="Nunito"/>
                <w:sz w:val="20"/>
                <w:szCs w:val="20"/>
              </w:rPr>
              <w:t xml:space="preserve">teaching methods</w:t>
            </w:r>
            <w:r w:rsidR="002F4368">
              <w:rPr>
                <w:rFonts w:ascii="Nunito" w:hAnsi="Nunito"/>
                <w:sz w:val="20"/>
                <w:szCs w:val="20"/>
              </w:rPr>
              <w:t xml:space="preserve">.</w:t>
            </w:r>
          </w:p>
          <w:p w:rsidRPr="00820916" w:rsidR="00BE630A" w:rsidP="7AE4467F" w:rsidRDefault="25CFB382" w14:paraId="08E659AD" w14:textId="15BD43BC">
            <w:pPr>
              <w:rPr>
                <w:rFonts w:ascii="Nunito" w:hAnsi="Nunito"/>
                <w:sz w:val="20"/>
                <w:szCs w:val="20"/>
              </w:rPr>
            </w:pPr>
            <w:r w:rsidRPr="11DF8450">
              <w:rPr>
                <w:rFonts w:ascii="Nunito" w:hAnsi="Nunito"/>
                <w:b/>
                <w:bCs/>
                <w:sz w:val="20"/>
                <w:szCs w:val="20"/>
              </w:rPr>
              <w:t xml:space="preserve">R2: </w:t>
            </w:r>
            <w:r w:rsidRPr="11DF8450" w:rsidR="5A5D198B">
              <w:rPr>
                <w:rFonts w:ascii="Nunito" w:hAnsi="Nunito"/>
                <w:sz w:val="20"/>
                <w:szCs w:val="20"/>
              </w:rPr>
              <w:t xml:space="preserve">The </w:t>
            </w:r>
            <w:r w:rsidRPr="11DF8450">
              <w:rPr>
                <w:rFonts w:ascii="Nunito" w:hAnsi="Nunito"/>
                <w:sz w:val="20"/>
                <w:szCs w:val="20"/>
              </w:rPr>
              <w:t xml:space="preserve">e-learning </w:t>
            </w:r>
            <w:r w:rsidRPr="11DF8450" w:rsidR="5A5D198B">
              <w:rPr>
                <w:rFonts w:ascii="Nunito" w:hAnsi="Nunito"/>
                <w:sz w:val="20"/>
                <w:szCs w:val="20"/>
              </w:rPr>
              <w:t xml:space="preserve">is accessible and available </w:t>
            </w:r>
            <w:r w:rsidRPr="11DF8450">
              <w:rPr>
                <w:rFonts w:ascii="Nunito" w:hAnsi="Nunito"/>
                <w:sz w:val="20"/>
                <w:szCs w:val="20"/>
              </w:rPr>
              <w:t xml:space="preserve">in French</w:t>
            </w:r>
            <w:r w:rsidRPr="11DF8450" w:rsidR="7BD4338A">
              <w:rPr>
                <w:rFonts w:ascii="Nunito" w:hAnsi="Nunito"/>
                <w:sz w:val="20"/>
                <w:szCs w:val="20"/>
              </w:rPr>
              <w:t xml:space="preserve">, and complies </w:t>
            </w:r>
            <w:r w:rsidRPr="11DF8450" w:rsidR="7D44E485">
              <w:rPr>
                <w:rFonts w:ascii="Nunito" w:hAnsi="Nunito"/>
                <w:sz w:val="20"/>
                <w:szCs w:val="20"/>
              </w:rPr>
              <w:t xml:space="preserve">with accessibility criteria, </w:t>
            </w:r>
            <w:r w:rsidRPr="11DF8450" w:rsidR="5A5D198B">
              <w:rPr>
                <w:rFonts w:ascii="Nunito" w:hAnsi="Nunito"/>
                <w:sz w:val="20"/>
                <w:szCs w:val="20"/>
              </w:rPr>
              <w:t xml:space="preserve">animation and navigation requirements</w:t>
            </w:r>
            <w:r w:rsidRPr="11DF8450" w:rsidR="7BD4338A">
              <w:rPr>
                <w:rFonts w:ascii="Nunito" w:hAnsi="Nunito"/>
                <w:sz w:val="20"/>
                <w:szCs w:val="20"/>
              </w:rPr>
              <w:t xml:space="preserve">.</w:t>
            </w:r>
          </w:p>
          <w:p w:rsidRPr="00793A85" w:rsidR="005031C5" w:rsidP="11DF8450" w:rsidRDefault="585232FF" w14:paraId="40D205CF" w14:textId="7F75EF81">
            <w:pPr>
              <w:rPr>
                <w:rFonts w:ascii="Nunito" w:hAnsi="Nunito"/>
                <w:i/>
                <w:iCs/>
                <w:sz w:val="20"/>
                <w:szCs w:val="20"/>
              </w:rPr>
            </w:pPr>
            <w:r w:rsidRPr="705DA9C9" w:rsidR="07640CDD">
              <w:rPr>
                <w:rFonts w:ascii="Nunito" w:hAnsi="Nunito"/>
                <w:b/>
                <w:sz w:val="20"/>
                <w:szCs w:val="20"/>
              </w:rPr>
              <w:t xml:space="preserve">R3</w:t>
            </w:r>
            <w:r w:rsidRPr="705DA9C9">
              <w:rPr>
                <w:rFonts w:ascii="Nunito" w:hAnsi="Nunito"/>
                <w:sz w:val="20"/>
                <w:szCs w:val="20"/>
              </w:rPr>
              <w:t xml:space="preserve">: </w:t>
            </w:r>
            <w:r w:rsidRPr="705DA9C9" w:rsidR="162A8851">
              <w:rPr>
                <w:rFonts w:ascii="Nunito" w:hAnsi="Nunito"/>
                <w:sz w:val="20"/>
                <w:szCs w:val="20"/>
              </w:rPr>
              <w:t xml:space="preserve">E-learning </w:t>
            </w:r>
            <w:r w:rsidRPr="705DA9C9">
              <w:rPr>
                <w:rFonts w:ascii="Nunito" w:hAnsi="Nunito"/>
                <w:sz w:val="20"/>
                <w:szCs w:val="20"/>
              </w:rPr>
              <w:t xml:space="preserve">is accessible and available in </w:t>
            </w:r>
            <w:r w:rsidRPr="705DA9C9" w:rsidR="00830E1E">
              <w:rPr>
                <w:rFonts w:ascii="Nunito" w:hAnsi="Nunito"/>
                <w:sz w:val="20"/>
                <w:szCs w:val="20"/>
              </w:rPr>
              <w:t xml:space="preserve">1 </w:t>
            </w:r>
            <w:r w:rsidRPr="705DA9C9" w:rsidR="16957BF2">
              <w:rPr>
                <w:rFonts w:ascii="Nunito" w:hAnsi="Nunito"/>
                <w:sz w:val="20"/>
                <w:szCs w:val="20"/>
              </w:rPr>
              <w:t xml:space="preserve">additional </w:t>
            </w:r>
            <w:r w:rsidRPr="705DA9C9" w:rsidR="5143B12B">
              <w:rPr>
                <w:rFonts w:ascii="Nunito" w:hAnsi="Nunito"/>
                <w:sz w:val="20"/>
                <w:szCs w:val="20"/>
              </w:rPr>
              <w:t xml:space="preserve">language </w:t>
            </w:r>
            <w:r w:rsidRPr="705DA9C9" w:rsidR="5143B12B">
              <w:rPr>
                <w:rFonts w:ascii="Nunito" w:hAnsi="Nunito"/>
                <w:sz w:val="20"/>
                <w:szCs w:val="20"/>
              </w:rPr>
              <w:t xml:space="preserve">(EN)</w:t>
            </w:r>
            <w:r w:rsidRPr="705DA9C9" w:rsidR="058BB037">
              <w:rPr>
                <w:rFonts w:ascii="Nunito" w:hAnsi="Nunito"/>
                <w:i/>
                <w:sz w:val="20"/>
                <w:szCs w:val="20"/>
              </w:rPr>
              <w:t xml:space="preserve">. </w:t>
            </w:r>
            <w:r w:rsidRPr="00830E1E" w:rsidR="00830E1E">
              <w:rPr>
                <w:rFonts w:ascii="Nunito" w:hAnsi="Nunito"/>
                <w:sz w:val="20"/>
                <w:szCs w:val="20"/>
              </w:rPr>
              <w:t xml:space="preserve">(optional)</w:t>
            </w:r>
          </w:p>
        </w:tc>
      </w:tr>
    </w:tbl>
    <w:p w:rsidRPr="00793A85" w:rsidR="005031C5" w:rsidP="005031C5" w:rsidRDefault="005031C5" w14:paraId="2AD2BA32" w14:textId="77777777">
      <w:pPr>
        <w:pStyle w:val="Titre2"/>
        <w:ind w:start="720"/>
      </w:pPr>
    </w:p>
    <w:p w:rsidRPr="00793A85" w:rsidR="008B7B4F" w:rsidP="005031C5" w:rsidRDefault="002D3707" w14:paraId="1FEFC8E7" w14:textId="6C0C4E35">
      <w:pPr>
        <w:pStyle w:val="Titre2"/>
        <w:numPr>
          <w:ilvl w:val="1"/>
          <w:numId w:val="39"/>
        </w:numPr>
      </w:pPr>
      <w:bookmarkStart w:name="_Toc2019057713" w:id="11"/>
      <w:r>
        <w:t xml:space="preserve">Deliverables expected at the end of the service</w:t>
      </w:r>
      <w:bookmarkEnd w:id="11"/>
    </w:p>
    <w:tbl>
      <w:tblPr>
        <w:tblStyle w:val="Grilledutableau"/>
        <w:tblW w:w="0" w:type="auto"/>
        <w:tblLook w:val="04a0"/>
      </w:tblPr>
      <w:tblGrid>
        <w:gridCol w:w="3104"/>
        <w:gridCol w:w="7090"/>
      </w:tblGrid>
      <w:tr w:rsidRPr="00793A85" w:rsidR="005031C5" w:rsidTr="7AE4467F" w14:paraId="1650F237" w14:textId="77777777">
        <w:trPr>
          <w:trHeight w:val="365"/>
        </w:trPr>
        <w:tc>
          <w:tcPr>
            <w:tcW w:w="3104" w:type="dxa"/>
          </w:tcPr>
          <w:p w:rsidRPr="00793A85" w:rsidR="005031C5" w:rsidP="00424BAC" w:rsidRDefault="00AE6635" w14:paraId="65FCD492" w14:textId="77777777">
            <w:pPr>
              <w:rPr>
                <w:rFonts w:ascii="Nunito" w:hAnsi="Nunito"/>
                <w:b/>
                <w:bCs/>
                <w:sz w:val="20"/>
                <w:szCs w:val="20"/>
              </w:rPr>
            </w:pPr>
            <w:r w:rsidRPr="00793A85">
              <w:rPr>
                <w:rFonts w:ascii="Nunito" w:hAnsi="Nunito"/>
                <w:b/>
                <w:bCs/>
                <w:sz w:val="20"/>
                <w:szCs w:val="20"/>
              </w:rPr>
              <w:t xml:space="preserve">Activities for Objective/Outcome 1</w:t>
            </w:r>
          </w:p>
          <w:p w:rsidRPr="00793A85" w:rsidR="00AE6635" w:rsidP="00424BAC" w:rsidRDefault="00AE6635" w14:paraId="098ACB97" w14:textId="77777777">
            <w:pPr>
              <w:rPr>
                <w:rFonts w:ascii="Nunito" w:hAnsi="Nunito"/>
                <w:b/>
                <w:bCs/>
                <w:sz w:val="20"/>
                <w:szCs w:val="20"/>
              </w:rPr>
            </w:pPr>
          </w:p>
          <w:p w:rsidRPr="00793A85" w:rsidR="00AE6635" w:rsidP="00424BAC" w:rsidRDefault="00AE6635" w14:paraId="2195862A" w14:textId="77777777">
            <w:pPr>
              <w:rPr>
                <w:rFonts w:ascii="Nunito" w:hAnsi="Nunito"/>
                <w:b/>
                <w:bCs/>
                <w:sz w:val="20"/>
                <w:szCs w:val="20"/>
              </w:rPr>
            </w:pPr>
          </w:p>
          <w:p w:rsidRPr="00793A85" w:rsidR="00AE6635" w:rsidP="00424BAC" w:rsidRDefault="00AE6635" w14:paraId="00454C65" w14:textId="77777777">
            <w:pPr>
              <w:rPr>
                <w:rFonts w:ascii="Nunito" w:hAnsi="Nunito"/>
                <w:b/>
                <w:bCs/>
                <w:sz w:val="20"/>
                <w:szCs w:val="20"/>
              </w:rPr>
            </w:pPr>
          </w:p>
          <w:p w:rsidRPr="00793A85" w:rsidR="00AE6635" w:rsidP="00424BAC" w:rsidRDefault="00AE6635" w14:paraId="27CC6EF0" w14:textId="77777777">
            <w:pPr>
              <w:rPr>
                <w:rFonts w:ascii="Nunito" w:hAnsi="Nunito"/>
                <w:b/>
                <w:bCs/>
                <w:sz w:val="20"/>
                <w:szCs w:val="20"/>
              </w:rPr>
            </w:pPr>
          </w:p>
          <w:p w:rsidRPr="00793A85" w:rsidR="00AE6635" w:rsidP="00424BAC" w:rsidRDefault="00AE6635" w14:paraId="77EFFB93" w14:textId="77777777">
            <w:pPr>
              <w:rPr>
                <w:rFonts w:ascii="Nunito" w:hAnsi="Nunito"/>
                <w:b/>
                <w:bCs/>
                <w:sz w:val="20"/>
                <w:szCs w:val="20"/>
              </w:rPr>
            </w:pPr>
          </w:p>
          <w:p w:rsidRPr="00793A85" w:rsidR="00AE6635" w:rsidP="00424BAC" w:rsidRDefault="00AE6635" w14:paraId="48071A05" w14:textId="77777777">
            <w:pPr>
              <w:rPr>
                <w:rFonts w:ascii="Nunito" w:hAnsi="Nunito"/>
                <w:b/>
                <w:bCs/>
                <w:sz w:val="20"/>
                <w:szCs w:val="20"/>
              </w:rPr>
            </w:pPr>
          </w:p>
          <w:p w:rsidRPr="00793A85" w:rsidR="00AE6635" w:rsidP="00424BAC" w:rsidRDefault="00AE6635" w14:paraId="24B4A7AA" w14:textId="77777777">
            <w:pPr>
              <w:rPr>
                <w:rFonts w:ascii="Nunito" w:hAnsi="Nunito"/>
                <w:b/>
                <w:bCs/>
                <w:sz w:val="20"/>
                <w:szCs w:val="20"/>
              </w:rPr>
            </w:pPr>
          </w:p>
          <w:p w:rsidRPr="00793A85" w:rsidR="00AE6635" w:rsidP="00424BAC" w:rsidRDefault="00AE6635" w14:paraId="6E429644" w14:textId="77777777">
            <w:pPr>
              <w:rPr>
                <w:rFonts w:ascii="Nunito" w:hAnsi="Nunito"/>
                <w:b/>
                <w:bCs/>
                <w:sz w:val="20"/>
                <w:szCs w:val="20"/>
              </w:rPr>
            </w:pPr>
          </w:p>
          <w:p w:rsidRPr="00793A85" w:rsidR="00AE6635" w:rsidP="00424BAC" w:rsidRDefault="00AE6635" w14:paraId="7AAC2CC7" w14:textId="62355B0D">
            <w:pPr>
              <w:rPr>
                <w:rFonts w:ascii="Nunito" w:hAnsi="Nunito"/>
                <w:b/>
                <w:bCs/>
                <w:sz w:val="20"/>
                <w:szCs w:val="20"/>
              </w:rPr>
            </w:pPr>
            <w:r w:rsidRPr="00793A85">
              <w:rPr>
                <w:rFonts w:ascii="Nunito" w:hAnsi="Nunito"/>
                <w:b/>
                <w:bCs/>
                <w:sz w:val="20"/>
                <w:szCs w:val="20"/>
              </w:rPr>
              <w:t xml:space="preserve">Activities for Goal/Outcome 2</w:t>
            </w:r>
          </w:p>
        </w:tc>
        <w:tc>
          <w:tcPr>
            <w:tcW w:w="7090" w:type="dxa"/>
          </w:tcPr>
          <w:p w:rsidR="009D4AFF" w:rsidP="009D4AFF" w:rsidRDefault="009D4AFF" w14:paraId="1788D0BF" w14:textId="3AD65503">
            <w:pPr>
              <w:rPr>
                <w:rFonts w:ascii="Nunito" w:hAnsi="Nunito"/>
                <w:sz w:val="20"/>
                <w:szCs w:val="20"/>
              </w:rPr>
            </w:pPr>
            <w:r>
              <w:rPr>
                <w:rFonts w:ascii="Nunito" w:hAnsi="Nunito"/>
                <w:b/>
                <w:bCs/>
                <w:sz w:val="20"/>
                <w:szCs w:val="20"/>
              </w:rPr>
              <w:t xml:space="preserve">R1</w:t>
            </w:r>
            <w:r w:rsidRPr="00D9700D">
              <w:rPr>
                <w:rFonts w:ascii="Nunito" w:hAnsi="Nunito"/>
                <w:b/>
                <w:bCs/>
                <w:sz w:val="20"/>
                <w:szCs w:val="20"/>
              </w:rPr>
              <w:t xml:space="preserve">.</w:t>
            </w:r>
            <w:r>
              <w:rPr>
                <w:rFonts w:ascii="Nunito" w:hAnsi="Nunito"/>
                <w:b/>
                <w:bCs/>
                <w:sz w:val="20"/>
                <w:szCs w:val="20"/>
              </w:rPr>
              <w:t xml:space="preserve">1 </w:t>
            </w:r>
            <w:r>
              <w:rPr>
                <w:rFonts w:ascii="Nunito" w:hAnsi="Nunito"/>
                <w:sz w:val="20"/>
                <w:szCs w:val="20"/>
              </w:rPr>
              <w:t xml:space="preserve">Storyboard </w:t>
            </w:r>
            <w:r w:rsidRPr="00D9700D">
              <w:rPr>
                <w:rFonts w:ascii="Nunito" w:hAnsi="Nunito"/>
                <w:sz w:val="20"/>
                <w:szCs w:val="20"/>
              </w:rPr>
              <w:t xml:space="preserve">proposal </w:t>
            </w:r>
            <w:r>
              <w:rPr>
                <w:rFonts w:ascii="Nunito" w:hAnsi="Nunito"/>
                <w:sz w:val="20"/>
                <w:szCs w:val="20"/>
              </w:rPr>
              <w:t xml:space="preserve">in Powerpoint format version 1</w:t>
            </w:r>
          </w:p>
          <w:p w:rsidRPr="00D9700D" w:rsidR="009D4AFF" w:rsidP="009D4AFF" w:rsidRDefault="009D4AFF" w14:paraId="76BCF538" w14:textId="414E6108">
            <w:pPr>
              <w:rPr>
                <w:rFonts w:ascii="Nunito" w:hAnsi="Nunito"/>
                <w:sz w:val="20"/>
                <w:szCs w:val="20"/>
              </w:rPr>
            </w:pPr>
            <w:r>
              <w:rPr>
                <w:rFonts w:ascii="Nunito" w:hAnsi="Nunito"/>
                <w:b/>
                <w:bCs/>
                <w:sz w:val="20"/>
                <w:szCs w:val="20"/>
              </w:rPr>
              <w:t xml:space="preserve">R1</w:t>
            </w:r>
            <w:r w:rsidRPr="00D9700D">
              <w:rPr>
                <w:rFonts w:ascii="Nunito" w:hAnsi="Nunito"/>
                <w:b/>
                <w:bCs/>
                <w:sz w:val="20"/>
                <w:szCs w:val="20"/>
              </w:rPr>
              <w:t xml:space="preserve">.</w:t>
            </w:r>
            <w:r>
              <w:rPr>
                <w:rFonts w:ascii="Nunito" w:hAnsi="Nunito"/>
                <w:b/>
                <w:bCs/>
                <w:sz w:val="20"/>
                <w:szCs w:val="20"/>
              </w:rPr>
              <w:t xml:space="preserve">2 </w:t>
            </w:r>
            <w:r w:rsidRPr="00D9700D">
              <w:rPr>
                <w:rFonts w:ascii="Nunito" w:hAnsi="Nunito"/>
                <w:sz w:val="20"/>
                <w:szCs w:val="20"/>
              </w:rPr>
              <w:t xml:space="preserve">Revision/integration of comments following version </w:t>
            </w:r>
            <w:r>
              <w:rPr>
                <w:rFonts w:ascii="Nunito" w:hAnsi="Nunito"/>
                <w:sz w:val="20"/>
                <w:szCs w:val="20"/>
              </w:rPr>
              <w:t xml:space="preserve">1 </w:t>
            </w:r>
            <w:r w:rsidRPr="00D9700D">
              <w:rPr>
                <w:rFonts w:ascii="Nunito" w:hAnsi="Nunito"/>
                <w:sz w:val="20"/>
                <w:szCs w:val="20"/>
              </w:rPr>
              <w:t xml:space="preserve">for final validation</w:t>
            </w:r>
          </w:p>
          <w:p w:rsidR="00CE103C" w:rsidP="7AE4467F" w:rsidRDefault="00CE103C" w14:paraId="037593DD" w14:textId="77777777">
            <w:pPr>
              <w:rPr>
                <w:rFonts w:ascii="Nunito" w:hAnsi="Nunito"/>
                <w:b/>
                <w:bCs/>
                <w:sz w:val="20"/>
                <w:szCs w:val="20"/>
              </w:rPr>
            </w:pPr>
          </w:p>
          <w:p w:rsidRPr="00D9700D" w:rsidR="00AE6635" w:rsidP="7AE4467F" w:rsidRDefault="502D2E86" w14:paraId="7297056B" w14:textId="07EF9E1D">
            <w:pPr>
              <w:rPr>
                <w:rFonts w:ascii="Nunito" w:hAnsi="Nunito"/>
                <w:sz w:val="20"/>
                <w:szCs w:val="20"/>
              </w:rPr>
            </w:pPr>
            <w:r w:rsidR="00C0399F">
              <w:rPr>
                <w:rFonts w:ascii="Nunito" w:hAnsi="Nunito"/>
                <w:b/>
                <w:bCs/>
                <w:sz w:val="20"/>
                <w:szCs w:val="20"/>
              </w:rPr>
              <w:t xml:space="preserve">R2.</w:t>
            </w:r>
            <w:r w:rsidR="00C507A7">
              <w:rPr>
                <w:rFonts w:ascii="Nunito" w:hAnsi="Nunito"/>
                <w:b/>
                <w:bCs/>
                <w:sz w:val="20"/>
                <w:szCs w:val="20"/>
              </w:rPr>
              <w:t xml:space="preserve">1</w:t>
            </w:r>
            <w:r w:rsidRPr="00D9700D">
              <w:rPr>
                <w:rFonts w:ascii="Nunito" w:hAnsi="Nunito"/>
                <w:b/>
                <w:bCs/>
                <w:sz w:val="20"/>
                <w:szCs w:val="20"/>
              </w:rPr>
              <w:t xml:space="preserve">. </w:t>
            </w:r>
            <w:r w:rsidRPr="00D9700D">
              <w:rPr>
                <w:rFonts w:ascii="Nunito" w:hAnsi="Nunito"/>
                <w:sz w:val="20"/>
                <w:szCs w:val="20"/>
              </w:rPr>
              <w:t xml:space="preserve">Propose a functional prototype of a few screens to validate </w:t>
            </w:r>
            <w:r w:rsidRPr="00D9700D">
              <w:rPr>
                <w:rFonts w:ascii="Nunito" w:hAnsi="Nunito"/>
                <w:sz w:val="20"/>
                <w:szCs w:val="20"/>
              </w:rPr>
              <w:t xml:space="preserve">the module's </w:t>
            </w:r>
            <w:r w:rsidRPr="00D9700D">
              <w:rPr>
                <w:rFonts w:ascii="Nunito" w:hAnsi="Nunito"/>
                <w:sz w:val="20"/>
                <w:szCs w:val="20"/>
              </w:rPr>
              <w:t xml:space="preserve">graphics</w:t>
            </w:r>
            <w:r w:rsidR="00954CE3">
              <w:rPr>
                <w:rFonts w:ascii="Nunito" w:hAnsi="Nunito"/>
                <w:sz w:val="20"/>
                <w:szCs w:val="20"/>
              </w:rPr>
              <w:t xml:space="preserve">, operation and accessibility.</w:t>
            </w:r>
          </w:p>
          <w:p w:rsidRPr="00D9700D" w:rsidR="00AE6635" w:rsidP="7AE4467F" w:rsidRDefault="1120563B" w14:paraId="26B7C5B2" w14:textId="56A6006D">
            <w:pPr>
              <w:rPr>
                <w:rFonts w:ascii="Nunito" w:hAnsi="Nunito"/>
                <w:sz w:val="20"/>
                <w:szCs w:val="20"/>
              </w:rPr>
            </w:pPr>
            <w:r w:rsidRPr="00D9700D" w:rsidR="00D9700D">
              <w:rPr>
                <w:rFonts w:ascii="Nunito" w:hAnsi="Nunito"/>
                <w:b/>
                <w:bCs/>
                <w:sz w:val="20"/>
                <w:szCs w:val="20"/>
              </w:rPr>
              <w:t xml:space="preserve">R2</w:t>
            </w:r>
            <w:r w:rsidRPr="00D9700D">
              <w:rPr>
                <w:rFonts w:ascii="Nunito" w:hAnsi="Nunito"/>
                <w:b/>
                <w:bCs/>
                <w:sz w:val="20"/>
                <w:szCs w:val="20"/>
              </w:rPr>
              <w:t xml:space="preserve">.2. </w:t>
            </w:r>
            <w:r w:rsidR="00CE103C">
              <w:rPr>
                <w:rFonts w:ascii="Nunito" w:hAnsi="Nunito"/>
                <w:sz w:val="20"/>
                <w:szCs w:val="20"/>
              </w:rPr>
              <w:t xml:space="preserve">Technical </w:t>
            </w:r>
            <w:r w:rsidRPr="00D9700D">
              <w:rPr>
                <w:rFonts w:ascii="Nunito" w:hAnsi="Nunito"/>
                <w:sz w:val="20"/>
                <w:szCs w:val="20"/>
              </w:rPr>
              <w:t xml:space="preserve">development </w:t>
            </w:r>
            <w:r w:rsidRPr="00D9700D">
              <w:rPr>
                <w:rFonts w:ascii="Nunito" w:hAnsi="Nunito"/>
                <w:sz w:val="20"/>
                <w:szCs w:val="20"/>
              </w:rPr>
              <w:t xml:space="preserve">of the module: including animations, </w:t>
            </w:r>
            <w:r w:rsidR="008668AE">
              <w:rPr>
                <w:rFonts w:ascii="Nunito" w:hAnsi="Nunito"/>
                <w:sz w:val="20"/>
                <w:szCs w:val="20"/>
              </w:rPr>
              <w:t xml:space="preserve">graphics</w:t>
            </w:r>
            <w:r w:rsidRPr="00D9700D" w:rsidR="689BA1E0">
              <w:rPr>
                <w:rFonts w:ascii="Nunito" w:hAnsi="Nunito"/>
                <w:sz w:val="20"/>
                <w:szCs w:val="20"/>
              </w:rPr>
              <w:t xml:space="preserve">, possible </w:t>
            </w:r>
            <w:r w:rsidRPr="00D9700D">
              <w:rPr>
                <w:rFonts w:ascii="Nunito" w:hAnsi="Nunito"/>
                <w:sz w:val="20"/>
                <w:szCs w:val="20"/>
              </w:rPr>
              <w:t xml:space="preserve">integration </w:t>
            </w:r>
            <w:r w:rsidRPr="00D9700D">
              <w:rPr>
                <w:rFonts w:ascii="Nunito" w:hAnsi="Nunito"/>
                <w:sz w:val="20"/>
                <w:szCs w:val="20"/>
              </w:rPr>
              <w:t xml:space="preserve">of videos</w:t>
            </w:r>
            <w:r w:rsidR="008668AE">
              <w:rPr>
                <w:rFonts w:ascii="Nunito" w:hAnsi="Nunito"/>
                <w:sz w:val="20"/>
                <w:szCs w:val="20"/>
              </w:rPr>
              <w:t xml:space="preserve">, etc.</w:t>
            </w:r>
          </w:p>
          <w:p w:rsidRPr="00D9700D" w:rsidR="00AE6635" w:rsidP="7AE4467F" w:rsidRDefault="1120563B" w14:paraId="7327FFD3" w14:textId="3BA52F28">
            <w:pPr>
              <w:rPr>
                <w:rFonts w:ascii="Nunito" w:hAnsi="Nunito"/>
                <w:sz w:val="20"/>
                <w:szCs w:val="20"/>
              </w:rPr>
            </w:pPr>
            <w:r w:rsidRPr="00D9700D" w:rsidR="00D9700D">
              <w:rPr>
                <w:rFonts w:ascii="Nunito" w:hAnsi="Nunito"/>
                <w:b/>
                <w:bCs/>
                <w:sz w:val="20"/>
                <w:szCs w:val="20"/>
              </w:rPr>
              <w:t xml:space="preserve">R2</w:t>
            </w:r>
            <w:r w:rsidRPr="00D9700D">
              <w:rPr>
                <w:rFonts w:ascii="Nunito" w:hAnsi="Nunito"/>
                <w:b/>
                <w:bCs/>
                <w:sz w:val="20"/>
                <w:szCs w:val="20"/>
              </w:rPr>
              <w:t xml:space="preserve">.3. </w:t>
            </w:r>
            <w:r w:rsidRPr="00D9700D">
              <w:rPr>
                <w:rFonts w:ascii="Nunito" w:hAnsi="Nunito"/>
                <w:sz w:val="20"/>
                <w:szCs w:val="20"/>
              </w:rPr>
              <w:t xml:space="preserve">Proposed version </w:t>
            </w:r>
            <w:r w:rsidRPr="00D9700D" w:rsidR="2D7BE3BF">
              <w:rPr>
                <w:rFonts w:ascii="Nunito" w:hAnsi="Nunito"/>
                <w:sz w:val="20"/>
                <w:szCs w:val="20"/>
              </w:rPr>
              <w:t xml:space="preserve">1 </w:t>
            </w:r>
            <w:r w:rsidRPr="00D9700D">
              <w:rPr>
                <w:rFonts w:ascii="Nunito" w:hAnsi="Nunito"/>
                <w:sz w:val="20"/>
                <w:szCs w:val="20"/>
              </w:rPr>
              <w:t xml:space="preserve">of the </w:t>
            </w:r>
            <w:r w:rsidRPr="00D9700D">
              <w:rPr>
                <w:rFonts w:ascii="Nunito" w:hAnsi="Nunito"/>
                <w:sz w:val="20"/>
                <w:szCs w:val="20"/>
              </w:rPr>
              <w:t xml:space="preserve">developed </w:t>
            </w:r>
            <w:r w:rsidRPr="00D9700D" w:rsidR="4BB5ECD5">
              <w:rPr>
                <w:rFonts w:ascii="Nunito" w:hAnsi="Nunito"/>
                <w:sz w:val="20"/>
                <w:szCs w:val="20"/>
              </w:rPr>
              <w:t xml:space="preserve">module</w:t>
            </w:r>
          </w:p>
          <w:p w:rsidR="00AE6635" w:rsidP="7AE4467F" w:rsidRDefault="1120563B" w14:paraId="608E2A67" w14:textId="3ECF03BD">
            <w:pPr>
              <w:rPr>
                <w:rFonts w:ascii="Nunito" w:hAnsi="Nunito"/>
                <w:sz w:val="20"/>
                <w:szCs w:val="20"/>
              </w:rPr>
            </w:pPr>
            <w:r w:rsidRPr="00D9700D" w:rsidR="00D9700D">
              <w:rPr>
                <w:rFonts w:ascii="Nunito" w:hAnsi="Nunito"/>
                <w:b/>
                <w:bCs/>
                <w:sz w:val="20"/>
                <w:szCs w:val="20"/>
              </w:rPr>
              <w:t xml:space="preserve">R2</w:t>
            </w:r>
            <w:r w:rsidRPr="00D9700D">
              <w:rPr>
                <w:rFonts w:ascii="Nunito" w:hAnsi="Nunito"/>
                <w:b/>
                <w:bCs/>
                <w:sz w:val="20"/>
                <w:szCs w:val="20"/>
              </w:rPr>
              <w:t xml:space="preserve">.4. </w:t>
            </w:r>
            <w:r w:rsidRPr="00D9700D">
              <w:rPr>
                <w:rFonts w:ascii="Nunito" w:hAnsi="Nunito"/>
                <w:sz w:val="20"/>
                <w:szCs w:val="20"/>
              </w:rPr>
              <w:t xml:space="preserve">Revision/integration of </w:t>
            </w:r>
            <w:r w:rsidRPr="00D9700D" w:rsidR="6B0077BE">
              <w:rPr>
                <w:rFonts w:ascii="Nunito" w:hAnsi="Nunito"/>
                <w:sz w:val="20"/>
                <w:szCs w:val="20"/>
              </w:rPr>
              <w:t xml:space="preserve">comments </w:t>
            </w:r>
            <w:r w:rsidRPr="00D9700D">
              <w:rPr>
                <w:rFonts w:ascii="Nunito" w:hAnsi="Nunito"/>
                <w:sz w:val="20"/>
                <w:szCs w:val="20"/>
              </w:rPr>
              <w:t xml:space="preserve">following </w:t>
            </w:r>
            <w:r w:rsidRPr="00D9700D" w:rsidR="1EC7F72C">
              <w:rPr>
                <w:rFonts w:ascii="Nunito" w:hAnsi="Nunito"/>
                <w:sz w:val="20"/>
                <w:szCs w:val="20"/>
              </w:rPr>
              <w:t xml:space="preserve">version </w:t>
            </w:r>
            <w:r w:rsidR="004A4D79">
              <w:rPr>
                <w:rFonts w:ascii="Nunito" w:hAnsi="Nunito"/>
                <w:sz w:val="20"/>
                <w:szCs w:val="20"/>
              </w:rPr>
              <w:t xml:space="preserve">1 </w:t>
            </w:r>
            <w:r w:rsidRPr="00D9700D">
              <w:rPr>
                <w:rFonts w:ascii="Nunito" w:hAnsi="Nunito"/>
                <w:sz w:val="20"/>
                <w:szCs w:val="20"/>
              </w:rPr>
              <w:t xml:space="preserve">for final validation</w:t>
            </w:r>
          </w:p>
          <w:p w:rsidRPr="00D9700D" w:rsidR="00093887" w:rsidP="7AE4467F" w:rsidRDefault="00093887" w14:paraId="268A33B5" w14:textId="4B1D7913">
            <w:pPr>
              <w:rPr>
                <w:rFonts w:ascii="Nunito" w:hAnsi="Nunito"/>
                <w:sz w:val="20"/>
                <w:szCs w:val="20"/>
              </w:rPr>
            </w:pPr>
            <w:r w:rsidRPr="00D9700D">
              <w:rPr>
                <w:rFonts w:ascii="Nunito" w:hAnsi="Nunito"/>
                <w:b/>
                <w:bCs/>
                <w:sz w:val="20"/>
                <w:szCs w:val="20"/>
              </w:rPr>
              <w:t xml:space="preserve">R2.</w:t>
            </w:r>
            <w:r>
              <w:rPr>
                <w:rFonts w:ascii="Nunito" w:hAnsi="Nunito"/>
                <w:b/>
                <w:bCs/>
                <w:sz w:val="20"/>
                <w:szCs w:val="20"/>
              </w:rPr>
              <w:t xml:space="preserve">5</w:t>
            </w:r>
            <w:r w:rsidRPr="00D9700D">
              <w:rPr>
                <w:rFonts w:ascii="Nunito" w:hAnsi="Nunito"/>
                <w:b/>
                <w:bCs/>
                <w:sz w:val="20"/>
                <w:szCs w:val="20"/>
              </w:rPr>
              <w:t xml:space="preserve">. </w:t>
            </w:r>
            <w:r w:rsidR="008973F1">
              <w:rPr>
                <w:rFonts w:ascii="Nunito" w:hAnsi="Nunito"/>
                <w:b/>
                <w:bCs/>
                <w:sz w:val="20"/>
                <w:szCs w:val="20"/>
              </w:rPr>
              <w:t xml:space="preserve">SCORM</w:t>
            </w:r>
            <w:r w:rsidRPr="008973F1" w:rsidR="008973F1">
              <w:rPr>
                <w:rFonts w:ascii="Nunito" w:hAnsi="Nunito"/>
                <w:sz w:val="20"/>
                <w:szCs w:val="20"/>
              </w:rPr>
              <w:t xml:space="preserve"> delivery </w:t>
            </w:r>
          </w:p>
          <w:p w:rsidRPr="00793A85" w:rsidR="00AE6635" w:rsidP="00AE6635" w:rsidRDefault="00AE6635" w14:paraId="48FD88DC" w14:textId="77777777">
            <w:pPr>
              <w:rPr>
                <w:rFonts w:ascii="Nunito" w:hAnsi="Nunito"/>
                <w:i/>
                <w:sz w:val="20"/>
                <w:szCs w:val="20"/>
              </w:rPr>
            </w:pPr>
          </w:p>
          <w:p w:rsidRPr="00D9700D" w:rsidR="00AE6635" w:rsidP="00AE6635" w:rsidRDefault="00AE6635" w14:paraId="3C276132" w14:textId="6716620E">
            <w:pPr>
              <w:rPr>
                <w:rFonts w:ascii="Nunito" w:hAnsi="Nunito"/>
                <w:iCs/>
                <w:sz w:val="20"/>
                <w:szCs w:val="20"/>
              </w:rPr>
            </w:pPr>
            <w:r w:rsidR="00CE103C">
              <w:rPr>
                <w:rFonts w:ascii="Nunito" w:hAnsi="Nunito"/>
                <w:b/>
                <w:iCs/>
                <w:sz w:val="20"/>
                <w:szCs w:val="20"/>
              </w:rPr>
              <w:t xml:space="preserve">R3.</w:t>
            </w:r>
            <w:r w:rsidRPr="00D9700D">
              <w:rPr>
                <w:rFonts w:ascii="Nunito" w:hAnsi="Nunito"/>
                <w:b/>
                <w:iCs/>
                <w:sz w:val="20"/>
                <w:szCs w:val="20"/>
              </w:rPr>
              <w:t xml:space="preserve">1 </w:t>
            </w:r>
            <w:r w:rsidRPr="00D9700D">
              <w:rPr>
                <w:rFonts w:ascii="Nunito" w:hAnsi="Nunito"/>
                <w:iCs/>
                <w:sz w:val="20"/>
                <w:szCs w:val="20"/>
              </w:rPr>
              <w:t xml:space="preserve">Export of texts from the initial module and </w:t>
            </w:r>
            <w:r w:rsidR="00046E87">
              <w:rPr>
                <w:rFonts w:ascii="Nunito" w:hAnsi="Nunito"/>
                <w:iCs/>
                <w:sz w:val="20"/>
                <w:szCs w:val="20"/>
              </w:rPr>
              <w:t xml:space="preserve">transmission </w:t>
            </w:r>
            <w:r w:rsidRPr="00D9700D">
              <w:rPr>
                <w:rFonts w:ascii="Nunito" w:hAnsi="Nunito"/>
                <w:iCs/>
                <w:sz w:val="20"/>
                <w:szCs w:val="20"/>
              </w:rPr>
              <w:t xml:space="preserve">to </w:t>
            </w:r>
            <w:r w:rsidRPr="00D9700D" w:rsidR="00281468">
              <w:rPr>
                <w:rFonts w:ascii="Nunito" w:hAnsi="Nunito"/>
                <w:iCs/>
                <w:sz w:val="20"/>
                <w:szCs w:val="20"/>
              </w:rPr>
              <w:t xml:space="preserve">Handicap </w:t>
            </w:r>
            <w:r w:rsidRPr="00D9700D">
              <w:rPr>
                <w:rFonts w:ascii="Nunito" w:hAnsi="Nunito"/>
                <w:iCs/>
                <w:sz w:val="20"/>
                <w:szCs w:val="20"/>
              </w:rPr>
              <w:t xml:space="preserve">International of the corresponding text document for translation </w:t>
            </w:r>
            <w:r w:rsidRPr="00D9700D" w:rsidR="006D137A">
              <w:rPr>
                <w:rFonts w:ascii="Nunito" w:hAnsi="Nunito"/>
                <w:iCs/>
                <w:sz w:val="20"/>
                <w:szCs w:val="20"/>
              </w:rPr>
              <w:t xml:space="preserve">into the 2 other languages</w:t>
            </w:r>
          </w:p>
          <w:p w:rsidRPr="00D9700D" w:rsidR="00AE6635" w:rsidP="00AE6635" w:rsidRDefault="00AE6635" w14:paraId="4DC87D66" w14:textId="32D876F4">
            <w:pPr>
              <w:rPr>
                <w:rFonts w:ascii="Nunito" w:hAnsi="Nunito"/>
                <w:iCs/>
                <w:sz w:val="20"/>
                <w:szCs w:val="20"/>
              </w:rPr>
            </w:pPr>
            <w:r w:rsidR="00CE103C">
              <w:rPr>
                <w:rFonts w:ascii="Nunito" w:hAnsi="Nunito"/>
                <w:b/>
                <w:iCs/>
                <w:sz w:val="20"/>
                <w:szCs w:val="20"/>
              </w:rPr>
              <w:t xml:space="preserve">R3</w:t>
            </w:r>
            <w:r w:rsidRPr="00D9700D">
              <w:rPr>
                <w:rFonts w:ascii="Nunito" w:hAnsi="Nunito"/>
                <w:b/>
                <w:iCs/>
                <w:sz w:val="20"/>
                <w:szCs w:val="20"/>
              </w:rPr>
              <w:t xml:space="preserve">.2 </w:t>
            </w:r>
            <w:r w:rsidRPr="00D9700D">
              <w:rPr>
                <w:rFonts w:ascii="Nunito" w:hAnsi="Nunito"/>
                <w:iCs/>
                <w:sz w:val="20"/>
                <w:szCs w:val="20"/>
              </w:rPr>
              <w:t xml:space="preserve">Integration of translations of texts, videos with subtitles and other animations</w:t>
            </w:r>
            <w:r w:rsidRPr="00D9700D">
              <w:rPr>
                <w:rFonts w:ascii="Nunito" w:hAnsi="Nunito"/>
                <w:iCs/>
                <w:sz w:val="20"/>
                <w:szCs w:val="20"/>
              </w:rPr>
              <w:t xml:space="preserve">, updating web links where necessary (a list of corresponding web links will be provided)</w:t>
            </w:r>
            <w:r w:rsidR="008D2AD3">
              <w:rPr>
                <w:rFonts w:ascii="Nunito" w:hAnsi="Nunito"/>
                <w:iCs/>
                <w:sz w:val="20"/>
                <w:szCs w:val="20"/>
              </w:rPr>
              <w:t xml:space="preserve">. </w:t>
            </w:r>
            <w:r w:rsidR="008D2AD3">
              <w:rPr>
                <w:rFonts w:ascii="Nunito" w:hAnsi="Nunito"/>
                <w:iCs/>
                <w:sz w:val="20"/>
                <w:szCs w:val="20"/>
              </w:rPr>
              <w:t xml:space="preserve">(</w:t>
            </w:r>
            <w:r w:rsidRPr="008D2AD3" w:rsidR="008D2AD3">
              <w:rPr>
                <w:rFonts w:ascii="Nunito" w:hAnsi="Nunito"/>
                <w:i/>
                <w:sz w:val="20"/>
                <w:szCs w:val="20"/>
              </w:rPr>
              <w:t xml:space="preserve">Optional</w:t>
            </w:r>
            <w:r w:rsidRPr="00D9700D">
              <w:rPr>
                <w:rFonts w:ascii="Nunito" w:hAnsi="Nunito"/>
                <w:iCs/>
                <w:sz w:val="20"/>
                <w:szCs w:val="20"/>
              </w:rPr>
              <w:t xml:space="preserve">)</w:t>
            </w:r>
          </w:p>
          <w:p w:rsidR="00AB2C4D" w:rsidP="00424BAC" w:rsidRDefault="00AE6635" w14:paraId="765FC8CD" w14:textId="52F8262C">
            <w:pPr>
              <w:rPr>
                <w:rFonts w:ascii="Nunito" w:hAnsi="Nunito"/>
                <w:iCs/>
                <w:sz w:val="20"/>
                <w:szCs w:val="20"/>
              </w:rPr>
            </w:pPr>
            <w:r w:rsidR="00CE103C">
              <w:rPr>
                <w:rFonts w:ascii="Nunito" w:hAnsi="Nunito"/>
                <w:b/>
                <w:iCs/>
                <w:sz w:val="20"/>
                <w:szCs w:val="20"/>
              </w:rPr>
              <w:t xml:space="preserve">R3</w:t>
            </w:r>
            <w:r w:rsidRPr="00D9700D">
              <w:rPr>
                <w:rFonts w:ascii="Nunito" w:hAnsi="Nunito"/>
                <w:b/>
                <w:iCs/>
                <w:sz w:val="20"/>
                <w:szCs w:val="20"/>
              </w:rPr>
              <w:t xml:space="preserve">.3: </w:t>
            </w:r>
            <w:r w:rsidRPr="00D9700D">
              <w:rPr>
                <w:rFonts w:ascii="Nunito" w:hAnsi="Nunito"/>
                <w:iCs/>
                <w:sz w:val="20"/>
                <w:szCs w:val="20"/>
              </w:rPr>
              <w:t xml:space="preserve">Proposal </w:t>
            </w:r>
            <w:r w:rsidR="004A4D79">
              <w:rPr>
                <w:rFonts w:ascii="Nunito" w:hAnsi="Nunito"/>
                <w:iCs/>
                <w:sz w:val="20"/>
                <w:szCs w:val="20"/>
              </w:rPr>
              <w:t xml:space="preserve">of </w:t>
            </w:r>
            <w:r w:rsidRPr="00D9700D">
              <w:rPr>
                <w:rFonts w:ascii="Nunito" w:hAnsi="Nunito"/>
                <w:iCs/>
                <w:sz w:val="20"/>
                <w:szCs w:val="20"/>
              </w:rPr>
              <w:t xml:space="preserve">a version </w:t>
            </w:r>
            <w:r w:rsidR="004A4D79">
              <w:rPr>
                <w:rFonts w:ascii="Nunito" w:hAnsi="Nunito"/>
                <w:iCs/>
                <w:sz w:val="20"/>
                <w:szCs w:val="20"/>
              </w:rPr>
              <w:t xml:space="preserve">1 </w:t>
            </w:r>
            <w:r w:rsidRPr="00D9700D">
              <w:rPr>
                <w:rFonts w:ascii="Nunito" w:hAnsi="Nunito"/>
                <w:iCs/>
                <w:sz w:val="20"/>
                <w:szCs w:val="20"/>
              </w:rPr>
              <w:t xml:space="preserve">and technical adaptation if necessary </w:t>
            </w:r>
            <w:r w:rsidRPr="00D9700D" w:rsidR="00BA74D1">
              <w:rPr>
                <w:rFonts w:ascii="Nunito" w:hAnsi="Nunito"/>
                <w:iCs/>
                <w:sz w:val="20"/>
                <w:szCs w:val="20"/>
              </w:rPr>
              <w:t xml:space="preserve">of the translated courses </w:t>
            </w:r>
            <w:r w:rsidRPr="00D9700D">
              <w:rPr>
                <w:rFonts w:ascii="Nunito" w:hAnsi="Nunito"/>
                <w:iCs/>
                <w:sz w:val="20"/>
                <w:szCs w:val="20"/>
              </w:rPr>
              <w:t xml:space="preserve">before final validation </w:t>
            </w:r>
            <w:r w:rsidR="008D2AD3">
              <w:rPr>
                <w:rFonts w:ascii="Nunito" w:hAnsi="Nunito"/>
                <w:iCs/>
                <w:sz w:val="20"/>
                <w:szCs w:val="20"/>
              </w:rPr>
              <w:t xml:space="preserve">(</w:t>
            </w:r>
            <w:r w:rsidRPr="008D2AD3" w:rsidR="008D2AD3">
              <w:rPr>
                <w:rFonts w:ascii="Nunito" w:hAnsi="Nunito"/>
                <w:i/>
                <w:sz w:val="20"/>
                <w:szCs w:val="20"/>
              </w:rPr>
              <w:t xml:space="preserve">Optional</w:t>
            </w:r>
            <w:r w:rsidR="008D2AD3">
              <w:rPr>
                <w:rFonts w:ascii="Nunito" w:hAnsi="Nunito"/>
                <w:iCs/>
                <w:sz w:val="20"/>
                <w:szCs w:val="20"/>
              </w:rPr>
              <w:t xml:space="preserve">)</w:t>
            </w:r>
          </w:p>
          <w:p w:rsidR="008973F1" w:rsidP="00424BAC" w:rsidRDefault="008973F1" w14:paraId="467A4470" w14:textId="2F879F56">
            <w:pPr>
              <w:rPr>
                <w:rFonts w:ascii="Nunito" w:hAnsi="Nunito"/>
                <w:iCs/>
                <w:sz w:val="20"/>
                <w:szCs w:val="20"/>
              </w:rPr>
            </w:pPr>
            <w:r w:rsidRPr="008973F1">
              <w:rPr>
                <w:rFonts w:ascii="Nunito" w:hAnsi="Nunito"/>
                <w:b/>
                <w:bCs/>
                <w:iCs/>
                <w:sz w:val="20"/>
                <w:szCs w:val="20"/>
              </w:rPr>
              <w:t xml:space="preserve">R3.4: </w:t>
            </w:r>
            <w:r>
              <w:rPr>
                <w:rFonts w:ascii="Nunito" w:hAnsi="Nunito"/>
                <w:iCs/>
                <w:sz w:val="20"/>
                <w:szCs w:val="20"/>
              </w:rPr>
              <w:t xml:space="preserve">SCORM delivery </w:t>
            </w:r>
            <w:r w:rsidR="008D2AD3">
              <w:rPr>
                <w:rFonts w:ascii="Nunito" w:hAnsi="Nunito"/>
                <w:iCs/>
                <w:sz w:val="20"/>
                <w:szCs w:val="20"/>
              </w:rPr>
              <w:t xml:space="preserve">(</w:t>
            </w:r>
            <w:r w:rsidRPr="008D2AD3" w:rsidR="008D2AD3">
              <w:rPr>
                <w:rFonts w:ascii="Nunito" w:hAnsi="Nunito"/>
                <w:i/>
                <w:sz w:val="20"/>
                <w:szCs w:val="20"/>
              </w:rPr>
              <w:t xml:space="preserve">Optional</w:t>
            </w:r>
            <w:r w:rsidR="008D2AD3">
              <w:rPr>
                <w:rFonts w:ascii="Nunito" w:hAnsi="Nunito"/>
                <w:i/>
                <w:sz w:val="20"/>
                <w:szCs w:val="20"/>
              </w:rPr>
              <w:t xml:space="preserve">)</w:t>
            </w:r>
          </w:p>
          <w:p w:rsidR="00AB2C4D" w:rsidP="00424BAC" w:rsidRDefault="00AB2C4D" w14:paraId="54D8F9C0" w14:textId="77777777">
            <w:pPr>
              <w:rPr>
                <w:rFonts w:ascii="Nunito" w:hAnsi="Nunito"/>
                <w:iCs/>
                <w:sz w:val="20"/>
                <w:szCs w:val="20"/>
              </w:rPr>
            </w:pPr>
          </w:p>
          <w:p w:rsidRPr="00B4328A" w:rsidR="00AB2C4D" w:rsidP="00424BAC" w:rsidRDefault="00AB2C4D" w14:paraId="3A3ECD26" w14:textId="54298894">
            <w:pPr>
              <w:rPr>
                <w:rFonts w:ascii="Nunito" w:hAnsi="Nunito"/>
                <w:b/>
                <w:bCs/>
                <w:iCs/>
                <w:sz w:val="20"/>
                <w:szCs w:val="20"/>
              </w:rPr>
            </w:pPr>
            <w:r w:rsidRPr="00B4328A">
              <w:rPr>
                <w:rFonts w:ascii="Nunito" w:hAnsi="Nunito"/>
                <w:b/>
                <w:bCs/>
                <w:iCs/>
                <w:color w:val="FF0000"/>
                <w:sz w:val="20"/>
                <w:szCs w:val="20"/>
              </w:rPr>
              <w:t xml:space="preserve">All </w:t>
            </w:r>
            <w:r w:rsidRPr="00B4328A" w:rsidR="00D75B8A">
              <w:rPr>
                <w:rFonts w:ascii="Nunito" w:hAnsi="Nunito"/>
                <w:b/>
                <w:bCs/>
                <w:iCs/>
                <w:color w:val="FF0000"/>
                <w:sz w:val="20"/>
                <w:szCs w:val="20"/>
              </w:rPr>
              <w:t xml:space="preserve">editable </w:t>
            </w:r>
            <w:r w:rsidRPr="00B4328A">
              <w:rPr>
                <w:rFonts w:ascii="Nunito" w:hAnsi="Nunito"/>
                <w:b/>
                <w:bCs/>
                <w:iCs/>
                <w:color w:val="FF0000"/>
                <w:sz w:val="20"/>
                <w:szCs w:val="20"/>
              </w:rPr>
              <w:t xml:space="preserve">source documents </w:t>
            </w:r>
            <w:r w:rsidRPr="00B4328A">
              <w:rPr>
                <w:rFonts w:ascii="Nunito" w:hAnsi="Nunito"/>
                <w:b/>
                <w:bCs/>
                <w:iCs/>
                <w:color w:val="FF0000"/>
                <w:sz w:val="20"/>
                <w:szCs w:val="20"/>
              </w:rPr>
              <w:t xml:space="preserve">(</w:t>
            </w:r>
            <w:r w:rsidRPr="00B4328A" w:rsidR="00E00255">
              <w:rPr>
                <w:rFonts w:ascii="Nunito" w:hAnsi="Nunito"/>
                <w:b/>
                <w:bCs/>
                <w:iCs/>
                <w:color w:val="FF0000"/>
                <w:sz w:val="20"/>
                <w:szCs w:val="20"/>
              </w:rPr>
              <w:t xml:space="preserve">pedagogical architecture in Excel format, </w:t>
            </w:r>
            <w:r w:rsidRPr="00B4328A" w:rsidR="00E00255">
              <w:rPr>
                <w:rFonts w:ascii="Nunito" w:hAnsi="Nunito"/>
                <w:b/>
                <w:bCs/>
                <w:iCs/>
                <w:color w:val="FF0000"/>
                <w:sz w:val="20"/>
                <w:szCs w:val="20"/>
              </w:rPr>
              <w:t xml:space="preserve">storyboard in Powerpoint format</w:t>
            </w:r>
            <w:r w:rsidRPr="00B4328A" w:rsidR="00F64FDD">
              <w:rPr>
                <w:rFonts w:ascii="Nunito" w:hAnsi="Nunito"/>
                <w:b/>
                <w:bCs/>
                <w:iCs/>
                <w:color w:val="FF0000"/>
                <w:sz w:val="20"/>
                <w:szCs w:val="20"/>
              </w:rPr>
              <w:t xml:space="preserve">, </w:t>
            </w:r>
            <w:r w:rsidRPr="00B4328A" w:rsidR="00D75B8A">
              <w:rPr>
                <w:rFonts w:ascii="Nunito" w:hAnsi="Nunito"/>
                <w:b/>
                <w:bCs/>
                <w:iCs/>
                <w:color w:val="FF0000"/>
                <w:sz w:val="20"/>
                <w:szCs w:val="20"/>
              </w:rPr>
              <w:t xml:space="preserve">any graphic files, </w:t>
            </w:r>
            <w:r w:rsidRPr="00B4328A" w:rsidR="00D75B8A">
              <w:rPr>
                <w:rFonts w:ascii="Nunito" w:hAnsi="Nunito"/>
                <w:b/>
                <w:bCs/>
                <w:iCs/>
                <w:color w:val="FF0000"/>
                <w:sz w:val="20"/>
                <w:szCs w:val="20"/>
              </w:rPr>
              <w:t xml:space="preserve">Storyline/Rise </w:t>
            </w:r>
            <w:r w:rsidRPr="00B4328A" w:rsidR="00D75B8A">
              <w:rPr>
                <w:rFonts w:ascii="Nunito" w:hAnsi="Nunito"/>
                <w:b/>
                <w:bCs/>
                <w:iCs/>
                <w:color w:val="FF0000"/>
                <w:sz w:val="20"/>
                <w:szCs w:val="20"/>
              </w:rPr>
              <w:t xml:space="preserve">files</w:t>
            </w:r>
            <w:r w:rsidRPr="00B4328A" w:rsidR="00C86E5B">
              <w:rPr>
                <w:rFonts w:ascii="Nunito" w:hAnsi="Nunito"/>
                <w:b/>
                <w:bCs/>
                <w:iCs/>
                <w:color w:val="FF0000"/>
                <w:sz w:val="20"/>
                <w:szCs w:val="20"/>
              </w:rPr>
              <w:t xml:space="preserve">) must be handed over to Handicap </w:t>
            </w:r>
            <w:r w:rsidRPr="00B4328A" w:rsidR="00B4328A">
              <w:rPr>
                <w:rFonts w:ascii="Nunito" w:hAnsi="Nunito"/>
                <w:b/>
                <w:bCs/>
                <w:iCs/>
                <w:color w:val="FF0000"/>
                <w:sz w:val="20"/>
                <w:szCs w:val="20"/>
              </w:rPr>
              <w:t xml:space="preserve">International once the project has been completed.</w:t>
            </w:r>
          </w:p>
        </w:tc>
      </w:tr>
    </w:tbl>
    <w:p w:rsidRPr="00793A85" w:rsidR="005031C5" w:rsidP="005031C5" w:rsidRDefault="005031C5" w14:paraId="7AD8A220" w14:textId="77777777">
      <w:pPr>
        <w:pStyle w:val="Titre2"/>
        <w:ind w:start="0"/>
      </w:pPr>
    </w:p>
    <w:p w:rsidRPr="008A086E" w:rsidR="005031C5" w:rsidP="005031C5" w:rsidRDefault="002D3707" w14:paraId="56D4BE7D" w14:textId="3CF94E16">
      <w:pPr>
        <w:pStyle w:val="Titre2"/>
        <w:numPr>
          <w:ilvl w:val="1"/>
          <w:numId w:val="39"/>
        </w:numPr>
      </w:pPr>
      <w:bookmarkStart w:name="_Toc799780540" w:id="12"/>
      <w:r>
        <w:t xml:space="preserve">Recruitment process</w:t>
      </w:r>
      <w:bookmarkEnd w:id="12"/>
    </w:p>
    <w:tbl>
      <w:tblPr>
        <w:tblStyle w:val="Grilledutableau"/>
        <w:tblW w:w="0" w:type="auto"/>
        <w:tblLook w:val="04a0"/>
      </w:tblPr>
      <w:tblGrid>
        <w:gridCol w:w="3104"/>
        <w:gridCol w:w="7090"/>
      </w:tblGrid>
      <w:tr w:rsidRPr="00793A85" w:rsidR="005031C5" w:rsidTr="3A320FA1" w14:paraId="049D6268" w14:textId="77777777">
        <w:trPr>
          <w:trHeight w:val="866"/>
        </w:trPr>
        <w:tc>
          <w:tcPr>
            <w:tcW w:w="3104" w:type="dxa"/>
          </w:tcPr>
          <w:p w:rsidRPr="008A086E" w:rsidR="005031C5" w:rsidP="00424BAC" w:rsidRDefault="2A33B2B1" w14:paraId="087AD7F2" w14:textId="0E2262F4">
            <w:pPr>
              <w:rPr>
                <w:rFonts w:ascii="Nunito" w:hAnsi="Nunito"/>
                <w:sz w:val="20"/>
                <w:szCs w:val="20"/>
              </w:rPr>
            </w:pPr>
            <w:r w:rsidRPr="008A086E">
              <w:rPr>
                <w:rFonts w:ascii="Nunito" w:hAnsi="Nunito"/>
                <w:sz w:val="20"/>
                <w:szCs w:val="20"/>
              </w:rPr>
              <w:t xml:space="preserve">Explanation of the recruitment process</w:t>
            </w:r>
          </w:p>
        </w:tc>
        <w:tc>
          <w:tcPr>
            <w:tcW w:w="7090" w:type="dxa"/>
          </w:tcPr>
          <w:p w:rsidRPr="000F70CA" w:rsidR="005031C5" w:rsidP="1B00F5D4" w:rsidRDefault="1796088D" w14:paraId="0FD4C1A2" w14:textId="11793384">
            <w:pPr>
              <w:rPr>
                <w:rFonts w:ascii="Nunito" w:hAnsi="Nunito"/>
                <w:i/>
                <w:iCs/>
                <w:sz w:val="20"/>
                <w:szCs w:val="20"/>
              </w:rPr>
            </w:pPr>
            <w:r w:rsidRPr="008A086E">
              <w:rPr>
                <w:rFonts w:ascii="Nunito" w:hAnsi="Nunito"/>
                <w:sz w:val="20"/>
                <w:szCs w:val="20"/>
              </w:rPr>
              <w:t xml:space="preserve">We will </w:t>
            </w:r>
            <w:r w:rsidRPr="581F308B" w:rsidR="02E8B9A8">
              <w:rPr>
                <w:rFonts w:ascii="Nunito" w:hAnsi="Nunito"/>
                <w:sz w:val="20"/>
                <w:szCs w:val="20"/>
              </w:rPr>
              <w:t xml:space="preserve">publish the offer </w:t>
            </w:r>
            <w:r w:rsidRPr="5F009D4F" w:rsidR="02E8B9A8">
              <w:rPr>
                <w:rFonts w:ascii="Nunito" w:hAnsi="Nunito"/>
                <w:sz w:val="20"/>
                <w:szCs w:val="20"/>
              </w:rPr>
              <w:t xml:space="preserve">on </w:t>
            </w:r>
            <w:r w:rsidRPr="008A086E">
              <w:rPr>
                <w:rFonts w:ascii="Nunito" w:hAnsi="Nunito"/>
                <w:sz w:val="20"/>
                <w:szCs w:val="20"/>
              </w:rPr>
              <w:t xml:space="preserve">several </w:t>
            </w:r>
            <w:r w:rsidRPr="0342E067" w:rsidR="6862EC65">
              <w:rPr>
                <w:rFonts w:ascii="Nunito" w:hAnsi="Nunito"/>
                <w:sz w:val="20"/>
                <w:szCs w:val="20"/>
              </w:rPr>
              <w:t xml:space="preserve">platforms for </w:t>
            </w:r>
            <w:r w:rsidRPr="2BA7F35F" w:rsidR="6862EC65">
              <w:rPr>
                <w:rFonts w:ascii="Nunito" w:hAnsi="Nunito"/>
                <w:sz w:val="20"/>
                <w:szCs w:val="20"/>
              </w:rPr>
              <w:t xml:space="preserve">the recruitment </w:t>
            </w:r>
            <w:r w:rsidRPr="008BE943" w:rsidR="6862EC65">
              <w:rPr>
                <w:rFonts w:ascii="Nunito" w:hAnsi="Nunito"/>
                <w:sz w:val="20"/>
                <w:szCs w:val="20"/>
              </w:rPr>
              <w:t xml:space="preserve">of </w:t>
            </w:r>
            <w:r w:rsidRPr="008A086E">
              <w:rPr>
                <w:rFonts w:ascii="Nunito" w:hAnsi="Nunito"/>
                <w:sz w:val="20"/>
                <w:szCs w:val="20"/>
              </w:rPr>
              <w:t xml:space="preserve">consultants/providers to submit their proposals. The consultant/supplier will be selected on the basis of the following criteria:</w:t>
            </w:r>
          </w:p>
          <w:p w:rsidRPr="008A086E" w:rsidR="005031C5" w:rsidP="1B00F5D4" w:rsidRDefault="25B9659D" w14:paraId="69D87F3C" w14:textId="3CFE7DF4">
            <w:pPr>
              <w:pStyle w:val="Paragraphedeliste"/>
              <w:numPr>
                <w:ilvl w:val="0"/>
                <w:numId w:val="2"/>
              </w:numPr>
              <w:rPr>
                <w:rFonts w:ascii="Nunito" w:hAnsi="Nunito"/>
                <w:sz w:val="20"/>
                <w:szCs w:val="20"/>
              </w:rPr>
            </w:pPr>
            <w:r w:rsidRPr="3A320FA1">
              <w:rPr>
                <w:rFonts w:ascii="Nunito" w:hAnsi="Nunito"/>
                <w:sz w:val="20"/>
                <w:szCs w:val="20"/>
              </w:rPr>
              <w:t xml:space="preserve">Proposal meets expectations</w:t>
            </w:r>
          </w:p>
          <w:p w:rsidR="5BA4E378" w:rsidP="3A320FA1" w:rsidRDefault="5BA4E378" w14:paraId="000EE2D8" w14:textId="44EFFE9C">
            <w:pPr>
              <w:pStyle w:val="Paragraphedeliste"/>
              <w:numPr>
                <w:ilvl w:val="0"/>
                <w:numId w:val="2"/>
              </w:numPr>
              <w:rPr>
                <w:rFonts w:ascii="Nunito" w:hAnsi="Nunito"/>
                <w:sz w:val="20"/>
                <w:szCs w:val="20"/>
              </w:rPr>
            </w:pPr>
            <w:r w:rsidRPr="3A320FA1">
              <w:rPr>
                <w:rFonts w:ascii="Nunito" w:hAnsi="Nunito"/>
                <w:sz w:val="20"/>
                <w:szCs w:val="20"/>
              </w:rPr>
              <w:t xml:space="preserve">Accessibility skills</w:t>
            </w:r>
          </w:p>
          <w:p w:rsidR="3CEA9325" w:rsidP="3A320FA1" w:rsidRDefault="3CEA9325" w14:paraId="56CF8DB8" w14:textId="5F6EED3F">
            <w:pPr>
              <w:pStyle w:val="Paragraphedeliste"/>
              <w:numPr>
                <w:ilvl w:val="0"/>
                <w:numId w:val="2"/>
              </w:numPr>
              <w:rPr>
                <w:rFonts w:ascii="Nunito" w:hAnsi="Nunito"/>
                <w:sz w:val="20"/>
                <w:szCs w:val="20"/>
              </w:rPr>
            </w:pPr>
            <w:r w:rsidRPr="3A320FA1">
              <w:rPr>
                <w:rFonts w:ascii="Nunito" w:hAnsi="Nunito"/>
                <w:sz w:val="20"/>
                <w:szCs w:val="20"/>
              </w:rPr>
              <w:t xml:space="preserve">Suggested storytelling</w:t>
            </w:r>
          </w:p>
          <w:p w:rsidRPr="008A086E" w:rsidR="005031C5" w:rsidP="00A82A06" w:rsidRDefault="25B9659D" w14:paraId="6BBB1EE7" w14:textId="79E8EE91">
            <w:pPr>
              <w:pStyle w:val="Paragraphedeliste"/>
              <w:numPr>
                <w:ilvl w:val="0"/>
                <w:numId w:val="2"/>
              </w:numPr>
              <w:rPr>
                <w:rFonts w:ascii="Nunito" w:hAnsi="Nunito"/>
                <w:sz w:val="20"/>
                <w:szCs w:val="20"/>
              </w:rPr>
            </w:pPr>
            <w:r w:rsidRPr="008A086E">
              <w:rPr>
                <w:rFonts w:ascii="Nunito" w:hAnsi="Nunito"/>
                <w:sz w:val="20"/>
                <w:szCs w:val="20"/>
              </w:rPr>
              <w:t xml:space="preserve">Quote</w:t>
            </w:r>
          </w:p>
        </w:tc>
      </w:tr>
      <w:tr w:rsidRPr="00793A85" w:rsidR="00B6203D" w:rsidTr="3A320FA1" w14:paraId="7FFDEC32" w14:textId="77777777">
        <w:trPr>
          <w:trHeight w:val="1553"/>
        </w:trPr>
        <w:tc>
          <w:tcPr>
            <w:tcW w:w="3104" w:type="dxa"/>
          </w:tcPr>
          <w:p w:rsidRPr="00793A85" w:rsidR="00B6203D" w:rsidP="00424BAC" w:rsidRDefault="49CDF076" w14:paraId="2ECB6F10" w14:textId="1C869E6E">
            <w:pPr>
              <w:rPr>
                <w:rFonts w:ascii="Nunito" w:hAnsi="Nunito"/>
                <w:sz w:val="20"/>
                <w:szCs w:val="20"/>
              </w:rPr>
            </w:pPr>
            <w:r w:rsidRPr="008A086E">
              <w:rPr>
                <w:rFonts w:ascii="Nunito" w:hAnsi="Nunito"/>
                <w:sz w:val="20"/>
                <w:szCs w:val="20"/>
              </w:rPr>
              <w:t xml:space="preserve">List of documents required to respond to the call for tenders</w:t>
            </w:r>
          </w:p>
        </w:tc>
        <w:tc>
          <w:tcPr>
            <w:tcW w:w="7090" w:type="dxa"/>
          </w:tcPr>
          <w:p w:rsidR="00B6203D" w:rsidP="1B00F5D4" w:rsidRDefault="251AE174" w14:paraId="0EC777F3" w14:textId="05B1AF93">
            <w:pPr>
              <w:pStyle w:val="Paragraphedeliste"/>
              <w:numPr>
                <w:ilvl w:val="0"/>
                <w:numId w:val="4"/>
              </w:numPr>
              <w:rPr>
                <w:rFonts w:ascii="Nunito" w:hAnsi="Nunito"/>
                <w:sz w:val="20"/>
                <w:szCs w:val="20"/>
              </w:rPr>
            </w:pPr>
            <w:r w:rsidRPr="00793A85">
              <w:rPr>
                <w:rFonts w:ascii="Nunito" w:hAnsi="Nunito"/>
                <w:sz w:val="20"/>
                <w:szCs w:val="20"/>
              </w:rPr>
              <w:t xml:space="preserve">Quotation</w:t>
            </w:r>
            <w:r w:rsidRPr="00793A85" w:rsidR="2404F28F">
              <w:rPr>
                <w:rFonts w:ascii="Nunito" w:hAnsi="Nunito"/>
                <w:sz w:val="20"/>
                <w:szCs w:val="20"/>
              </w:rPr>
              <w:t xml:space="preserve">: </w:t>
            </w:r>
            <w:r w:rsidRPr="00ED510C" w:rsidR="00ED510C">
              <w:rPr>
                <w:rFonts w:ascii="Nunito" w:hAnsi="Nunito"/>
                <w:sz w:val="20"/>
                <w:szCs w:val="20"/>
              </w:rPr>
              <w:t xml:space="preserve">Due to our limited budget, we ask you to provide a quotation including several options. Depending on the rates quoted, we may select one, several or all of the options. Here are the options we require:</w:t>
            </w:r>
          </w:p>
          <w:p w:rsidRPr="00793A85" w:rsidR="00CB5586" w:rsidP="00CB5586" w:rsidRDefault="00C02E33" w14:paraId="0EB933B8" w14:textId="6230B975">
            <w:pPr>
              <w:pStyle w:val="Paragraphedeliste"/>
              <w:numPr>
                <w:ilvl w:val="1"/>
                <w:numId w:val="4"/>
              </w:numPr>
              <w:rPr>
                <w:rFonts w:ascii="Nunito" w:hAnsi="Nunito"/>
                <w:sz w:val="20"/>
                <w:szCs w:val="20"/>
              </w:rPr>
            </w:pPr>
            <w:r>
              <w:rPr>
                <w:rFonts w:ascii="Nunito" w:hAnsi="Nunito"/>
                <w:sz w:val="20"/>
                <w:szCs w:val="20"/>
              </w:rPr>
              <w:t xml:space="preserve">Creating </w:t>
            </w:r>
            <w:r w:rsidR="00DB7217">
              <w:rPr>
                <w:rFonts w:ascii="Nunito" w:hAnsi="Nunito"/>
                <w:sz w:val="20"/>
                <w:szCs w:val="20"/>
              </w:rPr>
              <w:t xml:space="preserve">parts </w:t>
            </w:r>
            <w:r>
              <w:rPr>
                <w:rFonts w:ascii="Nunito" w:hAnsi="Nunito"/>
                <w:sz w:val="20"/>
                <w:szCs w:val="20"/>
              </w:rPr>
              <w:t xml:space="preserve">in Storyline</w:t>
            </w:r>
          </w:p>
          <w:p w:rsidRPr="00793A85" w:rsidR="7C41692C" w:rsidP="7AE4467F" w:rsidRDefault="7C41692C" w14:paraId="6873C776" w14:textId="0CDD632C">
            <w:pPr>
              <w:pStyle w:val="Paragraphedeliste"/>
              <w:numPr>
                <w:ilvl w:val="1"/>
                <w:numId w:val="4"/>
              </w:numPr>
              <w:rPr>
                <w:rFonts w:ascii="Nunito" w:hAnsi="Nunito"/>
                <w:sz w:val="20"/>
                <w:szCs w:val="20"/>
              </w:rPr>
            </w:pPr>
            <w:r w:rsidRPr="00793A85">
              <w:rPr>
                <w:rFonts w:ascii="Nunito" w:hAnsi="Nunito"/>
                <w:sz w:val="20"/>
                <w:szCs w:val="20"/>
              </w:rPr>
              <w:t xml:space="preserve">INTEGRATION for English (Rise)</w:t>
            </w:r>
          </w:p>
          <w:p w:rsidRPr="00793A85" w:rsidR="00B6203D" w:rsidP="1B00F5D4" w:rsidRDefault="251AE174" w14:paraId="3B472A59" w14:textId="6702AEA5">
            <w:pPr>
              <w:pStyle w:val="Paragraphedeliste"/>
              <w:numPr>
                <w:ilvl w:val="0"/>
                <w:numId w:val="4"/>
              </w:numPr>
              <w:rPr>
                <w:rFonts w:ascii="Nunito" w:hAnsi="Nunito"/>
                <w:sz w:val="20"/>
                <w:szCs w:val="20"/>
              </w:rPr>
            </w:pPr>
            <w:r w:rsidRPr="00793A85">
              <w:rPr>
                <w:rFonts w:ascii="Nunito" w:hAnsi="Nunito"/>
                <w:sz w:val="20"/>
                <w:szCs w:val="20"/>
              </w:rPr>
              <w:t xml:space="preserve">Examples of realizations corresponding to requests</w:t>
            </w:r>
          </w:p>
          <w:p w:rsidRPr="00793A85" w:rsidR="00B6203D" w:rsidP="1B00F5D4" w:rsidRDefault="251AE174" w14:paraId="31064F26" w14:textId="1F49E1D0">
            <w:pPr>
              <w:pStyle w:val="Paragraphedeliste"/>
              <w:numPr>
                <w:ilvl w:val="0"/>
                <w:numId w:val="4"/>
              </w:numPr>
              <w:rPr>
                <w:rFonts w:ascii="Nunito" w:hAnsi="Nunito"/>
                <w:sz w:val="20"/>
                <w:szCs w:val="20"/>
              </w:rPr>
            </w:pPr>
            <w:r w:rsidRPr="00793A85">
              <w:rPr>
                <w:rFonts w:ascii="Nunito" w:hAnsi="Nunito"/>
                <w:sz w:val="20"/>
                <w:szCs w:val="20"/>
              </w:rPr>
              <w:t xml:space="preserve">Document certifying that requirements (deadlines, </w:t>
            </w:r>
            <w:r w:rsidRPr="00793A85" w:rsidR="00E82DA4">
              <w:rPr>
                <w:rFonts w:ascii="Nunito" w:hAnsi="Nunito"/>
                <w:sz w:val="20"/>
                <w:szCs w:val="20"/>
              </w:rPr>
              <w:t xml:space="preserve">accessibility</w:t>
            </w:r>
            <w:r w:rsidRPr="00793A85">
              <w:rPr>
                <w:rFonts w:ascii="Nunito" w:hAnsi="Nunito"/>
                <w:sz w:val="20"/>
                <w:szCs w:val="20"/>
              </w:rPr>
              <w:t xml:space="preserve">, deliverables) will be met</w:t>
            </w:r>
          </w:p>
          <w:p w:rsidRPr="00793A85" w:rsidR="00B6203D" w:rsidP="1B00F5D4" w:rsidRDefault="5D3DF4A1" w14:paraId="1E9F9559" w14:textId="530D3DAB">
            <w:pPr>
              <w:pStyle w:val="Paragraphedeliste"/>
              <w:numPr>
                <w:ilvl w:val="0"/>
                <w:numId w:val="4"/>
              </w:numPr>
              <w:rPr>
                <w:rFonts w:ascii="Nunito" w:hAnsi="Nunito"/>
                <w:sz w:val="20"/>
                <w:szCs w:val="20"/>
              </w:rPr>
            </w:pPr>
            <w:r w:rsidRPr="3A320FA1">
              <w:rPr>
                <w:rFonts w:ascii="Nunito" w:hAnsi="Nunito"/>
                <w:sz w:val="20"/>
                <w:szCs w:val="20"/>
              </w:rPr>
              <w:t xml:space="preserve">Document presenting the process implemented by the consultant/supplier </w:t>
            </w:r>
            <w:r w:rsidRPr="3A320FA1" w:rsidR="0C3F9B3F">
              <w:rPr>
                <w:rFonts w:ascii="Nunito" w:hAnsi="Nunito"/>
                <w:sz w:val="20"/>
                <w:szCs w:val="20"/>
              </w:rPr>
              <w:t xml:space="preserve">to carry out the project (various stages, </w:t>
            </w:r>
            <w:r w:rsidRPr="3A320FA1" w:rsidR="0D8AE154">
              <w:rPr>
                <w:rFonts w:ascii="Nunito" w:hAnsi="Nunito"/>
                <w:sz w:val="20"/>
                <w:szCs w:val="20"/>
              </w:rPr>
              <w:t xml:space="preserve">provisional schedule, etc.).</w:t>
            </w:r>
          </w:p>
          <w:p w:rsidRPr="00793A85" w:rsidR="00B6203D" w:rsidP="1B00F5D4" w:rsidRDefault="7291E784" w14:paraId="03EEECC5" w14:textId="17680943">
            <w:pPr>
              <w:pStyle w:val="Paragraphedeliste"/>
              <w:numPr>
                <w:ilvl w:val="0"/>
                <w:numId w:val="4"/>
              </w:numPr>
              <w:rPr>
                <w:rFonts w:ascii="Nunito" w:hAnsi="Nunito"/>
                <w:sz w:val="20"/>
                <w:szCs w:val="20"/>
              </w:rPr>
            </w:pPr>
            <w:r w:rsidRPr="3A320FA1">
              <w:rPr>
                <w:rFonts w:ascii="Nunito" w:hAnsi="Nunito"/>
                <w:sz w:val="20"/>
                <w:szCs w:val="20"/>
              </w:rPr>
              <w:t xml:space="preserve">Storytelling proposal</w:t>
            </w:r>
          </w:p>
        </w:tc>
      </w:tr>
    </w:tbl>
    <w:p w:rsidR="05E4521E" w:rsidRDefault="05E4521E" w14:paraId="204DDD46" w14:textId="3C13F145"/>
    <w:p w:rsidR="00746AC7" w:rsidRDefault="00746AC7" w14:paraId="2603BF89" w14:textId="77777777"/>
    <w:p w:rsidR="00746AC7" w:rsidRDefault="00746AC7" w14:paraId="0570EAF2" w14:textId="77777777"/>
    <w:p w:rsidR="00746AC7" w:rsidRDefault="00746AC7" w14:paraId="7B382922" w14:textId="77777777"/>
    <w:p w:rsidRPr="00793A85" w:rsidR="00B6203D" w:rsidP="00C76843" w:rsidRDefault="00B6203D" w14:paraId="079DFBD0" w14:textId="749ADDA6">
      <w:pPr>
        <w:pStyle w:val="Sansinterligne"/>
        <w:rPr>
          <w:rFonts w:ascii="Nunito" w:hAnsi="Nunito"/>
        </w:rPr>
      </w:pPr>
    </w:p>
    <w:sectPr w:rsidRPr="00793A85" w:rsidR="00B6203D" w:rsidSect="00525851">
      <w:headerReference w:type="default" r:id="rId12"/>
      <w:footerReference w:type="default" r:id="rId13"/>
      <w:headerReference w:type="first" r:id="rId14"/>
      <w:footerReference w:type="first" r:id="rId15"/>
      <w:pgSz w:w="11906" w:h="16838"/>
      <w:pgMar w:top="1134" w:right="851" w:bottom="1134" w:left="851" w:header="709" w:footer="1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D3009" w:rsidRDefault="002D3009" w14:paraId="0B39B62C" w14:textId="77777777">
      <w:pPr>
        <w:spacing w:after="0" w:line="240" w:lineRule="auto"/>
      </w:pPr>
      <w:r>
        <w:separator/>
      </w:r>
    </w:p>
  </w:endnote>
  <w:endnote w:type="continuationSeparator" w:id="0">
    <w:p w:rsidR="002D3009" w:rsidRDefault="002D3009" w14:paraId="04AE6882" w14:textId="77777777">
      <w:pPr>
        <w:spacing w:after="0" w:line="240" w:lineRule="auto"/>
      </w:pPr>
      <w:r>
        <w:continuationSeparator/>
      </w:r>
    </w:p>
  </w:endnote>
  <w:endnote w:type="continuationNotice" w:id="1">
    <w:p w:rsidR="002D3009" w:rsidRDefault="002D3009" w14:paraId="45FF3692"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Nunito">
    <w:panose1 w:val="00000500000000000000"/>
    <w:charset w:val="00"/>
    <w:family w:val="auto"/>
    <w:pitch w:val="variable"/>
    <w:sig w:usb0="20000007" w:usb1="00000001" w:usb2="00000000" w:usb3="00000000" w:csb0="00000193" w:csb1="00000000"/>
  </w:font>
  <w:font w:name="&quot;Times New Roman&quot;,serif">
    <w:altName w:val="Cambria"/>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right"/>
      <w:tblCellMar>
        <w:top w:w="115" w:type="dxa"/>
        <w:left w:w="115" w:type="dxa"/>
        <w:bottom w:w="115" w:type="dxa"/>
        <w:right w:w="115" w:type="dxa"/>
      </w:tblCellMar>
      <w:tblLook w:val="04a0"/>
    </w:tblPr>
    <w:tblGrid>
      <w:gridCol w:w="9694"/>
      <w:gridCol w:w="510"/>
    </w:tblGrid>
    <w:tr w:rsidR="009F01CC" w:rsidTr="00A94E47" w14:paraId="4868B92B" w14:textId="77777777">
      <w:trPr>
        <w:jc w:val="right"/>
      </w:trPr>
      <w:tc>
        <w:tcPr>
          <w:tcW w:w="4795" w:type="dxa"/>
          <w:vAlign w:val="center"/>
        </w:tcPr>
        <w:sdt>
          <w:sdtPr>
            <w:rPr>
              <w:rFonts w:ascii="Nunito" w:hAnsi="Nunito" w:eastAsiaTheme="majorEastAsia" w:cstheme="majorBidi"/>
              <w:sz w:val="20"/>
              <w:szCs w:val="20"/>
            </w:rPr>
            <w:alias w:val="Auteur"/>
            <w:tag w:val=""/>
            <w:id w:val="1534539408"/>
            <w:placeholder>
              <w:docPart w:val="D1EB3618C6FD4072ACA58F66C4E85C3F"/>
            </w:placeholder>
            <w:dataBinding w:prefixMappings="xmlns:ns0='http://purl.org/dc/elements/1.1/' xmlns:ns1='http://schemas.openxmlformats.org/package/2006/metadata/core-properties' " w:xpath="/ns1:coreProperties[1]/ns0:creator[1]" w:storeItemID="{6C3C8BC8-F283-45AE-878A-BAB7291924A1}"/>
            <w:text/>
          </w:sdtPr>
          <w:sdtContent>
            <w:p w:rsidR="009F01CC" w:rsidP="00237E7A" w:rsidRDefault="009F01CC" w14:paraId="5626EBBC" w14:textId="71EFF0E0">
              <w:pPr>
                <w:pStyle w:val="En-tte"/>
                <w:jc w:val="right"/>
                <w:rPr>
                  <w:caps/>
                  <w:color w:val="000000" w:themeColor="text1"/>
                </w:rPr>
              </w:pPr>
              <w:r w:rsidRPr="00A94E47">
                <w:rPr>
                  <w:rFonts w:ascii="Nunito" w:hAnsi="Nunito" w:eastAsiaTheme="majorEastAsia" w:cstheme="majorBidi"/>
                  <w:sz w:val="20"/>
                  <w:szCs w:val="20"/>
                </w:rPr>
                <w:t xml:space="preserve">© </w:t>
              </w:r>
              <w:r w:rsidR="00281468">
                <w:rPr>
                  <w:rFonts w:ascii="Nunito" w:hAnsi="Nunito" w:eastAsiaTheme="majorEastAsia" w:cstheme="majorBidi"/>
                  <w:sz w:val="20"/>
                  <w:szCs w:val="20"/>
                </w:rPr>
                <w:t xml:space="preserve">Handicap International </w:t>
              </w:r>
              <w:r w:rsidRPr="00A94E47">
                <w:rPr>
                  <w:rFonts w:ascii="Nunito" w:hAnsi="Nunito" w:eastAsiaTheme="majorEastAsia" w:cstheme="majorBidi"/>
                  <w:sz w:val="20"/>
                  <w:szCs w:val="20"/>
                </w:rPr>
                <w:t xml:space="preserve">- Humanité &amp; inclusion </w:t>
              </w:r>
              <w:r>
                <w:rPr>
                  <w:rFonts w:ascii="Nunito" w:hAnsi="Nunito" w:eastAsiaTheme="majorEastAsia" w:cstheme="majorBidi"/>
                  <w:sz w:val="20"/>
                  <w:szCs w:val="20"/>
                </w:rPr>
                <w:t xml:space="preserve">- Skills Development Department Creation date : </w:t>
              </w:r>
              <w:r w:rsidR="00D52895">
                <w:rPr>
                  <w:rFonts w:ascii="Nunito" w:hAnsi="Nunito" w:eastAsiaTheme="majorEastAsia" w:cstheme="majorBidi"/>
                  <w:sz w:val="20"/>
                  <w:szCs w:val="20"/>
                </w:rPr>
                <w:t xml:space="preserve">08/2024 </w:t>
              </w:r>
              <w:r>
                <w:rPr>
                  <w:rFonts w:ascii="Nunito" w:hAnsi="Nunito" w:eastAsiaTheme="majorEastAsia" w:cstheme="majorBidi"/>
                  <w:sz w:val="20"/>
                  <w:szCs w:val="20"/>
                </w:rPr>
                <w:t xml:space="preserve">- Update date : </w:t>
              </w:r>
              <w:r w:rsidR="00D52895">
                <w:rPr>
                  <w:rFonts w:ascii="Nunito" w:hAnsi="Nunito" w:eastAsiaTheme="majorEastAsia" w:cstheme="majorBidi"/>
                  <w:sz w:val="20"/>
                  <w:szCs w:val="20"/>
                </w:rPr>
                <w:t xml:space="preserve">22/08/2024</w:t>
              </w:r>
            </w:p>
          </w:sdtContent>
        </w:sdt>
      </w:tc>
      <w:tc>
        <w:tcPr>
          <w:tcW w:w="250" w:type="pct"/>
          <w:shd w:val="clear" w:color="auto" w:fill="0077C8"/>
          <w:vAlign w:val="center"/>
        </w:tcPr>
        <w:p w:rsidR="009F01CC" w:rsidRDefault="009F01CC" w14:paraId="2E2E7C71" w14:textId="5169380F">
          <w:pPr>
            <w:pStyle w:val="Pieddepage"/>
            <w:tabs>
              <w:tab w:val="clear" w:pos="4680"/>
              <w:tab w:val="clear" w:pos="9360"/>
            </w:tabs>
            <w:jc w:val="center"/>
            <w:rPr>
              <w:color w:val="FFFFFF" w:themeColor="background1"/>
            </w:rPr>
          </w:pPr>
          <w:r>
            <w:rPr>
              <w:color w:val="FFFFFF" w:themeColor="background1"/>
            </w:rPr>
            <w:fldChar w:fldCharType="begin"/>
          </w:r>
          <w:r>
            <w:rPr>
              <w:color w:val="FFFFFF" w:themeColor="background1"/>
            </w:rPr>
            <w:instrText>PAGE   \* MERGEFORMAT</w:instrText>
          </w:r>
          <w:r>
            <w:rPr>
              <w:color w:val="FFFFFF" w:themeColor="background1"/>
            </w:rPr>
            <w:fldChar w:fldCharType="separate"/>
          </w:r>
          <w:r w:rsidR="005031C5">
            <w:rPr>
              <w:noProof/>
              <w:color w:val="FFFFFF" w:themeColor="background1"/>
            </w:rPr>
            <w:t>3</w:t>
          </w:r>
          <w:r>
            <w:rPr>
              <w:color w:val="FFFFFF" w:themeColor="background1"/>
            </w:rPr>
            <w:fldChar w:fldCharType="end"/>
          </w:r>
        </w:p>
      </w:tc>
    </w:tr>
  </w:tbl>
  <w:p w:rsidR="009F01CC" w:rsidP="2EC5D2C7" w:rsidRDefault="009F01CC" w14:paraId="10C417ED" w14:textId="4A54C67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tblPr>
    <w:tblGrid>
      <w:gridCol w:w="3401"/>
      <w:gridCol w:w="3401"/>
      <w:gridCol w:w="3401"/>
    </w:tblGrid>
    <w:tr w:rsidR="009F01CC" w:rsidTr="7935E60F" w14:paraId="57E03A4B" w14:textId="77777777">
      <w:tc>
        <w:tcPr>
          <w:tcW w:w="3401" w:type="dxa"/>
        </w:tcPr>
        <w:p w:rsidR="009F01CC" w:rsidP="7935E60F" w:rsidRDefault="009F01CC" w14:paraId="6ED008BE" w14:textId="7041B7CA">
          <w:pPr>
            <w:pStyle w:val="En-tte"/>
            <w:ind w:start="-115"/>
          </w:pPr>
        </w:p>
      </w:tc>
      <w:tc>
        <w:tcPr>
          <w:tcW w:w="3401" w:type="dxa"/>
        </w:tcPr>
        <w:p w:rsidR="009F01CC" w:rsidP="7935E60F" w:rsidRDefault="009F01CC" w14:paraId="0BAA3512" w14:textId="60804A5C">
          <w:pPr>
            <w:pStyle w:val="En-tte"/>
            <w:jc w:val="center"/>
          </w:pPr>
        </w:p>
      </w:tc>
      <w:tc>
        <w:tcPr>
          <w:tcW w:w="3401" w:type="dxa"/>
        </w:tcPr>
        <w:p w:rsidR="009F01CC" w:rsidP="7935E60F" w:rsidRDefault="009F01CC" w14:paraId="34C7C7F9" w14:textId="46B044C3">
          <w:pPr>
            <w:pStyle w:val="En-tte"/>
            <w:ind w:end="-115"/>
            <w:jc w:val="right"/>
          </w:pPr>
        </w:p>
      </w:tc>
    </w:tr>
  </w:tbl>
  <w:p w:rsidR="009F01CC" w:rsidP="7935E60F" w:rsidRDefault="009F01CC" w14:paraId="7AF8F060" w14:textId="017692E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D3009" w:rsidRDefault="002D3009" w14:paraId="0C05524E" w14:textId="77777777">
      <w:pPr>
        <w:spacing w:after="0" w:line="240" w:lineRule="auto"/>
      </w:pPr>
      <w:r>
        <w:separator/>
      </w:r>
    </w:p>
  </w:footnote>
  <w:footnote w:type="continuationSeparator" w:id="0">
    <w:p w:rsidR="002D3009" w:rsidRDefault="002D3009" w14:paraId="1C0CE646" w14:textId="77777777">
      <w:pPr>
        <w:spacing w:after="0" w:line="240" w:lineRule="auto"/>
      </w:pPr>
      <w:r>
        <w:continuationSeparator/>
      </w:r>
    </w:p>
  </w:footnote>
  <w:footnote w:type="continuationNotice" w:id="1">
    <w:p w:rsidR="002D3009" w:rsidRDefault="002D3009" w14:paraId="0B70C786" w14:textId="77777777">
      <w:pPr>
        <w:spacing w:after="0" w:line="240" w:lineRule="auto"/>
      </w:pP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tblPr>
    <w:tblGrid>
      <w:gridCol w:w="3024"/>
      <w:gridCol w:w="459"/>
      <w:gridCol w:w="20"/>
      <w:gridCol w:w="2545"/>
      <w:gridCol w:w="3024"/>
      <w:gridCol w:w="286"/>
      <w:gridCol w:w="707"/>
    </w:tblGrid>
    <w:tr w:rsidR="009F01CC" w:rsidTr="00525851" w14:paraId="67F7AE83" w14:textId="77777777">
      <w:trPr>
        <w:gridAfter w:val="2"/>
        <w:wAfter w:w="993" w:type="dxa"/>
      </w:trPr>
      <w:tc>
        <w:tcPr>
          <w:tcW w:w="3024" w:type="dxa"/>
        </w:tcPr>
        <w:p w:rsidR="009F01CC" w:rsidP="2EC5D2C7" w:rsidRDefault="009F01CC" w14:paraId="434E4811" w14:textId="6FE7DA60">
          <w:pPr>
            <w:pStyle w:val="En-tte"/>
            <w:ind w:start="-115"/>
          </w:pPr>
        </w:p>
      </w:tc>
      <w:tc>
        <w:tcPr>
          <w:tcW w:w="3024" w:type="dxa"/>
          <w:gridSpan w:val="3"/>
        </w:tcPr>
        <w:p w:rsidR="009F01CC" w:rsidP="2EC5D2C7" w:rsidRDefault="009F01CC" w14:paraId="53BFC7E9" w14:textId="0855FED7">
          <w:pPr>
            <w:pStyle w:val="En-tte"/>
            <w:jc w:val="center"/>
          </w:pPr>
        </w:p>
      </w:tc>
      <w:tc>
        <w:tcPr>
          <w:tcW w:w="3024" w:type="dxa"/>
        </w:tcPr>
        <w:p w:rsidR="009F01CC" w:rsidP="2EC5D2C7" w:rsidRDefault="009F01CC" w14:paraId="7F74C173" w14:textId="0FEDFB6A">
          <w:pPr>
            <w:pStyle w:val="En-tte"/>
            <w:ind w:end="-115"/>
            <w:jc w:val="right"/>
          </w:pPr>
        </w:p>
      </w:tc>
    </w:tr>
    <w:tr w:rsidR="009F01CC" w:rsidTr="00525851" w14:paraId="57758A03" w14:textId="77777777">
      <w:tblPrEx>
        <w:tblCellMar>
          <w:left w:w="0" w:type="dxa"/>
          <w:right w:w="0" w:type="dxa"/>
        </w:tblCellMar>
        <w:tblLook w:val="04a0"/>
      </w:tblPrEx>
      <w:trPr>
        <w:trHeight w:val="851"/>
      </w:trPr>
      <w:tc>
        <w:tcPr>
          <w:tcW w:w="3483" w:type="dxa"/>
          <w:gridSpan w:val="2"/>
          <w:shd w:val="clear" w:color="auto" w:fill="0077C8"/>
          <w:hideMark/>
        </w:tcPr>
        <w:p w:rsidR="009F01CC" w:rsidP="00525851" w:rsidRDefault="009F01CC" w14:paraId="61294129" w14:textId="1EEC9EA0">
          <w:pPr>
            <w:spacing w:after="0" w:line="240" w:lineRule="auto"/>
            <w:ind w:start="142"/>
            <w:textAlignment w:val="baseline"/>
            <w:rPr>
              <w:rFonts w:ascii="Segoe UI" w:hAnsi="Segoe UI" w:eastAsia="Times New Roman" w:cs="Segoe UI"/>
              <w:sz w:val="18"/>
              <w:szCs w:val="18"/>
            </w:rPr>
          </w:pPr>
          <w:r w:rsidRPr="6B9DDACE">
            <w:rPr>
              <w:rFonts w:ascii="Calibri" w:hAnsi="Calibri" w:eastAsia="Times New Roman" w:cs="Segoe UI"/>
              <w:sz w:val="26"/>
              <w:szCs w:val="26"/>
            </w:rPr>
            <w:t xml:space="preserve"> </w:t>
          </w:r>
          <w:r>
            <w:rPr>
              <w:noProof/>
            </w:rPr>
            <w:drawing>
              <wp:inline distT="0" distB="0" distL="0" distR="0" wp14:anchorId="768E2668" wp14:editId="46644C28">
                <wp:extent cx="1895475" cy="495300"/>
                <wp:effectExtent l="0" t="0" r="9525"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pic:nvPicPr>
                      <pic:blipFill>
                        <a:blip r:embed="rId1">
                          <a:extLst>
                            <a:ext uri="{28A0092B-C50C-407E-A947-70E740481C1C}">
                              <a14:useLocalDpi xmlns:a14="http://schemas.microsoft.com/office/drawing/2010/main" val="0"/>
                            </a:ext>
                          </a:extLst>
                        </a:blip>
                        <a:stretch>
                          <a:fillRect/>
                        </a:stretch>
                      </pic:blipFill>
                      <pic:spPr>
                        <a:xfrm>
                          <a:off x="0" y="0"/>
                          <a:ext cx="1895475" cy="495300"/>
                        </a:xfrm>
                        <a:prstGeom prst="rect">
                          <a:avLst/>
                        </a:prstGeom>
                      </pic:spPr>
                    </pic:pic>
                  </a:graphicData>
                </a:graphic>
              </wp:inline>
            </w:drawing>
          </w:r>
        </w:p>
      </w:tc>
      <w:tc>
        <w:tcPr>
          <w:tcW w:w="20" w:type="dxa"/>
          <w:shd w:val="clear" w:color="auto" w:fill="0077C8"/>
        </w:tcPr>
        <w:p w:rsidR="009F01CC" w:rsidP="00525851" w:rsidRDefault="009F01CC" w14:paraId="06B5BAAF" w14:textId="77777777">
          <w:pPr>
            <w:spacing w:after="0" w:line="240" w:lineRule="auto"/>
            <w:textAlignment w:val="baseline"/>
            <w:rPr>
              <w:rFonts w:ascii="Calibri" w:hAnsi="Calibri" w:eastAsia="Times New Roman" w:cs="Segoe UI"/>
              <w:b/>
              <w:bCs/>
              <w:sz w:val="26"/>
              <w:szCs w:val="26"/>
            </w:rPr>
          </w:pPr>
        </w:p>
      </w:tc>
      <w:tc>
        <w:tcPr>
          <w:tcW w:w="5855" w:type="dxa"/>
          <w:gridSpan w:val="3"/>
          <w:shd w:val="clear" w:color="auto" w:fill="0077C8"/>
          <w:vAlign w:val="center"/>
          <w:hideMark/>
        </w:tcPr>
        <w:p w:rsidR="009F01CC" w:rsidP="00D33D35" w:rsidRDefault="009F01CC" w14:paraId="04C77790" w14:textId="00F1F71D">
          <w:pPr>
            <w:spacing w:after="0" w:line="240" w:lineRule="auto"/>
            <w:jc w:val="center"/>
            <w:textAlignment w:val="baseline"/>
            <w:rPr>
              <w:rFonts w:ascii="Segoe UI" w:hAnsi="Segoe UI" w:eastAsia="Times New Roman" w:cs="Segoe UI"/>
              <w:color w:val="FFFFFF" w:themeColor="background1"/>
              <w:sz w:val="28"/>
              <w:szCs w:val="18"/>
            </w:rPr>
          </w:pPr>
        </w:p>
      </w:tc>
      <w:tc>
        <w:tcPr>
          <w:tcW w:w="707" w:type="dxa"/>
          <w:shd w:val="clear" w:color="auto" w:fill="0077C8"/>
        </w:tcPr>
        <w:p w:rsidR="009F01CC" w:rsidP="00525851" w:rsidRDefault="009F01CC" w14:paraId="73427453" w14:textId="77777777">
          <w:pPr>
            <w:spacing w:after="0" w:line="240" w:lineRule="auto"/>
            <w:textAlignment w:val="baseline"/>
            <w:rPr>
              <w:rFonts w:ascii="Nunito" w:hAnsi="Nunito" w:eastAsia="Times New Roman" w:cs="Segoe UI"/>
              <w:b/>
              <w:bCs/>
              <w:color w:val="FFFFFF" w:themeColor="background1"/>
              <w:sz w:val="28"/>
              <w:szCs w:val="26"/>
            </w:rPr>
          </w:pPr>
        </w:p>
      </w:tc>
    </w:tr>
  </w:tbl>
  <w:p w:rsidR="009F01CC" w:rsidP="2EC5D2C7" w:rsidRDefault="009F01CC" w14:paraId="301058E1" w14:textId="1DABB3C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tblPr>
    <w:tblGrid>
      <w:gridCol w:w="3401"/>
      <w:gridCol w:w="3401"/>
      <w:gridCol w:w="3401"/>
    </w:tblGrid>
    <w:tr w:rsidR="009F01CC" w:rsidTr="7935E60F" w14:paraId="4734C294" w14:textId="77777777">
      <w:tc>
        <w:tcPr>
          <w:tcW w:w="3401" w:type="dxa"/>
        </w:tcPr>
        <w:p w:rsidR="009F01CC" w:rsidP="7935E60F" w:rsidRDefault="009F01CC" w14:paraId="31025047" w14:textId="43312BB3">
          <w:pPr>
            <w:pStyle w:val="En-tte"/>
            <w:ind w:start="-115"/>
          </w:pPr>
        </w:p>
      </w:tc>
      <w:tc>
        <w:tcPr>
          <w:tcW w:w="3401" w:type="dxa"/>
        </w:tcPr>
        <w:p w:rsidR="009F01CC" w:rsidP="7935E60F" w:rsidRDefault="009F01CC" w14:paraId="34173322" w14:textId="2F635BF6">
          <w:pPr>
            <w:pStyle w:val="En-tte"/>
            <w:jc w:val="center"/>
          </w:pPr>
        </w:p>
      </w:tc>
      <w:tc>
        <w:tcPr>
          <w:tcW w:w="3401" w:type="dxa"/>
        </w:tcPr>
        <w:p w:rsidR="009F01CC" w:rsidP="7935E60F" w:rsidRDefault="009F01CC" w14:paraId="0DA297E2" w14:textId="6A53FA71">
          <w:pPr>
            <w:pStyle w:val="En-tte"/>
            <w:ind w:end="-115"/>
            <w:jc w:val="right"/>
          </w:pPr>
        </w:p>
      </w:tc>
    </w:tr>
  </w:tbl>
  <w:p w:rsidR="009F01CC" w:rsidP="7935E60F" w:rsidRDefault="009F01CC" w14:paraId="5C0AC202" w14:textId="17072E0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E359E"/>
    <w:multiLevelType w:val="hybridMultilevel"/>
    <w:tmpl w:val="5A0CDDB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6C0FEE"/>
    <w:multiLevelType w:val="hybridMultilevel"/>
    <w:tmpl w:val="5AEA20B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074A5D61"/>
    <w:multiLevelType w:val="hybridMultilevel"/>
    <w:tmpl w:val="1A78C4F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7515D4F"/>
    <w:multiLevelType w:val="hybridMultilevel"/>
    <w:tmpl w:val="B6DC86A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53046D"/>
    <w:multiLevelType w:val="hybridMultilevel"/>
    <w:tmpl w:val="F11EB930"/>
    <w:lvl w:ilvl="0" w:tplc="E23A8842">
      <w:start w:val="1"/>
      <w:numFmt w:val="bullet"/>
      <w:lvlText w:val=""/>
      <w:lvlJc w:val="left"/>
      <w:pPr>
        <w:ind w:left="720" w:hanging="360"/>
      </w:pPr>
      <w:rPr>
        <w:rFonts w:ascii="Symbol" w:hAnsi="Symbol" w:hint="default"/>
      </w:rPr>
    </w:lvl>
    <w:lvl w:ilvl="1" w:tplc="B77454A8">
      <w:start w:val="1"/>
      <w:numFmt w:val="bullet"/>
      <w:lvlText w:val="o"/>
      <w:lvlJc w:val="left"/>
      <w:pPr>
        <w:ind w:left="1440" w:hanging="360"/>
      </w:pPr>
      <w:rPr>
        <w:rFonts w:ascii="Courier New" w:hAnsi="Courier New" w:hint="default"/>
      </w:rPr>
    </w:lvl>
    <w:lvl w:ilvl="2" w:tplc="1854C788">
      <w:start w:val="1"/>
      <w:numFmt w:val="bullet"/>
      <w:lvlText w:val=""/>
      <w:lvlJc w:val="left"/>
      <w:pPr>
        <w:ind w:left="2160" w:hanging="360"/>
      </w:pPr>
      <w:rPr>
        <w:rFonts w:ascii="Wingdings" w:hAnsi="Wingdings" w:hint="default"/>
      </w:rPr>
    </w:lvl>
    <w:lvl w:ilvl="3" w:tplc="69E88280">
      <w:start w:val="1"/>
      <w:numFmt w:val="bullet"/>
      <w:lvlText w:val=""/>
      <w:lvlJc w:val="left"/>
      <w:pPr>
        <w:ind w:left="2880" w:hanging="360"/>
      </w:pPr>
      <w:rPr>
        <w:rFonts w:ascii="Symbol" w:hAnsi="Symbol" w:hint="default"/>
      </w:rPr>
    </w:lvl>
    <w:lvl w:ilvl="4" w:tplc="F774C91C">
      <w:start w:val="1"/>
      <w:numFmt w:val="bullet"/>
      <w:lvlText w:val="o"/>
      <w:lvlJc w:val="left"/>
      <w:pPr>
        <w:ind w:left="3600" w:hanging="360"/>
      </w:pPr>
      <w:rPr>
        <w:rFonts w:ascii="Courier New" w:hAnsi="Courier New" w:hint="default"/>
      </w:rPr>
    </w:lvl>
    <w:lvl w:ilvl="5" w:tplc="B76C3E94">
      <w:start w:val="1"/>
      <w:numFmt w:val="bullet"/>
      <w:lvlText w:val=""/>
      <w:lvlJc w:val="left"/>
      <w:pPr>
        <w:ind w:left="4320" w:hanging="360"/>
      </w:pPr>
      <w:rPr>
        <w:rFonts w:ascii="Wingdings" w:hAnsi="Wingdings" w:hint="default"/>
      </w:rPr>
    </w:lvl>
    <w:lvl w:ilvl="6" w:tplc="15B0892A">
      <w:start w:val="1"/>
      <w:numFmt w:val="bullet"/>
      <w:lvlText w:val=""/>
      <w:lvlJc w:val="left"/>
      <w:pPr>
        <w:ind w:left="5040" w:hanging="360"/>
      </w:pPr>
      <w:rPr>
        <w:rFonts w:ascii="Symbol" w:hAnsi="Symbol" w:hint="default"/>
      </w:rPr>
    </w:lvl>
    <w:lvl w:ilvl="7" w:tplc="8BFCD936">
      <w:start w:val="1"/>
      <w:numFmt w:val="bullet"/>
      <w:lvlText w:val="o"/>
      <w:lvlJc w:val="left"/>
      <w:pPr>
        <w:ind w:left="5760" w:hanging="360"/>
      </w:pPr>
      <w:rPr>
        <w:rFonts w:ascii="Courier New" w:hAnsi="Courier New" w:hint="default"/>
      </w:rPr>
    </w:lvl>
    <w:lvl w:ilvl="8" w:tplc="8BD83F5E">
      <w:start w:val="1"/>
      <w:numFmt w:val="bullet"/>
      <w:lvlText w:val=""/>
      <w:lvlJc w:val="left"/>
      <w:pPr>
        <w:ind w:left="6480" w:hanging="360"/>
      </w:pPr>
      <w:rPr>
        <w:rFonts w:ascii="Wingdings" w:hAnsi="Wingdings" w:hint="default"/>
      </w:rPr>
    </w:lvl>
  </w:abstractNum>
  <w:abstractNum w:abstractNumId="5" w15:restartNumberingAfterBreak="0">
    <w:nsid w:val="0D511DC4"/>
    <w:multiLevelType w:val="hybridMultilevel"/>
    <w:tmpl w:val="4C08327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C464FD"/>
    <w:multiLevelType w:val="hybridMultilevel"/>
    <w:tmpl w:val="F8C2C14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53425DD"/>
    <w:multiLevelType w:val="hybridMultilevel"/>
    <w:tmpl w:val="B5367F2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6950E96"/>
    <w:multiLevelType w:val="multilevel"/>
    <w:tmpl w:val="9CD8976C"/>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7D4658B"/>
    <w:multiLevelType w:val="hybridMultilevel"/>
    <w:tmpl w:val="98DCAC3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920141F"/>
    <w:multiLevelType w:val="hybridMultilevel"/>
    <w:tmpl w:val="2182E614"/>
    <w:lvl w:ilvl="0" w:tplc="03D45868">
      <w:start w:val="3"/>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93A76EB"/>
    <w:multiLevelType w:val="hybridMultilevel"/>
    <w:tmpl w:val="B9800D28"/>
    <w:lvl w:ilvl="0" w:tplc="4A1A54C0">
      <w:start w:val="23"/>
      <w:numFmt w:val="bullet"/>
      <w:lvlText w:val="-"/>
      <w:lvlJc w:val="left"/>
      <w:pPr>
        <w:ind w:left="720" w:hanging="360"/>
      </w:pPr>
      <w:rPr>
        <w:rFonts w:ascii="Nunito" w:eastAsiaTheme="minorHAnsi" w:hAnsi="Nunito"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17B3187"/>
    <w:multiLevelType w:val="hybridMultilevel"/>
    <w:tmpl w:val="DB48F2EC"/>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3B334E9"/>
    <w:multiLevelType w:val="hybridMultilevel"/>
    <w:tmpl w:val="3BB02354"/>
    <w:lvl w:ilvl="0" w:tplc="6598F2E0">
      <w:start w:val="1"/>
      <w:numFmt w:val="decimal"/>
      <w:lvlText w:val="%1-"/>
      <w:lvlJc w:val="left"/>
      <w:pPr>
        <w:ind w:left="720" w:hanging="360"/>
      </w:pPr>
      <w:rPr>
        <w:rFonts w:hint="default"/>
        <w:color w:val="FFFFFF" w:themeColor="background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6636FAF"/>
    <w:multiLevelType w:val="hybridMultilevel"/>
    <w:tmpl w:val="D668F508"/>
    <w:lvl w:ilvl="0" w:tplc="BF163F1E">
      <w:start w:val="1"/>
      <w:numFmt w:val="bullet"/>
      <w:lvlText w:val=""/>
      <w:lvlJc w:val="left"/>
      <w:pPr>
        <w:ind w:left="720" w:hanging="360"/>
      </w:pPr>
      <w:rPr>
        <w:rFonts w:ascii="Symbol" w:hAnsi="Symbol" w:hint="default"/>
      </w:rPr>
    </w:lvl>
    <w:lvl w:ilvl="1" w:tplc="BE4634E0">
      <w:start w:val="1"/>
      <w:numFmt w:val="bullet"/>
      <w:lvlText w:val="o"/>
      <w:lvlJc w:val="left"/>
      <w:pPr>
        <w:ind w:left="1440" w:hanging="360"/>
      </w:pPr>
      <w:rPr>
        <w:rFonts w:ascii="Courier New" w:hAnsi="Courier New" w:hint="default"/>
      </w:rPr>
    </w:lvl>
    <w:lvl w:ilvl="2" w:tplc="C36A5420">
      <w:start w:val="1"/>
      <w:numFmt w:val="bullet"/>
      <w:lvlText w:val=""/>
      <w:lvlJc w:val="left"/>
      <w:pPr>
        <w:ind w:left="2160" w:hanging="360"/>
      </w:pPr>
      <w:rPr>
        <w:rFonts w:ascii="Wingdings" w:hAnsi="Wingdings" w:hint="default"/>
      </w:rPr>
    </w:lvl>
    <w:lvl w:ilvl="3" w:tplc="C154659C">
      <w:start w:val="1"/>
      <w:numFmt w:val="bullet"/>
      <w:lvlText w:val=""/>
      <w:lvlJc w:val="left"/>
      <w:pPr>
        <w:ind w:left="2880" w:hanging="360"/>
      </w:pPr>
      <w:rPr>
        <w:rFonts w:ascii="Symbol" w:hAnsi="Symbol" w:hint="default"/>
      </w:rPr>
    </w:lvl>
    <w:lvl w:ilvl="4" w:tplc="87786F32">
      <w:start w:val="1"/>
      <w:numFmt w:val="bullet"/>
      <w:lvlText w:val="o"/>
      <w:lvlJc w:val="left"/>
      <w:pPr>
        <w:ind w:left="3600" w:hanging="360"/>
      </w:pPr>
      <w:rPr>
        <w:rFonts w:ascii="Courier New" w:hAnsi="Courier New" w:hint="default"/>
      </w:rPr>
    </w:lvl>
    <w:lvl w:ilvl="5" w:tplc="458ED208">
      <w:start w:val="1"/>
      <w:numFmt w:val="bullet"/>
      <w:lvlText w:val=""/>
      <w:lvlJc w:val="left"/>
      <w:pPr>
        <w:ind w:left="4320" w:hanging="360"/>
      </w:pPr>
      <w:rPr>
        <w:rFonts w:ascii="Wingdings" w:hAnsi="Wingdings" w:hint="default"/>
      </w:rPr>
    </w:lvl>
    <w:lvl w:ilvl="6" w:tplc="F5264C46">
      <w:start w:val="1"/>
      <w:numFmt w:val="bullet"/>
      <w:lvlText w:val=""/>
      <w:lvlJc w:val="left"/>
      <w:pPr>
        <w:ind w:left="5040" w:hanging="360"/>
      </w:pPr>
      <w:rPr>
        <w:rFonts w:ascii="Symbol" w:hAnsi="Symbol" w:hint="default"/>
      </w:rPr>
    </w:lvl>
    <w:lvl w:ilvl="7" w:tplc="9A6A56E0">
      <w:start w:val="1"/>
      <w:numFmt w:val="bullet"/>
      <w:lvlText w:val="o"/>
      <w:lvlJc w:val="left"/>
      <w:pPr>
        <w:ind w:left="5760" w:hanging="360"/>
      </w:pPr>
      <w:rPr>
        <w:rFonts w:ascii="Courier New" w:hAnsi="Courier New" w:hint="default"/>
      </w:rPr>
    </w:lvl>
    <w:lvl w:ilvl="8" w:tplc="3DA40A52">
      <w:start w:val="1"/>
      <w:numFmt w:val="bullet"/>
      <w:lvlText w:val=""/>
      <w:lvlJc w:val="left"/>
      <w:pPr>
        <w:ind w:left="6480" w:hanging="360"/>
      </w:pPr>
      <w:rPr>
        <w:rFonts w:ascii="Wingdings" w:hAnsi="Wingdings" w:hint="default"/>
      </w:rPr>
    </w:lvl>
  </w:abstractNum>
  <w:abstractNum w:abstractNumId="15" w15:restartNumberingAfterBreak="0">
    <w:nsid w:val="26A365D6"/>
    <w:multiLevelType w:val="hybridMultilevel"/>
    <w:tmpl w:val="360E16A8"/>
    <w:lvl w:ilvl="0" w:tplc="03D45868">
      <w:start w:val="3"/>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A373ED4"/>
    <w:multiLevelType w:val="hybridMultilevel"/>
    <w:tmpl w:val="36E42A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E913770"/>
    <w:multiLevelType w:val="hybridMultilevel"/>
    <w:tmpl w:val="8F042B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914EFC"/>
    <w:multiLevelType w:val="hybridMultilevel"/>
    <w:tmpl w:val="C5749D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D5473B"/>
    <w:multiLevelType w:val="hybridMultilevel"/>
    <w:tmpl w:val="B610240E"/>
    <w:lvl w:ilvl="0" w:tplc="96B40078">
      <w:start w:val="1"/>
      <w:numFmt w:val="bullet"/>
      <w:lvlText w:val=""/>
      <w:lvlJc w:val="left"/>
      <w:pPr>
        <w:ind w:left="720" w:hanging="360"/>
      </w:pPr>
      <w:rPr>
        <w:rFonts w:ascii="Symbol" w:hAnsi="Symbol" w:hint="default"/>
      </w:rPr>
    </w:lvl>
    <w:lvl w:ilvl="1" w:tplc="3DD43AA4">
      <w:start w:val="1"/>
      <w:numFmt w:val="bullet"/>
      <w:lvlText w:val="o"/>
      <w:lvlJc w:val="left"/>
      <w:pPr>
        <w:ind w:left="1440" w:hanging="360"/>
      </w:pPr>
      <w:rPr>
        <w:rFonts w:ascii="Courier New" w:hAnsi="Courier New" w:hint="default"/>
      </w:rPr>
    </w:lvl>
    <w:lvl w:ilvl="2" w:tplc="2932B67A">
      <w:start w:val="1"/>
      <w:numFmt w:val="bullet"/>
      <w:lvlText w:val=""/>
      <w:lvlJc w:val="left"/>
      <w:pPr>
        <w:ind w:left="2160" w:hanging="360"/>
      </w:pPr>
      <w:rPr>
        <w:rFonts w:ascii="Wingdings" w:hAnsi="Wingdings" w:hint="default"/>
      </w:rPr>
    </w:lvl>
    <w:lvl w:ilvl="3" w:tplc="D65AC25A">
      <w:start w:val="1"/>
      <w:numFmt w:val="bullet"/>
      <w:lvlText w:val=""/>
      <w:lvlJc w:val="left"/>
      <w:pPr>
        <w:ind w:left="2880" w:hanging="360"/>
      </w:pPr>
      <w:rPr>
        <w:rFonts w:ascii="Symbol" w:hAnsi="Symbol" w:hint="default"/>
      </w:rPr>
    </w:lvl>
    <w:lvl w:ilvl="4" w:tplc="980816D2">
      <w:start w:val="1"/>
      <w:numFmt w:val="bullet"/>
      <w:lvlText w:val="o"/>
      <w:lvlJc w:val="left"/>
      <w:pPr>
        <w:ind w:left="3600" w:hanging="360"/>
      </w:pPr>
      <w:rPr>
        <w:rFonts w:ascii="Courier New" w:hAnsi="Courier New" w:hint="default"/>
      </w:rPr>
    </w:lvl>
    <w:lvl w:ilvl="5" w:tplc="CEFACBD4">
      <w:start w:val="1"/>
      <w:numFmt w:val="bullet"/>
      <w:lvlText w:val=""/>
      <w:lvlJc w:val="left"/>
      <w:pPr>
        <w:ind w:left="4320" w:hanging="360"/>
      </w:pPr>
      <w:rPr>
        <w:rFonts w:ascii="Wingdings" w:hAnsi="Wingdings" w:hint="default"/>
      </w:rPr>
    </w:lvl>
    <w:lvl w:ilvl="6" w:tplc="195C2FEA">
      <w:start w:val="1"/>
      <w:numFmt w:val="bullet"/>
      <w:lvlText w:val=""/>
      <w:lvlJc w:val="left"/>
      <w:pPr>
        <w:ind w:left="5040" w:hanging="360"/>
      </w:pPr>
      <w:rPr>
        <w:rFonts w:ascii="Symbol" w:hAnsi="Symbol" w:hint="default"/>
      </w:rPr>
    </w:lvl>
    <w:lvl w:ilvl="7" w:tplc="77DA7A96">
      <w:start w:val="1"/>
      <w:numFmt w:val="bullet"/>
      <w:lvlText w:val="o"/>
      <w:lvlJc w:val="left"/>
      <w:pPr>
        <w:ind w:left="5760" w:hanging="360"/>
      </w:pPr>
      <w:rPr>
        <w:rFonts w:ascii="Courier New" w:hAnsi="Courier New" w:hint="default"/>
      </w:rPr>
    </w:lvl>
    <w:lvl w:ilvl="8" w:tplc="6C461B7E">
      <w:start w:val="1"/>
      <w:numFmt w:val="bullet"/>
      <w:lvlText w:val=""/>
      <w:lvlJc w:val="left"/>
      <w:pPr>
        <w:ind w:left="6480" w:hanging="360"/>
      </w:pPr>
      <w:rPr>
        <w:rFonts w:ascii="Wingdings" w:hAnsi="Wingdings" w:hint="default"/>
      </w:rPr>
    </w:lvl>
  </w:abstractNum>
  <w:abstractNum w:abstractNumId="20" w15:restartNumberingAfterBreak="0">
    <w:nsid w:val="3B8D43E5"/>
    <w:multiLevelType w:val="hybridMultilevel"/>
    <w:tmpl w:val="6D4EBC26"/>
    <w:lvl w:ilvl="0" w:tplc="FFFFFFFF">
      <w:start w:val="1"/>
      <w:numFmt w:val="decimal"/>
      <w:lvlText w:val="%1."/>
      <w:lvlJc w:val="left"/>
      <w:pPr>
        <w:ind w:left="502" w:hanging="360"/>
      </w:pPr>
    </w:lvl>
    <w:lvl w:ilvl="1" w:tplc="52F4C6E8">
      <w:start w:val="1"/>
      <w:numFmt w:val="lowerLetter"/>
      <w:lvlText w:val="%2."/>
      <w:lvlJc w:val="left"/>
      <w:pPr>
        <w:ind w:left="1440" w:hanging="360"/>
      </w:pPr>
    </w:lvl>
    <w:lvl w:ilvl="2" w:tplc="6F20B518">
      <w:start w:val="1"/>
      <w:numFmt w:val="lowerRoman"/>
      <w:lvlText w:val="%3."/>
      <w:lvlJc w:val="right"/>
      <w:pPr>
        <w:ind w:left="2160" w:hanging="180"/>
      </w:pPr>
    </w:lvl>
    <w:lvl w:ilvl="3" w:tplc="CF64EE04">
      <w:start w:val="1"/>
      <w:numFmt w:val="decimal"/>
      <w:lvlText w:val="%4."/>
      <w:lvlJc w:val="left"/>
      <w:pPr>
        <w:ind w:left="2880" w:hanging="360"/>
      </w:pPr>
    </w:lvl>
    <w:lvl w:ilvl="4" w:tplc="B7F6D858">
      <w:start w:val="1"/>
      <w:numFmt w:val="lowerLetter"/>
      <w:lvlText w:val="%5."/>
      <w:lvlJc w:val="left"/>
      <w:pPr>
        <w:ind w:left="3600" w:hanging="360"/>
      </w:pPr>
    </w:lvl>
    <w:lvl w:ilvl="5" w:tplc="58E6E5F0">
      <w:start w:val="1"/>
      <w:numFmt w:val="lowerRoman"/>
      <w:lvlText w:val="%6."/>
      <w:lvlJc w:val="right"/>
      <w:pPr>
        <w:ind w:left="4320" w:hanging="180"/>
      </w:pPr>
    </w:lvl>
    <w:lvl w:ilvl="6" w:tplc="E03C1654">
      <w:start w:val="1"/>
      <w:numFmt w:val="decimal"/>
      <w:lvlText w:val="%7."/>
      <w:lvlJc w:val="left"/>
      <w:pPr>
        <w:ind w:left="5040" w:hanging="360"/>
      </w:pPr>
    </w:lvl>
    <w:lvl w:ilvl="7" w:tplc="E37CB9F6">
      <w:start w:val="1"/>
      <w:numFmt w:val="lowerLetter"/>
      <w:lvlText w:val="%8."/>
      <w:lvlJc w:val="left"/>
      <w:pPr>
        <w:ind w:left="5760" w:hanging="360"/>
      </w:pPr>
    </w:lvl>
    <w:lvl w:ilvl="8" w:tplc="C1404320">
      <w:start w:val="1"/>
      <w:numFmt w:val="lowerRoman"/>
      <w:lvlText w:val="%9."/>
      <w:lvlJc w:val="right"/>
      <w:pPr>
        <w:ind w:left="6480" w:hanging="180"/>
      </w:pPr>
    </w:lvl>
  </w:abstractNum>
  <w:abstractNum w:abstractNumId="21" w15:restartNumberingAfterBreak="0">
    <w:nsid w:val="3C525AA4"/>
    <w:multiLevelType w:val="hybridMultilevel"/>
    <w:tmpl w:val="FE6870B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11A3AF1"/>
    <w:multiLevelType w:val="multilevel"/>
    <w:tmpl w:val="4CCA5C56"/>
    <w:lvl w:ilvl="0">
      <w:start w:val="3"/>
      <w:numFmt w:val="decimal"/>
      <w:lvlText w:val="%1"/>
      <w:lvlJc w:val="left"/>
      <w:pPr>
        <w:ind w:left="435" w:hanging="435"/>
      </w:pPr>
    </w:lvl>
    <w:lvl w:ilvl="1">
      <w:start w:val="2"/>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475E19AA"/>
    <w:multiLevelType w:val="hybridMultilevel"/>
    <w:tmpl w:val="703AD382"/>
    <w:lvl w:ilvl="0" w:tplc="BAF4BB1E">
      <w:start w:val="1"/>
      <w:numFmt w:val="bullet"/>
      <w:lvlText w:val=""/>
      <w:lvlJc w:val="left"/>
      <w:pPr>
        <w:ind w:left="720" w:hanging="360"/>
      </w:pPr>
      <w:rPr>
        <w:rFonts w:ascii="Symbol" w:hAnsi="Symbol" w:hint="default"/>
      </w:rPr>
    </w:lvl>
    <w:lvl w:ilvl="1" w:tplc="E222B3CA">
      <w:start w:val="1"/>
      <w:numFmt w:val="bullet"/>
      <w:lvlText w:val="o"/>
      <w:lvlJc w:val="left"/>
      <w:pPr>
        <w:ind w:left="1440" w:hanging="360"/>
      </w:pPr>
      <w:rPr>
        <w:rFonts w:ascii="Courier New" w:hAnsi="Courier New" w:hint="default"/>
      </w:rPr>
    </w:lvl>
    <w:lvl w:ilvl="2" w:tplc="DEB8BCD6">
      <w:start w:val="1"/>
      <w:numFmt w:val="bullet"/>
      <w:lvlText w:val=""/>
      <w:lvlJc w:val="left"/>
      <w:pPr>
        <w:ind w:left="2160" w:hanging="360"/>
      </w:pPr>
      <w:rPr>
        <w:rFonts w:ascii="Wingdings" w:hAnsi="Wingdings" w:hint="default"/>
      </w:rPr>
    </w:lvl>
    <w:lvl w:ilvl="3" w:tplc="07AEE452">
      <w:start w:val="1"/>
      <w:numFmt w:val="bullet"/>
      <w:lvlText w:val=""/>
      <w:lvlJc w:val="left"/>
      <w:pPr>
        <w:ind w:left="2880" w:hanging="360"/>
      </w:pPr>
      <w:rPr>
        <w:rFonts w:ascii="Symbol" w:hAnsi="Symbol" w:hint="default"/>
      </w:rPr>
    </w:lvl>
    <w:lvl w:ilvl="4" w:tplc="C0D43F48">
      <w:start w:val="1"/>
      <w:numFmt w:val="bullet"/>
      <w:lvlText w:val="o"/>
      <w:lvlJc w:val="left"/>
      <w:pPr>
        <w:ind w:left="3600" w:hanging="360"/>
      </w:pPr>
      <w:rPr>
        <w:rFonts w:ascii="Courier New" w:hAnsi="Courier New" w:hint="default"/>
      </w:rPr>
    </w:lvl>
    <w:lvl w:ilvl="5" w:tplc="1228F01C">
      <w:start w:val="1"/>
      <w:numFmt w:val="bullet"/>
      <w:lvlText w:val=""/>
      <w:lvlJc w:val="left"/>
      <w:pPr>
        <w:ind w:left="4320" w:hanging="360"/>
      </w:pPr>
      <w:rPr>
        <w:rFonts w:ascii="Wingdings" w:hAnsi="Wingdings" w:hint="default"/>
      </w:rPr>
    </w:lvl>
    <w:lvl w:ilvl="6" w:tplc="1C9A9552">
      <w:start w:val="1"/>
      <w:numFmt w:val="bullet"/>
      <w:lvlText w:val=""/>
      <w:lvlJc w:val="left"/>
      <w:pPr>
        <w:ind w:left="5040" w:hanging="360"/>
      </w:pPr>
      <w:rPr>
        <w:rFonts w:ascii="Symbol" w:hAnsi="Symbol" w:hint="default"/>
      </w:rPr>
    </w:lvl>
    <w:lvl w:ilvl="7" w:tplc="F7482F1C">
      <w:start w:val="1"/>
      <w:numFmt w:val="bullet"/>
      <w:lvlText w:val="o"/>
      <w:lvlJc w:val="left"/>
      <w:pPr>
        <w:ind w:left="5760" w:hanging="360"/>
      </w:pPr>
      <w:rPr>
        <w:rFonts w:ascii="Courier New" w:hAnsi="Courier New" w:hint="default"/>
      </w:rPr>
    </w:lvl>
    <w:lvl w:ilvl="8" w:tplc="A76A3D40">
      <w:start w:val="1"/>
      <w:numFmt w:val="bullet"/>
      <w:lvlText w:val=""/>
      <w:lvlJc w:val="left"/>
      <w:pPr>
        <w:ind w:left="6480" w:hanging="360"/>
      </w:pPr>
      <w:rPr>
        <w:rFonts w:ascii="Wingdings" w:hAnsi="Wingdings" w:hint="default"/>
      </w:rPr>
    </w:lvl>
  </w:abstractNum>
  <w:abstractNum w:abstractNumId="24" w15:restartNumberingAfterBreak="0">
    <w:nsid w:val="487BAD45"/>
    <w:multiLevelType w:val="hybridMultilevel"/>
    <w:tmpl w:val="FFFFFFFF"/>
    <w:lvl w:ilvl="0" w:tplc="7ED67AA2">
      <w:start w:val="1"/>
      <w:numFmt w:val="bullet"/>
      <w:lvlText w:val="-"/>
      <w:lvlJc w:val="left"/>
      <w:pPr>
        <w:ind w:left="720" w:hanging="360"/>
      </w:pPr>
      <w:rPr>
        <w:rFonts w:ascii="&quot;Times New Roman&quot;,serif" w:hAnsi="&quot;Times New Roman&quot;,serif" w:hint="default"/>
      </w:rPr>
    </w:lvl>
    <w:lvl w:ilvl="1" w:tplc="2C80925C">
      <w:start w:val="1"/>
      <w:numFmt w:val="bullet"/>
      <w:lvlText w:val="o"/>
      <w:lvlJc w:val="left"/>
      <w:pPr>
        <w:ind w:left="1440" w:hanging="360"/>
      </w:pPr>
      <w:rPr>
        <w:rFonts w:ascii="Courier New" w:hAnsi="Courier New" w:hint="default"/>
      </w:rPr>
    </w:lvl>
    <w:lvl w:ilvl="2" w:tplc="63B47A7E">
      <w:start w:val="1"/>
      <w:numFmt w:val="bullet"/>
      <w:lvlText w:val=""/>
      <w:lvlJc w:val="left"/>
      <w:pPr>
        <w:ind w:left="2160" w:hanging="360"/>
      </w:pPr>
      <w:rPr>
        <w:rFonts w:ascii="Wingdings" w:hAnsi="Wingdings" w:hint="default"/>
      </w:rPr>
    </w:lvl>
    <w:lvl w:ilvl="3" w:tplc="BB228ACC">
      <w:start w:val="1"/>
      <w:numFmt w:val="bullet"/>
      <w:lvlText w:val=""/>
      <w:lvlJc w:val="left"/>
      <w:pPr>
        <w:ind w:left="2880" w:hanging="360"/>
      </w:pPr>
      <w:rPr>
        <w:rFonts w:ascii="Symbol" w:hAnsi="Symbol" w:hint="default"/>
      </w:rPr>
    </w:lvl>
    <w:lvl w:ilvl="4" w:tplc="3A6EDD58">
      <w:start w:val="1"/>
      <w:numFmt w:val="bullet"/>
      <w:lvlText w:val="o"/>
      <w:lvlJc w:val="left"/>
      <w:pPr>
        <w:ind w:left="3600" w:hanging="360"/>
      </w:pPr>
      <w:rPr>
        <w:rFonts w:ascii="Courier New" w:hAnsi="Courier New" w:hint="default"/>
      </w:rPr>
    </w:lvl>
    <w:lvl w:ilvl="5" w:tplc="24006016">
      <w:start w:val="1"/>
      <w:numFmt w:val="bullet"/>
      <w:lvlText w:val=""/>
      <w:lvlJc w:val="left"/>
      <w:pPr>
        <w:ind w:left="4320" w:hanging="360"/>
      </w:pPr>
      <w:rPr>
        <w:rFonts w:ascii="Wingdings" w:hAnsi="Wingdings" w:hint="default"/>
      </w:rPr>
    </w:lvl>
    <w:lvl w:ilvl="6" w:tplc="A6E07E2A">
      <w:start w:val="1"/>
      <w:numFmt w:val="bullet"/>
      <w:lvlText w:val=""/>
      <w:lvlJc w:val="left"/>
      <w:pPr>
        <w:ind w:left="5040" w:hanging="360"/>
      </w:pPr>
      <w:rPr>
        <w:rFonts w:ascii="Symbol" w:hAnsi="Symbol" w:hint="default"/>
      </w:rPr>
    </w:lvl>
    <w:lvl w:ilvl="7" w:tplc="B8225F1E">
      <w:start w:val="1"/>
      <w:numFmt w:val="bullet"/>
      <w:lvlText w:val="o"/>
      <w:lvlJc w:val="left"/>
      <w:pPr>
        <w:ind w:left="5760" w:hanging="360"/>
      </w:pPr>
      <w:rPr>
        <w:rFonts w:ascii="Courier New" w:hAnsi="Courier New" w:hint="default"/>
      </w:rPr>
    </w:lvl>
    <w:lvl w:ilvl="8" w:tplc="95A6665E">
      <w:start w:val="1"/>
      <w:numFmt w:val="bullet"/>
      <w:lvlText w:val=""/>
      <w:lvlJc w:val="left"/>
      <w:pPr>
        <w:ind w:left="6480" w:hanging="360"/>
      </w:pPr>
      <w:rPr>
        <w:rFonts w:ascii="Wingdings" w:hAnsi="Wingdings" w:hint="default"/>
      </w:rPr>
    </w:lvl>
  </w:abstractNum>
  <w:abstractNum w:abstractNumId="25" w15:restartNumberingAfterBreak="0">
    <w:nsid w:val="49A210B0"/>
    <w:multiLevelType w:val="hybridMultilevel"/>
    <w:tmpl w:val="DEE0CD52"/>
    <w:lvl w:ilvl="0" w:tplc="6D3AAF08">
      <w:start w:val="1"/>
      <w:numFmt w:val="bullet"/>
      <w:lvlText w:val="-"/>
      <w:lvlJc w:val="left"/>
      <w:pPr>
        <w:ind w:left="720" w:hanging="360"/>
      </w:pPr>
      <w:rPr>
        <w:rFonts w:ascii="Aptos" w:hAnsi="Aptos" w:hint="default"/>
      </w:rPr>
    </w:lvl>
    <w:lvl w:ilvl="1" w:tplc="36802174">
      <w:start w:val="1"/>
      <w:numFmt w:val="bullet"/>
      <w:lvlText w:val="o"/>
      <w:lvlJc w:val="left"/>
      <w:pPr>
        <w:ind w:left="1440" w:hanging="360"/>
      </w:pPr>
      <w:rPr>
        <w:rFonts w:ascii="Courier New" w:hAnsi="Courier New" w:hint="default"/>
      </w:rPr>
    </w:lvl>
    <w:lvl w:ilvl="2" w:tplc="A0205E24">
      <w:start w:val="1"/>
      <w:numFmt w:val="bullet"/>
      <w:lvlText w:val=""/>
      <w:lvlJc w:val="left"/>
      <w:pPr>
        <w:ind w:left="2160" w:hanging="360"/>
      </w:pPr>
      <w:rPr>
        <w:rFonts w:ascii="Wingdings" w:hAnsi="Wingdings" w:hint="default"/>
      </w:rPr>
    </w:lvl>
    <w:lvl w:ilvl="3" w:tplc="E31A20B2">
      <w:start w:val="1"/>
      <w:numFmt w:val="bullet"/>
      <w:lvlText w:val=""/>
      <w:lvlJc w:val="left"/>
      <w:pPr>
        <w:ind w:left="2880" w:hanging="360"/>
      </w:pPr>
      <w:rPr>
        <w:rFonts w:ascii="Symbol" w:hAnsi="Symbol" w:hint="default"/>
      </w:rPr>
    </w:lvl>
    <w:lvl w:ilvl="4" w:tplc="A0F2FF96">
      <w:start w:val="1"/>
      <w:numFmt w:val="bullet"/>
      <w:lvlText w:val="o"/>
      <w:lvlJc w:val="left"/>
      <w:pPr>
        <w:ind w:left="3600" w:hanging="360"/>
      </w:pPr>
      <w:rPr>
        <w:rFonts w:ascii="Courier New" w:hAnsi="Courier New" w:hint="default"/>
      </w:rPr>
    </w:lvl>
    <w:lvl w:ilvl="5" w:tplc="DE4A626C">
      <w:start w:val="1"/>
      <w:numFmt w:val="bullet"/>
      <w:lvlText w:val=""/>
      <w:lvlJc w:val="left"/>
      <w:pPr>
        <w:ind w:left="4320" w:hanging="360"/>
      </w:pPr>
      <w:rPr>
        <w:rFonts w:ascii="Wingdings" w:hAnsi="Wingdings" w:hint="default"/>
      </w:rPr>
    </w:lvl>
    <w:lvl w:ilvl="6" w:tplc="601A4F18">
      <w:start w:val="1"/>
      <w:numFmt w:val="bullet"/>
      <w:lvlText w:val=""/>
      <w:lvlJc w:val="left"/>
      <w:pPr>
        <w:ind w:left="5040" w:hanging="360"/>
      </w:pPr>
      <w:rPr>
        <w:rFonts w:ascii="Symbol" w:hAnsi="Symbol" w:hint="default"/>
      </w:rPr>
    </w:lvl>
    <w:lvl w:ilvl="7" w:tplc="E5F68CAC">
      <w:start w:val="1"/>
      <w:numFmt w:val="bullet"/>
      <w:lvlText w:val="o"/>
      <w:lvlJc w:val="left"/>
      <w:pPr>
        <w:ind w:left="5760" w:hanging="360"/>
      </w:pPr>
      <w:rPr>
        <w:rFonts w:ascii="Courier New" w:hAnsi="Courier New" w:hint="default"/>
      </w:rPr>
    </w:lvl>
    <w:lvl w:ilvl="8" w:tplc="0CCC6A6A">
      <w:start w:val="1"/>
      <w:numFmt w:val="bullet"/>
      <w:lvlText w:val=""/>
      <w:lvlJc w:val="left"/>
      <w:pPr>
        <w:ind w:left="6480" w:hanging="360"/>
      </w:pPr>
      <w:rPr>
        <w:rFonts w:ascii="Wingdings" w:hAnsi="Wingdings" w:hint="default"/>
      </w:rPr>
    </w:lvl>
  </w:abstractNum>
  <w:abstractNum w:abstractNumId="26" w15:restartNumberingAfterBreak="0">
    <w:nsid w:val="506B6220"/>
    <w:multiLevelType w:val="multilevel"/>
    <w:tmpl w:val="050ACAB8"/>
    <w:lvl w:ilvl="0">
      <w:start w:val="2"/>
      <w:numFmt w:val="decimal"/>
      <w:lvlText w:val="%1."/>
      <w:lvlJc w:val="left"/>
      <w:pPr>
        <w:ind w:left="720" w:hanging="360"/>
      </w:pPr>
      <w:rPr>
        <w:rFonts w:hint="default"/>
      </w:rPr>
    </w:lvl>
    <w:lvl w:ilvl="1">
      <w:start w:val="1"/>
      <w:numFmt w:val="decimal"/>
      <w:lvlText w:val="%1.%2."/>
      <w:lvlJc w:val="left"/>
      <w:pPr>
        <w:ind w:left="1080" w:hanging="720"/>
      </w:p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51073643"/>
    <w:multiLevelType w:val="hybridMultilevel"/>
    <w:tmpl w:val="B7606D6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16974BA"/>
    <w:multiLevelType w:val="hybridMultilevel"/>
    <w:tmpl w:val="8D00BFD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1D77D6C"/>
    <w:multiLevelType w:val="hybridMultilevel"/>
    <w:tmpl w:val="67B88D94"/>
    <w:lvl w:ilvl="0" w:tplc="8CE6CB6C">
      <w:numFmt w:val="bullet"/>
      <w:lvlText w:val="-"/>
      <w:lvlJc w:val="left"/>
      <w:pPr>
        <w:ind w:left="720" w:hanging="360"/>
      </w:pPr>
      <w:rPr>
        <w:rFonts w:ascii="Nunito" w:eastAsiaTheme="minorEastAsia" w:hAnsi="Nunito"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BB572A1"/>
    <w:multiLevelType w:val="hybridMultilevel"/>
    <w:tmpl w:val="CC8A480A"/>
    <w:lvl w:ilvl="0" w:tplc="24C86A64">
      <w:start w:val="1"/>
      <w:numFmt w:val="bullet"/>
      <w:lvlText w:val=""/>
      <w:lvlJc w:val="left"/>
      <w:pPr>
        <w:ind w:left="720" w:hanging="360"/>
      </w:pPr>
      <w:rPr>
        <w:rFonts w:ascii="Symbol" w:hAnsi="Symbol" w:hint="default"/>
      </w:rPr>
    </w:lvl>
    <w:lvl w:ilvl="1" w:tplc="EF7CF90E">
      <w:start w:val="1"/>
      <w:numFmt w:val="bullet"/>
      <w:lvlText w:val="o"/>
      <w:lvlJc w:val="left"/>
      <w:pPr>
        <w:ind w:left="1440" w:hanging="360"/>
      </w:pPr>
      <w:rPr>
        <w:rFonts w:ascii="Courier New" w:hAnsi="Courier New" w:hint="default"/>
      </w:rPr>
    </w:lvl>
    <w:lvl w:ilvl="2" w:tplc="4BEAACBE">
      <w:start w:val="1"/>
      <w:numFmt w:val="bullet"/>
      <w:lvlText w:val=""/>
      <w:lvlJc w:val="left"/>
      <w:pPr>
        <w:ind w:left="2160" w:hanging="360"/>
      </w:pPr>
      <w:rPr>
        <w:rFonts w:ascii="Wingdings" w:hAnsi="Wingdings" w:hint="default"/>
      </w:rPr>
    </w:lvl>
    <w:lvl w:ilvl="3" w:tplc="A04C0112">
      <w:start w:val="1"/>
      <w:numFmt w:val="bullet"/>
      <w:lvlText w:val=""/>
      <w:lvlJc w:val="left"/>
      <w:pPr>
        <w:ind w:left="2880" w:hanging="360"/>
      </w:pPr>
      <w:rPr>
        <w:rFonts w:ascii="Symbol" w:hAnsi="Symbol" w:hint="default"/>
      </w:rPr>
    </w:lvl>
    <w:lvl w:ilvl="4" w:tplc="5184AC9A">
      <w:start w:val="1"/>
      <w:numFmt w:val="bullet"/>
      <w:lvlText w:val="o"/>
      <w:lvlJc w:val="left"/>
      <w:pPr>
        <w:ind w:left="3600" w:hanging="360"/>
      </w:pPr>
      <w:rPr>
        <w:rFonts w:ascii="Courier New" w:hAnsi="Courier New" w:hint="default"/>
      </w:rPr>
    </w:lvl>
    <w:lvl w:ilvl="5" w:tplc="12CC6B90">
      <w:start w:val="1"/>
      <w:numFmt w:val="bullet"/>
      <w:lvlText w:val=""/>
      <w:lvlJc w:val="left"/>
      <w:pPr>
        <w:ind w:left="4320" w:hanging="360"/>
      </w:pPr>
      <w:rPr>
        <w:rFonts w:ascii="Wingdings" w:hAnsi="Wingdings" w:hint="default"/>
      </w:rPr>
    </w:lvl>
    <w:lvl w:ilvl="6" w:tplc="0D4A239E">
      <w:start w:val="1"/>
      <w:numFmt w:val="bullet"/>
      <w:lvlText w:val=""/>
      <w:lvlJc w:val="left"/>
      <w:pPr>
        <w:ind w:left="5040" w:hanging="360"/>
      </w:pPr>
      <w:rPr>
        <w:rFonts w:ascii="Symbol" w:hAnsi="Symbol" w:hint="default"/>
      </w:rPr>
    </w:lvl>
    <w:lvl w:ilvl="7" w:tplc="D990F540">
      <w:start w:val="1"/>
      <w:numFmt w:val="bullet"/>
      <w:lvlText w:val="o"/>
      <w:lvlJc w:val="left"/>
      <w:pPr>
        <w:ind w:left="5760" w:hanging="360"/>
      </w:pPr>
      <w:rPr>
        <w:rFonts w:ascii="Courier New" w:hAnsi="Courier New" w:hint="default"/>
      </w:rPr>
    </w:lvl>
    <w:lvl w:ilvl="8" w:tplc="2A3C9560">
      <w:start w:val="1"/>
      <w:numFmt w:val="bullet"/>
      <w:lvlText w:val=""/>
      <w:lvlJc w:val="left"/>
      <w:pPr>
        <w:ind w:left="6480" w:hanging="360"/>
      </w:pPr>
      <w:rPr>
        <w:rFonts w:ascii="Wingdings" w:hAnsi="Wingdings" w:hint="default"/>
      </w:rPr>
    </w:lvl>
  </w:abstractNum>
  <w:abstractNum w:abstractNumId="31" w15:restartNumberingAfterBreak="0">
    <w:nsid w:val="5DAC5FEC"/>
    <w:multiLevelType w:val="hybridMultilevel"/>
    <w:tmpl w:val="5E068F12"/>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2" w15:restartNumberingAfterBreak="0">
    <w:nsid w:val="5E712C0A"/>
    <w:multiLevelType w:val="hybridMultilevel"/>
    <w:tmpl w:val="FFFFFFFF"/>
    <w:lvl w:ilvl="0" w:tplc="4D7AC412">
      <w:start w:val="1"/>
      <w:numFmt w:val="bullet"/>
      <w:lvlText w:val="-"/>
      <w:lvlJc w:val="left"/>
      <w:pPr>
        <w:ind w:left="720" w:hanging="360"/>
      </w:pPr>
      <w:rPr>
        <w:rFonts w:ascii="Aptos" w:hAnsi="Aptos" w:hint="default"/>
      </w:rPr>
    </w:lvl>
    <w:lvl w:ilvl="1" w:tplc="69F8BF5C">
      <w:start w:val="1"/>
      <w:numFmt w:val="bullet"/>
      <w:lvlText w:val="o"/>
      <w:lvlJc w:val="left"/>
      <w:pPr>
        <w:ind w:left="1440" w:hanging="360"/>
      </w:pPr>
      <w:rPr>
        <w:rFonts w:ascii="Courier New" w:hAnsi="Courier New" w:hint="default"/>
      </w:rPr>
    </w:lvl>
    <w:lvl w:ilvl="2" w:tplc="BAF4A2A6">
      <w:start w:val="1"/>
      <w:numFmt w:val="bullet"/>
      <w:lvlText w:val=""/>
      <w:lvlJc w:val="left"/>
      <w:pPr>
        <w:ind w:left="2160" w:hanging="360"/>
      </w:pPr>
      <w:rPr>
        <w:rFonts w:ascii="Wingdings" w:hAnsi="Wingdings" w:hint="default"/>
      </w:rPr>
    </w:lvl>
    <w:lvl w:ilvl="3" w:tplc="362A32C2">
      <w:start w:val="1"/>
      <w:numFmt w:val="bullet"/>
      <w:lvlText w:val=""/>
      <w:lvlJc w:val="left"/>
      <w:pPr>
        <w:ind w:left="2880" w:hanging="360"/>
      </w:pPr>
      <w:rPr>
        <w:rFonts w:ascii="Symbol" w:hAnsi="Symbol" w:hint="default"/>
      </w:rPr>
    </w:lvl>
    <w:lvl w:ilvl="4" w:tplc="C062F968">
      <w:start w:val="1"/>
      <w:numFmt w:val="bullet"/>
      <w:lvlText w:val="o"/>
      <w:lvlJc w:val="left"/>
      <w:pPr>
        <w:ind w:left="3600" w:hanging="360"/>
      </w:pPr>
      <w:rPr>
        <w:rFonts w:ascii="Courier New" w:hAnsi="Courier New" w:hint="default"/>
      </w:rPr>
    </w:lvl>
    <w:lvl w:ilvl="5" w:tplc="B736298C">
      <w:start w:val="1"/>
      <w:numFmt w:val="bullet"/>
      <w:lvlText w:val=""/>
      <w:lvlJc w:val="left"/>
      <w:pPr>
        <w:ind w:left="4320" w:hanging="360"/>
      </w:pPr>
      <w:rPr>
        <w:rFonts w:ascii="Wingdings" w:hAnsi="Wingdings" w:hint="default"/>
      </w:rPr>
    </w:lvl>
    <w:lvl w:ilvl="6" w:tplc="29E6B384">
      <w:start w:val="1"/>
      <w:numFmt w:val="bullet"/>
      <w:lvlText w:val=""/>
      <w:lvlJc w:val="left"/>
      <w:pPr>
        <w:ind w:left="5040" w:hanging="360"/>
      </w:pPr>
      <w:rPr>
        <w:rFonts w:ascii="Symbol" w:hAnsi="Symbol" w:hint="default"/>
      </w:rPr>
    </w:lvl>
    <w:lvl w:ilvl="7" w:tplc="526E95D4">
      <w:start w:val="1"/>
      <w:numFmt w:val="bullet"/>
      <w:lvlText w:val="o"/>
      <w:lvlJc w:val="left"/>
      <w:pPr>
        <w:ind w:left="5760" w:hanging="360"/>
      </w:pPr>
      <w:rPr>
        <w:rFonts w:ascii="Courier New" w:hAnsi="Courier New" w:hint="default"/>
      </w:rPr>
    </w:lvl>
    <w:lvl w:ilvl="8" w:tplc="87900476">
      <w:start w:val="1"/>
      <w:numFmt w:val="bullet"/>
      <w:lvlText w:val=""/>
      <w:lvlJc w:val="left"/>
      <w:pPr>
        <w:ind w:left="6480" w:hanging="360"/>
      </w:pPr>
      <w:rPr>
        <w:rFonts w:ascii="Wingdings" w:hAnsi="Wingdings" w:hint="default"/>
      </w:rPr>
    </w:lvl>
  </w:abstractNum>
  <w:abstractNum w:abstractNumId="33" w15:restartNumberingAfterBreak="0">
    <w:nsid w:val="5FA91D47"/>
    <w:multiLevelType w:val="hybridMultilevel"/>
    <w:tmpl w:val="18FCE50A"/>
    <w:lvl w:ilvl="0" w:tplc="5B1A4D6A">
      <w:start w:val="25"/>
      <w:numFmt w:val="bullet"/>
      <w:lvlText w:val="-"/>
      <w:lvlJc w:val="left"/>
      <w:pPr>
        <w:ind w:left="720" w:hanging="360"/>
      </w:pPr>
      <w:rPr>
        <w:rFonts w:ascii="Calibri" w:eastAsiaTheme="minorHAnsi" w:hAnsi="Calibri" w:cs="Calibri" w:hint="default"/>
        <w:b w:val="0"/>
        <w:sz w:val="22"/>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11955FA"/>
    <w:multiLevelType w:val="hybridMultilevel"/>
    <w:tmpl w:val="1A463836"/>
    <w:lvl w:ilvl="0" w:tplc="5B1A4D6A">
      <w:start w:val="25"/>
      <w:numFmt w:val="bullet"/>
      <w:lvlText w:val="-"/>
      <w:lvlJc w:val="left"/>
      <w:pPr>
        <w:ind w:left="720" w:hanging="360"/>
      </w:pPr>
      <w:rPr>
        <w:rFonts w:ascii="Calibri" w:eastAsiaTheme="minorHAnsi" w:hAnsi="Calibri" w:cs="Calibri" w:hint="default"/>
        <w:b w:val="0"/>
        <w:sz w:val="22"/>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4642C56"/>
    <w:multiLevelType w:val="hybridMultilevel"/>
    <w:tmpl w:val="1C02BA5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6FF0D68"/>
    <w:multiLevelType w:val="hybridMultilevel"/>
    <w:tmpl w:val="12E2B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75E3D97"/>
    <w:multiLevelType w:val="hybridMultilevel"/>
    <w:tmpl w:val="22F68E5E"/>
    <w:lvl w:ilvl="0" w:tplc="1444B160">
      <w:numFmt w:val="bullet"/>
      <w:lvlText w:val="-"/>
      <w:lvlJc w:val="left"/>
      <w:pPr>
        <w:ind w:left="720" w:hanging="360"/>
      </w:pPr>
      <w:rPr>
        <w:rFonts w:ascii="Calibri" w:eastAsia="Cambr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8" w15:restartNumberingAfterBreak="0">
    <w:nsid w:val="689B5CD9"/>
    <w:multiLevelType w:val="hybridMultilevel"/>
    <w:tmpl w:val="F0A693B6"/>
    <w:lvl w:ilvl="0" w:tplc="2CB22A74">
      <w:start w:val="1"/>
      <w:numFmt w:val="bullet"/>
      <w:lvlText w:val=""/>
      <w:lvlJc w:val="left"/>
      <w:pPr>
        <w:ind w:left="720" w:hanging="360"/>
      </w:pPr>
      <w:rPr>
        <w:rFonts w:ascii="Symbol" w:hAnsi="Symbol" w:hint="default"/>
      </w:rPr>
    </w:lvl>
    <w:lvl w:ilvl="1" w:tplc="E79ABAE2">
      <w:start w:val="1"/>
      <w:numFmt w:val="bullet"/>
      <w:lvlText w:val="o"/>
      <w:lvlJc w:val="left"/>
      <w:pPr>
        <w:ind w:left="1440" w:hanging="360"/>
      </w:pPr>
      <w:rPr>
        <w:rFonts w:ascii="Courier New" w:hAnsi="Courier New" w:hint="default"/>
      </w:rPr>
    </w:lvl>
    <w:lvl w:ilvl="2" w:tplc="FE6E5642">
      <w:start w:val="1"/>
      <w:numFmt w:val="bullet"/>
      <w:lvlText w:val=""/>
      <w:lvlJc w:val="left"/>
      <w:pPr>
        <w:ind w:left="2160" w:hanging="360"/>
      </w:pPr>
      <w:rPr>
        <w:rFonts w:ascii="Wingdings" w:hAnsi="Wingdings" w:hint="default"/>
      </w:rPr>
    </w:lvl>
    <w:lvl w:ilvl="3" w:tplc="BE02DEBC">
      <w:start w:val="1"/>
      <w:numFmt w:val="bullet"/>
      <w:lvlText w:val=""/>
      <w:lvlJc w:val="left"/>
      <w:pPr>
        <w:ind w:left="2880" w:hanging="360"/>
      </w:pPr>
      <w:rPr>
        <w:rFonts w:ascii="Symbol" w:hAnsi="Symbol" w:hint="default"/>
      </w:rPr>
    </w:lvl>
    <w:lvl w:ilvl="4" w:tplc="84A08F88">
      <w:start w:val="1"/>
      <w:numFmt w:val="bullet"/>
      <w:lvlText w:val="o"/>
      <w:lvlJc w:val="left"/>
      <w:pPr>
        <w:ind w:left="3600" w:hanging="360"/>
      </w:pPr>
      <w:rPr>
        <w:rFonts w:ascii="Courier New" w:hAnsi="Courier New" w:hint="default"/>
      </w:rPr>
    </w:lvl>
    <w:lvl w:ilvl="5" w:tplc="CF5E06E4">
      <w:start w:val="1"/>
      <w:numFmt w:val="bullet"/>
      <w:lvlText w:val=""/>
      <w:lvlJc w:val="left"/>
      <w:pPr>
        <w:ind w:left="4320" w:hanging="360"/>
      </w:pPr>
      <w:rPr>
        <w:rFonts w:ascii="Wingdings" w:hAnsi="Wingdings" w:hint="default"/>
      </w:rPr>
    </w:lvl>
    <w:lvl w:ilvl="6" w:tplc="B658D070">
      <w:start w:val="1"/>
      <w:numFmt w:val="bullet"/>
      <w:lvlText w:val=""/>
      <w:lvlJc w:val="left"/>
      <w:pPr>
        <w:ind w:left="5040" w:hanging="360"/>
      </w:pPr>
      <w:rPr>
        <w:rFonts w:ascii="Symbol" w:hAnsi="Symbol" w:hint="default"/>
      </w:rPr>
    </w:lvl>
    <w:lvl w:ilvl="7" w:tplc="D1CC1532">
      <w:start w:val="1"/>
      <w:numFmt w:val="bullet"/>
      <w:lvlText w:val="o"/>
      <w:lvlJc w:val="left"/>
      <w:pPr>
        <w:ind w:left="5760" w:hanging="360"/>
      </w:pPr>
      <w:rPr>
        <w:rFonts w:ascii="Courier New" w:hAnsi="Courier New" w:hint="default"/>
      </w:rPr>
    </w:lvl>
    <w:lvl w:ilvl="8" w:tplc="9F6EB77E">
      <w:start w:val="1"/>
      <w:numFmt w:val="bullet"/>
      <w:lvlText w:val=""/>
      <w:lvlJc w:val="left"/>
      <w:pPr>
        <w:ind w:left="6480" w:hanging="360"/>
      </w:pPr>
      <w:rPr>
        <w:rFonts w:ascii="Wingdings" w:hAnsi="Wingdings" w:hint="default"/>
      </w:rPr>
    </w:lvl>
  </w:abstractNum>
  <w:abstractNum w:abstractNumId="39" w15:restartNumberingAfterBreak="0">
    <w:nsid w:val="6BCA65DD"/>
    <w:multiLevelType w:val="hybridMultilevel"/>
    <w:tmpl w:val="38E65D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2865714"/>
    <w:multiLevelType w:val="hybridMultilevel"/>
    <w:tmpl w:val="A4248A5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1" w15:restartNumberingAfterBreak="0">
    <w:nsid w:val="758F526E"/>
    <w:multiLevelType w:val="hybridMultilevel"/>
    <w:tmpl w:val="3162E89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2" w15:restartNumberingAfterBreak="0">
    <w:nsid w:val="780D635A"/>
    <w:multiLevelType w:val="hybridMultilevel"/>
    <w:tmpl w:val="9C40C00A"/>
    <w:lvl w:ilvl="0" w:tplc="F27C176E">
      <w:start w:val="2"/>
      <w:numFmt w:val="bullet"/>
      <w:lvlText w:val="-"/>
      <w:lvlJc w:val="left"/>
      <w:pPr>
        <w:ind w:left="720" w:hanging="360"/>
      </w:pPr>
      <w:rPr>
        <w:rFonts w:ascii="Cambria" w:eastAsia="Cambria" w:hAnsi="Cambria" w:cs="Cambri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3" w15:restartNumberingAfterBreak="0">
    <w:nsid w:val="78A10A34"/>
    <w:multiLevelType w:val="hybridMultilevel"/>
    <w:tmpl w:val="C5087256"/>
    <w:lvl w:ilvl="0" w:tplc="5B1A4D6A">
      <w:start w:val="25"/>
      <w:numFmt w:val="bullet"/>
      <w:lvlText w:val="-"/>
      <w:lvlJc w:val="left"/>
      <w:pPr>
        <w:ind w:left="720" w:hanging="360"/>
      </w:pPr>
      <w:rPr>
        <w:rFonts w:ascii="Calibri" w:eastAsiaTheme="minorHAnsi" w:hAnsi="Calibri" w:cs="Calibri" w:hint="default"/>
        <w:b w:val="0"/>
        <w:sz w:val="22"/>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8F05AEC"/>
    <w:multiLevelType w:val="hybridMultilevel"/>
    <w:tmpl w:val="BFE68DDC"/>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5" w15:restartNumberingAfterBreak="0">
    <w:nsid w:val="7A321A88"/>
    <w:multiLevelType w:val="hybridMultilevel"/>
    <w:tmpl w:val="23142A02"/>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6" w15:restartNumberingAfterBreak="0">
    <w:nsid w:val="7B17781F"/>
    <w:multiLevelType w:val="hybridMultilevel"/>
    <w:tmpl w:val="411094E0"/>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7" w15:restartNumberingAfterBreak="0">
    <w:nsid w:val="7DA618E7"/>
    <w:multiLevelType w:val="hybridMultilevel"/>
    <w:tmpl w:val="0006343C"/>
    <w:lvl w:ilvl="0" w:tplc="2C4E25BA">
      <w:start w:val="1"/>
      <w:numFmt w:val="bullet"/>
      <w:lvlText w:val=""/>
      <w:lvlJc w:val="left"/>
      <w:pPr>
        <w:ind w:left="720" w:hanging="360"/>
      </w:pPr>
      <w:rPr>
        <w:rFonts w:ascii="Symbol" w:hAnsi="Symbol" w:hint="default"/>
      </w:rPr>
    </w:lvl>
    <w:lvl w:ilvl="1" w:tplc="B4F4951C">
      <w:start w:val="1"/>
      <w:numFmt w:val="bullet"/>
      <w:lvlText w:val="o"/>
      <w:lvlJc w:val="left"/>
      <w:pPr>
        <w:ind w:left="1440" w:hanging="360"/>
      </w:pPr>
      <w:rPr>
        <w:rFonts w:ascii="Courier New" w:hAnsi="Courier New" w:hint="default"/>
      </w:rPr>
    </w:lvl>
    <w:lvl w:ilvl="2" w:tplc="B82AB4FC">
      <w:start w:val="1"/>
      <w:numFmt w:val="bullet"/>
      <w:lvlText w:val=""/>
      <w:lvlJc w:val="left"/>
      <w:pPr>
        <w:ind w:left="2160" w:hanging="360"/>
      </w:pPr>
      <w:rPr>
        <w:rFonts w:ascii="Wingdings" w:hAnsi="Wingdings" w:hint="default"/>
      </w:rPr>
    </w:lvl>
    <w:lvl w:ilvl="3" w:tplc="AA924542">
      <w:start w:val="1"/>
      <w:numFmt w:val="bullet"/>
      <w:lvlText w:val=""/>
      <w:lvlJc w:val="left"/>
      <w:pPr>
        <w:ind w:left="2880" w:hanging="360"/>
      </w:pPr>
      <w:rPr>
        <w:rFonts w:ascii="Symbol" w:hAnsi="Symbol" w:hint="default"/>
      </w:rPr>
    </w:lvl>
    <w:lvl w:ilvl="4" w:tplc="5D620962">
      <w:start w:val="1"/>
      <w:numFmt w:val="bullet"/>
      <w:lvlText w:val="o"/>
      <w:lvlJc w:val="left"/>
      <w:pPr>
        <w:ind w:left="3600" w:hanging="360"/>
      </w:pPr>
      <w:rPr>
        <w:rFonts w:ascii="Courier New" w:hAnsi="Courier New" w:hint="default"/>
      </w:rPr>
    </w:lvl>
    <w:lvl w:ilvl="5" w:tplc="3EF6E870">
      <w:start w:val="1"/>
      <w:numFmt w:val="bullet"/>
      <w:lvlText w:val=""/>
      <w:lvlJc w:val="left"/>
      <w:pPr>
        <w:ind w:left="4320" w:hanging="360"/>
      </w:pPr>
      <w:rPr>
        <w:rFonts w:ascii="Wingdings" w:hAnsi="Wingdings" w:hint="default"/>
      </w:rPr>
    </w:lvl>
    <w:lvl w:ilvl="6" w:tplc="B672B57E">
      <w:start w:val="1"/>
      <w:numFmt w:val="bullet"/>
      <w:lvlText w:val=""/>
      <w:lvlJc w:val="left"/>
      <w:pPr>
        <w:ind w:left="5040" w:hanging="360"/>
      </w:pPr>
      <w:rPr>
        <w:rFonts w:ascii="Symbol" w:hAnsi="Symbol" w:hint="default"/>
      </w:rPr>
    </w:lvl>
    <w:lvl w:ilvl="7" w:tplc="1A5CB198">
      <w:start w:val="1"/>
      <w:numFmt w:val="bullet"/>
      <w:lvlText w:val="o"/>
      <w:lvlJc w:val="left"/>
      <w:pPr>
        <w:ind w:left="5760" w:hanging="360"/>
      </w:pPr>
      <w:rPr>
        <w:rFonts w:ascii="Courier New" w:hAnsi="Courier New" w:hint="default"/>
      </w:rPr>
    </w:lvl>
    <w:lvl w:ilvl="8" w:tplc="BDAE35D6">
      <w:start w:val="1"/>
      <w:numFmt w:val="bullet"/>
      <w:lvlText w:val=""/>
      <w:lvlJc w:val="left"/>
      <w:pPr>
        <w:ind w:left="6480" w:hanging="360"/>
      </w:pPr>
      <w:rPr>
        <w:rFonts w:ascii="Wingdings" w:hAnsi="Wingdings" w:hint="default"/>
      </w:rPr>
    </w:lvl>
  </w:abstractNum>
  <w:num w:numId="1" w16cid:durableId="1801652750">
    <w:abstractNumId w:val="32"/>
  </w:num>
  <w:num w:numId="2" w16cid:durableId="1880970606">
    <w:abstractNumId w:val="38"/>
  </w:num>
  <w:num w:numId="3" w16cid:durableId="381557447">
    <w:abstractNumId w:val="25"/>
  </w:num>
  <w:num w:numId="4" w16cid:durableId="435754600">
    <w:abstractNumId w:val="30"/>
  </w:num>
  <w:num w:numId="5" w16cid:durableId="1701933171">
    <w:abstractNumId w:val="19"/>
  </w:num>
  <w:num w:numId="6" w16cid:durableId="1238248716">
    <w:abstractNumId w:val="4"/>
  </w:num>
  <w:num w:numId="7" w16cid:durableId="1197936299">
    <w:abstractNumId w:val="14"/>
  </w:num>
  <w:num w:numId="8" w16cid:durableId="471361953">
    <w:abstractNumId w:val="20"/>
  </w:num>
  <w:num w:numId="9" w16cid:durableId="712658784">
    <w:abstractNumId w:val="23"/>
  </w:num>
  <w:num w:numId="10" w16cid:durableId="1166744854">
    <w:abstractNumId w:val="47"/>
  </w:num>
  <w:num w:numId="11" w16cid:durableId="912085589">
    <w:abstractNumId w:val="26"/>
  </w:num>
  <w:num w:numId="12" w16cid:durableId="2144763567">
    <w:abstractNumId w:val="3"/>
  </w:num>
  <w:num w:numId="13" w16cid:durableId="1644697452">
    <w:abstractNumId w:val="9"/>
  </w:num>
  <w:num w:numId="14" w16cid:durableId="2000377601">
    <w:abstractNumId w:val="21"/>
  </w:num>
  <w:num w:numId="15" w16cid:durableId="39129975">
    <w:abstractNumId w:val="0"/>
  </w:num>
  <w:num w:numId="16" w16cid:durableId="2037608695">
    <w:abstractNumId w:val="44"/>
  </w:num>
  <w:num w:numId="17" w16cid:durableId="1390809687">
    <w:abstractNumId w:val="1"/>
  </w:num>
  <w:num w:numId="18" w16cid:durableId="1716348873">
    <w:abstractNumId w:val="40"/>
  </w:num>
  <w:num w:numId="19" w16cid:durableId="414743633">
    <w:abstractNumId w:val="31"/>
  </w:num>
  <w:num w:numId="20" w16cid:durableId="1313949036">
    <w:abstractNumId w:val="17"/>
  </w:num>
  <w:num w:numId="21" w16cid:durableId="1778021686">
    <w:abstractNumId w:val="28"/>
  </w:num>
  <w:num w:numId="22" w16cid:durableId="479998161">
    <w:abstractNumId w:val="36"/>
  </w:num>
  <w:num w:numId="23" w16cid:durableId="392583938">
    <w:abstractNumId w:val="10"/>
  </w:num>
  <w:num w:numId="24" w16cid:durableId="316806826">
    <w:abstractNumId w:val="15"/>
  </w:num>
  <w:num w:numId="25" w16cid:durableId="1846089759">
    <w:abstractNumId w:val="16"/>
  </w:num>
  <w:num w:numId="26" w16cid:durableId="1782339265">
    <w:abstractNumId w:val="5"/>
  </w:num>
  <w:num w:numId="27" w16cid:durableId="1679118837">
    <w:abstractNumId w:val="18"/>
  </w:num>
  <w:num w:numId="28" w16cid:durableId="303315150">
    <w:abstractNumId w:val="46"/>
  </w:num>
  <w:num w:numId="29" w16cid:durableId="1283876459">
    <w:abstractNumId w:val="12"/>
  </w:num>
  <w:num w:numId="30" w16cid:durableId="860582398">
    <w:abstractNumId w:val="45"/>
  </w:num>
  <w:num w:numId="31" w16cid:durableId="1934239541">
    <w:abstractNumId w:val="41"/>
  </w:num>
  <w:num w:numId="32" w16cid:durableId="1308168524">
    <w:abstractNumId w:val="35"/>
  </w:num>
  <w:num w:numId="33" w16cid:durableId="1326319815">
    <w:abstractNumId w:val="34"/>
  </w:num>
  <w:num w:numId="34" w16cid:durableId="1097871030">
    <w:abstractNumId w:val="43"/>
  </w:num>
  <w:num w:numId="35" w16cid:durableId="1951473117">
    <w:abstractNumId w:val="33"/>
  </w:num>
  <w:num w:numId="36" w16cid:durableId="1830898200">
    <w:abstractNumId w:val="11"/>
  </w:num>
  <w:num w:numId="37" w16cid:durableId="1983073918">
    <w:abstractNumId w:val="13"/>
  </w:num>
  <w:num w:numId="38" w16cid:durableId="200171911">
    <w:abstractNumId w:val="7"/>
  </w:num>
  <w:num w:numId="39" w16cid:durableId="1292637987">
    <w:abstractNumId w:val="8"/>
  </w:num>
  <w:num w:numId="40" w16cid:durableId="882400423">
    <w:abstractNumId w:val="29"/>
  </w:num>
  <w:num w:numId="41" w16cid:durableId="624849039">
    <w:abstractNumId w:val="6"/>
  </w:num>
  <w:num w:numId="42" w16cid:durableId="2130512599">
    <w:abstractNumId w:val="2"/>
  </w:num>
  <w:num w:numId="43" w16cid:durableId="387413482">
    <w:abstractNumId w:val="27"/>
  </w:num>
  <w:num w:numId="44" w16cid:durableId="247152048">
    <w:abstractNumId w:val="37"/>
  </w:num>
  <w:num w:numId="45" w16cid:durableId="1417551446">
    <w:abstractNumId w:val="2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49388126">
    <w:abstractNumId w:val="42"/>
  </w:num>
  <w:num w:numId="47" w16cid:durableId="432824902">
    <w:abstractNumId w:val="39"/>
  </w:num>
  <w:num w:numId="48" w16cid:durableId="890267269">
    <w:abstractNumId w:val="2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488B"/>
    <w:rsid w:val="00002CC4"/>
    <w:rsid w:val="000035B6"/>
    <w:rsid w:val="00004A47"/>
    <w:rsid w:val="00005146"/>
    <w:rsid w:val="00011269"/>
    <w:rsid w:val="00011675"/>
    <w:rsid w:val="00011976"/>
    <w:rsid w:val="00015591"/>
    <w:rsid w:val="0001568B"/>
    <w:rsid w:val="000173B6"/>
    <w:rsid w:val="0001B174"/>
    <w:rsid w:val="00023D10"/>
    <w:rsid w:val="00024192"/>
    <w:rsid w:val="000277A2"/>
    <w:rsid w:val="00033028"/>
    <w:rsid w:val="00036131"/>
    <w:rsid w:val="00036A23"/>
    <w:rsid w:val="000416A0"/>
    <w:rsid w:val="000417DF"/>
    <w:rsid w:val="0004420D"/>
    <w:rsid w:val="0004511D"/>
    <w:rsid w:val="000466AF"/>
    <w:rsid w:val="00046945"/>
    <w:rsid w:val="00046E87"/>
    <w:rsid w:val="00055EDF"/>
    <w:rsid w:val="00057957"/>
    <w:rsid w:val="00057D6B"/>
    <w:rsid w:val="00061BC0"/>
    <w:rsid w:val="00062754"/>
    <w:rsid w:val="000676DD"/>
    <w:rsid w:val="0006795B"/>
    <w:rsid w:val="00072EC4"/>
    <w:rsid w:val="00074262"/>
    <w:rsid w:val="000756AF"/>
    <w:rsid w:val="00075ACD"/>
    <w:rsid w:val="00076D30"/>
    <w:rsid w:val="00076F9A"/>
    <w:rsid w:val="00077B20"/>
    <w:rsid w:val="00079E61"/>
    <w:rsid w:val="000820C9"/>
    <w:rsid w:val="00082B4D"/>
    <w:rsid w:val="0008412C"/>
    <w:rsid w:val="0008589C"/>
    <w:rsid w:val="00087C87"/>
    <w:rsid w:val="00093887"/>
    <w:rsid w:val="00094C3A"/>
    <w:rsid w:val="00096401"/>
    <w:rsid w:val="0009734A"/>
    <w:rsid w:val="000A1BB2"/>
    <w:rsid w:val="000A1EB8"/>
    <w:rsid w:val="000A29DE"/>
    <w:rsid w:val="000A31FD"/>
    <w:rsid w:val="000A36E3"/>
    <w:rsid w:val="000A4373"/>
    <w:rsid w:val="000A68A5"/>
    <w:rsid w:val="000A75E0"/>
    <w:rsid w:val="000B21C6"/>
    <w:rsid w:val="000B3A31"/>
    <w:rsid w:val="000C02D1"/>
    <w:rsid w:val="000C085C"/>
    <w:rsid w:val="000C47E6"/>
    <w:rsid w:val="000C4A44"/>
    <w:rsid w:val="000C5391"/>
    <w:rsid w:val="000C5DB7"/>
    <w:rsid w:val="000C6319"/>
    <w:rsid w:val="000C78C1"/>
    <w:rsid w:val="000C7A50"/>
    <w:rsid w:val="000D0456"/>
    <w:rsid w:val="000D087C"/>
    <w:rsid w:val="000D3ED0"/>
    <w:rsid w:val="000D430A"/>
    <w:rsid w:val="000D4F31"/>
    <w:rsid w:val="000D7B82"/>
    <w:rsid w:val="000E21CB"/>
    <w:rsid w:val="000E39DD"/>
    <w:rsid w:val="000E54FC"/>
    <w:rsid w:val="000E6FF4"/>
    <w:rsid w:val="000F07D0"/>
    <w:rsid w:val="000F150F"/>
    <w:rsid w:val="000F488B"/>
    <w:rsid w:val="000F68DE"/>
    <w:rsid w:val="000F70CA"/>
    <w:rsid w:val="000F792C"/>
    <w:rsid w:val="00101F84"/>
    <w:rsid w:val="00102567"/>
    <w:rsid w:val="00103BA8"/>
    <w:rsid w:val="00103BF4"/>
    <w:rsid w:val="00103E26"/>
    <w:rsid w:val="00116439"/>
    <w:rsid w:val="00116EDF"/>
    <w:rsid w:val="001170F0"/>
    <w:rsid w:val="001173CB"/>
    <w:rsid w:val="001217F8"/>
    <w:rsid w:val="00124624"/>
    <w:rsid w:val="00125088"/>
    <w:rsid w:val="00125A13"/>
    <w:rsid w:val="00130A5E"/>
    <w:rsid w:val="00131ADB"/>
    <w:rsid w:val="00133217"/>
    <w:rsid w:val="00134B09"/>
    <w:rsid w:val="0013605F"/>
    <w:rsid w:val="00136FAA"/>
    <w:rsid w:val="001379B4"/>
    <w:rsid w:val="001410CE"/>
    <w:rsid w:val="00145E8F"/>
    <w:rsid w:val="00146E76"/>
    <w:rsid w:val="00147B13"/>
    <w:rsid w:val="00150BE6"/>
    <w:rsid w:val="001522A3"/>
    <w:rsid w:val="00156955"/>
    <w:rsid w:val="00164674"/>
    <w:rsid w:val="001649CE"/>
    <w:rsid w:val="001655F4"/>
    <w:rsid w:val="00166F65"/>
    <w:rsid w:val="00167AC3"/>
    <w:rsid w:val="00167E72"/>
    <w:rsid w:val="00172EB7"/>
    <w:rsid w:val="00173051"/>
    <w:rsid w:val="00173BB5"/>
    <w:rsid w:val="0017620E"/>
    <w:rsid w:val="0017648B"/>
    <w:rsid w:val="00177EAF"/>
    <w:rsid w:val="00181AA9"/>
    <w:rsid w:val="00184705"/>
    <w:rsid w:val="0018496D"/>
    <w:rsid w:val="00188DD0"/>
    <w:rsid w:val="00190BB9"/>
    <w:rsid w:val="001A12F0"/>
    <w:rsid w:val="001A3DE5"/>
    <w:rsid w:val="001A69F0"/>
    <w:rsid w:val="001B0D54"/>
    <w:rsid w:val="001B2BD2"/>
    <w:rsid w:val="001B5513"/>
    <w:rsid w:val="001C05BC"/>
    <w:rsid w:val="001C0B59"/>
    <w:rsid w:val="001C2D2A"/>
    <w:rsid w:val="001D1438"/>
    <w:rsid w:val="001D2F50"/>
    <w:rsid w:val="001D4393"/>
    <w:rsid w:val="001E0BCF"/>
    <w:rsid w:val="001E1F0C"/>
    <w:rsid w:val="001E3EC1"/>
    <w:rsid w:val="001E489E"/>
    <w:rsid w:val="001F0F9A"/>
    <w:rsid w:val="001F1F6A"/>
    <w:rsid w:val="001F1FDE"/>
    <w:rsid w:val="001F21D9"/>
    <w:rsid w:val="001F5423"/>
    <w:rsid w:val="00202744"/>
    <w:rsid w:val="00205236"/>
    <w:rsid w:val="0020604D"/>
    <w:rsid w:val="0020673F"/>
    <w:rsid w:val="00207AD8"/>
    <w:rsid w:val="00210096"/>
    <w:rsid w:val="002103C7"/>
    <w:rsid w:val="0021220F"/>
    <w:rsid w:val="002124F2"/>
    <w:rsid w:val="0021627A"/>
    <w:rsid w:val="00220861"/>
    <w:rsid w:val="002219D2"/>
    <w:rsid w:val="0022211F"/>
    <w:rsid w:val="0023035C"/>
    <w:rsid w:val="00230FEF"/>
    <w:rsid w:val="00231780"/>
    <w:rsid w:val="002317A2"/>
    <w:rsid w:val="00231E9F"/>
    <w:rsid w:val="00234FE1"/>
    <w:rsid w:val="002359B8"/>
    <w:rsid w:val="00235C58"/>
    <w:rsid w:val="00236867"/>
    <w:rsid w:val="00237E7A"/>
    <w:rsid w:val="00242A4A"/>
    <w:rsid w:val="002438C1"/>
    <w:rsid w:val="0024410C"/>
    <w:rsid w:val="00244D56"/>
    <w:rsid w:val="0025053E"/>
    <w:rsid w:val="0025092F"/>
    <w:rsid w:val="00251F49"/>
    <w:rsid w:val="00256966"/>
    <w:rsid w:val="00256AA8"/>
    <w:rsid w:val="00257946"/>
    <w:rsid w:val="002601A1"/>
    <w:rsid w:val="002601C4"/>
    <w:rsid w:val="00262961"/>
    <w:rsid w:val="002637F7"/>
    <w:rsid w:val="00265579"/>
    <w:rsid w:val="00266D02"/>
    <w:rsid w:val="0027155B"/>
    <w:rsid w:val="00272621"/>
    <w:rsid w:val="002803D8"/>
    <w:rsid w:val="00281468"/>
    <w:rsid w:val="00282797"/>
    <w:rsid w:val="002831B6"/>
    <w:rsid w:val="002834CB"/>
    <w:rsid w:val="00286ADF"/>
    <w:rsid w:val="00287832"/>
    <w:rsid w:val="00291801"/>
    <w:rsid w:val="00292735"/>
    <w:rsid w:val="0029456F"/>
    <w:rsid w:val="002979E0"/>
    <w:rsid w:val="00297F61"/>
    <w:rsid w:val="002A397A"/>
    <w:rsid w:val="002A7E41"/>
    <w:rsid w:val="002B581E"/>
    <w:rsid w:val="002C43B6"/>
    <w:rsid w:val="002D1940"/>
    <w:rsid w:val="002D2F90"/>
    <w:rsid w:val="002D3009"/>
    <w:rsid w:val="002D3707"/>
    <w:rsid w:val="002D6917"/>
    <w:rsid w:val="002D6C9D"/>
    <w:rsid w:val="002E515B"/>
    <w:rsid w:val="002E515D"/>
    <w:rsid w:val="002E551F"/>
    <w:rsid w:val="002F3722"/>
    <w:rsid w:val="002F4368"/>
    <w:rsid w:val="002F651B"/>
    <w:rsid w:val="00303B8C"/>
    <w:rsid w:val="0030689E"/>
    <w:rsid w:val="003101BD"/>
    <w:rsid w:val="00313BEA"/>
    <w:rsid w:val="003146F7"/>
    <w:rsid w:val="00317FCC"/>
    <w:rsid w:val="003218DD"/>
    <w:rsid w:val="00324A06"/>
    <w:rsid w:val="00326812"/>
    <w:rsid w:val="00327BE7"/>
    <w:rsid w:val="00334391"/>
    <w:rsid w:val="003351B4"/>
    <w:rsid w:val="00336447"/>
    <w:rsid w:val="003429F7"/>
    <w:rsid w:val="0034475D"/>
    <w:rsid w:val="00345658"/>
    <w:rsid w:val="00347B0C"/>
    <w:rsid w:val="00350128"/>
    <w:rsid w:val="003506A5"/>
    <w:rsid w:val="00352C17"/>
    <w:rsid w:val="00352E94"/>
    <w:rsid w:val="003550E5"/>
    <w:rsid w:val="0036638C"/>
    <w:rsid w:val="003719C9"/>
    <w:rsid w:val="00374963"/>
    <w:rsid w:val="00380357"/>
    <w:rsid w:val="00384E3E"/>
    <w:rsid w:val="003877E3"/>
    <w:rsid w:val="00387DC6"/>
    <w:rsid w:val="00390BFE"/>
    <w:rsid w:val="00390F40"/>
    <w:rsid w:val="00396052"/>
    <w:rsid w:val="00396DBE"/>
    <w:rsid w:val="003A04AA"/>
    <w:rsid w:val="003A763A"/>
    <w:rsid w:val="003B0E7D"/>
    <w:rsid w:val="003B0ED8"/>
    <w:rsid w:val="003B3D62"/>
    <w:rsid w:val="003B7793"/>
    <w:rsid w:val="003C049F"/>
    <w:rsid w:val="003C0E97"/>
    <w:rsid w:val="003C2180"/>
    <w:rsid w:val="003C4CE7"/>
    <w:rsid w:val="003C5F8D"/>
    <w:rsid w:val="003C6BF2"/>
    <w:rsid w:val="003C6DC1"/>
    <w:rsid w:val="003C7011"/>
    <w:rsid w:val="003C75E2"/>
    <w:rsid w:val="003C7EBE"/>
    <w:rsid w:val="003D29B8"/>
    <w:rsid w:val="003D5701"/>
    <w:rsid w:val="003D5D57"/>
    <w:rsid w:val="003D6192"/>
    <w:rsid w:val="003D7134"/>
    <w:rsid w:val="003E0913"/>
    <w:rsid w:val="003E0A84"/>
    <w:rsid w:val="003E1FA9"/>
    <w:rsid w:val="003E3526"/>
    <w:rsid w:val="003E3571"/>
    <w:rsid w:val="003E48E7"/>
    <w:rsid w:val="003E4E49"/>
    <w:rsid w:val="003E790A"/>
    <w:rsid w:val="003E7957"/>
    <w:rsid w:val="003E8A56"/>
    <w:rsid w:val="003F178F"/>
    <w:rsid w:val="003F56EA"/>
    <w:rsid w:val="00400831"/>
    <w:rsid w:val="00401544"/>
    <w:rsid w:val="00401784"/>
    <w:rsid w:val="004020A3"/>
    <w:rsid w:val="00403A6E"/>
    <w:rsid w:val="00405FE0"/>
    <w:rsid w:val="00407F9F"/>
    <w:rsid w:val="00411118"/>
    <w:rsid w:val="0041175B"/>
    <w:rsid w:val="0041388A"/>
    <w:rsid w:val="00413F12"/>
    <w:rsid w:val="00414747"/>
    <w:rsid w:val="004167A1"/>
    <w:rsid w:val="00417C5F"/>
    <w:rsid w:val="00417E87"/>
    <w:rsid w:val="004201B2"/>
    <w:rsid w:val="00422816"/>
    <w:rsid w:val="004228E4"/>
    <w:rsid w:val="00423815"/>
    <w:rsid w:val="00423B66"/>
    <w:rsid w:val="004243DD"/>
    <w:rsid w:val="004247C1"/>
    <w:rsid w:val="00424BAC"/>
    <w:rsid w:val="00430B86"/>
    <w:rsid w:val="00431B05"/>
    <w:rsid w:val="00432240"/>
    <w:rsid w:val="004322A0"/>
    <w:rsid w:val="00433E21"/>
    <w:rsid w:val="0043626F"/>
    <w:rsid w:val="0043758E"/>
    <w:rsid w:val="004420B9"/>
    <w:rsid w:val="00442528"/>
    <w:rsid w:val="00445331"/>
    <w:rsid w:val="00452139"/>
    <w:rsid w:val="004532F0"/>
    <w:rsid w:val="004537C3"/>
    <w:rsid w:val="004548D7"/>
    <w:rsid w:val="00460CD7"/>
    <w:rsid w:val="00461100"/>
    <w:rsid w:val="00461338"/>
    <w:rsid w:val="00462238"/>
    <w:rsid w:val="00462A69"/>
    <w:rsid w:val="00462C0E"/>
    <w:rsid w:val="0046378A"/>
    <w:rsid w:val="004639D9"/>
    <w:rsid w:val="0046584F"/>
    <w:rsid w:val="00470428"/>
    <w:rsid w:val="00471B22"/>
    <w:rsid w:val="00471D63"/>
    <w:rsid w:val="0047255A"/>
    <w:rsid w:val="004734C0"/>
    <w:rsid w:val="004745A8"/>
    <w:rsid w:val="00475061"/>
    <w:rsid w:val="004750AF"/>
    <w:rsid w:val="00476772"/>
    <w:rsid w:val="00481A68"/>
    <w:rsid w:val="00482F68"/>
    <w:rsid w:val="00486F4D"/>
    <w:rsid w:val="00492739"/>
    <w:rsid w:val="00492B8C"/>
    <w:rsid w:val="00493F6E"/>
    <w:rsid w:val="00493F79"/>
    <w:rsid w:val="00495916"/>
    <w:rsid w:val="00495EA7"/>
    <w:rsid w:val="00496C8C"/>
    <w:rsid w:val="00497A67"/>
    <w:rsid w:val="00497BBA"/>
    <w:rsid w:val="004A12F1"/>
    <w:rsid w:val="004A2154"/>
    <w:rsid w:val="004A334E"/>
    <w:rsid w:val="004A4D79"/>
    <w:rsid w:val="004B00E3"/>
    <w:rsid w:val="004B02E9"/>
    <w:rsid w:val="004B0AF9"/>
    <w:rsid w:val="004B24AD"/>
    <w:rsid w:val="004B2CDE"/>
    <w:rsid w:val="004B4706"/>
    <w:rsid w:val="004C1342"/>
    <w:rsid w:val="004CCEBC"/>
    <w:rsid w:val="004D0435"/>
    <w:rsid w:val="004D0BAB"/>
    <w:rsid w:val="004D107F"/>
    <w:rsid w:val="004E1182"/>
    <w:rsid w:val="004E2894"/>
    <w:rsid w:val="004E44B6"/>
    <w:rsid w:val="004E667C"/>
    <w:rsid w:val="004E6A73"/>
    <w:rsid w:val="004F015C"/>
    <w:rsid w:val="004F53CD"/>
    <w:rsid w:val="004F62DD"/>
    <w:rsid w:val="004F74AA"/>
    <w:rsid w:val="004F74ED"/>
    <w:rsid w:val="00502856"/>
    <w:rsid w:val="005030EC"/>
    <w:rsid w:val="005031C5"/>
    <w:rsid w:val="0050326C"/>
    <w:rsid w:val="0050586D"/>
    <w:rsid w:val="00507D8D"/>
    <w:rsid w:val="00507EDD"/>
    <w:rsid w:val="005106F4"/>
    <w:rsid w:val="00511AB2"/>
    <w:rsid w:val="00513A4D"/>
    <w:rsid w:val="00514042"/>
    <w:rsid w:val="00517B03"/>
    <w:rsid w:val="005209C4"/>
    <w:rsid w:val="00521B36"/>
    <w:rsid w:val="00522193"/>
    <w:rsid w:val="00524C93"/>
    <w:rsid w:val="00525851"/>
    <w:rsid w:val="0053184A"/>
    <w:rsid w:val="005358C4"/>
    <w:rsid w:val="00536836"/>
    <w:rsid w:val="00540A65"/>
    <w:rsid w:val="00541783"/>
    <w:rsid w:val="005440A0"/>
    <w:rsid w:val="00544484"/>
    <w:rsid w:val="00544BA2"/>
    <w:rsid w:val="005461E2"/>
    <w:rsid w:val="0054764A"/>
    <w:rsid w:val="00550819"/>
    <w:rsid w:val="00554DC2"/>
    <w:rsid w:val="005568B4"/>
    <w:rsid w:val="00556ADE"/>
    <w:rsid w:val="005610BC"/>
    <w:rsid w:val="0056164B"/>
    <w:rsid w:val="00562796"/>
    <w:rsid w:val="00562850"/>
    <w:rsid w:val="005639A1"/>
    <w:rsid w:val="0056479C"/>
    <w:rsid w:val="005647ED"/>
    <w:rsid w:val="00564C1C"/>
    <w:rsid w:val="005675D0"/>
    <w:rsid w:val="00570E20"/>
    <w:rsid w:val="00571B25"/>
    <w:rsid w:val="00573980"/>
    <w:rsid w:val="005753B0"/>
    <w:rsid w:val="0057555A"/>
    <w:rsid w:val="0057651E"/>
    <w:rsid w:val="005777F1"/>
    <w:rsid w:val="005808C2"/>
    <w:rsid w:val="00580C16"/>
    <w:rsid w:val="005814FB"/>
    <w:rsid w:val="00584839"/>
    <w:rsid w:val="00592235"/>
    <w:rsid w:val="005935A3"/>
    <w:rsid w:val="00593E04"/>
    <w:rsid w:val="005945A9"/>
    <w:rsid w:val="00594B7C"/>
    <w:rsid w:val="00595243"/>
    <w:rsid w:val="00596F25"/>
    <w:rsid w:val="005970E3"/>
    <w:rsid w:val="00597105"/>
    <w:rsid w:val="005A0C12"/>
    <w:rsid w:val="005A126C"/>
    <w:rsid w:val="005A34B2"/>
    <w:rsid w:val="005A4042"/>
    <w:rsid w:val="005A7432"/>
    <w:rsid w:val="005ADC0D"/>
    <w:rsid w:val="005B41BA"/>
    <w:rsid w:val="005C0A5E"/>
    <w:rsid w:val="005C10F0"/>
    <w:rsid w:val="005C4A81"/>
    <w:rsid w:val="005C4E17"/>
    <w:rsid w:val="005C6CF9"/>
    <w:rsid w:val="005C6D4B"/>
    <w:rsid w:val="005C6DB0"/>
    <w:rsid w:val="005D0B1F"/>
    <w:rsid w:val="005D2318"/>
    <w:rsid w:val="005D5EAA"/>
    <w:rsid w:val="005D6101"/>
    <w:rsid w:val="005D6187"/>
    <w:rsid w:val="005D696F"/>
    <w:rsid w:val="005D6A1D"/>
    <w:rsid w:val="005D7AAC"/>
    <w:rsid w:val="005E4ED5"/>
    <w:rsid w:val="005F5D52"/>
    <w:rsid w:val="005F7377"/>
    <w:rsid w:val="0060053D"/>
    <w:rsid w:val="00603359"/>
    <w:rsid w:val="00607B28"/>
    <w:rsid w:val="0061286C"/>
    <w:rsid w:val="006159CB"/>
    <w:rsid w:val="006219A5"/>
    <w:rsid w:val="00623DF6"/>
    <w:rsid w:val="006309BE"/>
    <w:rsid w:val="00631989"/>
    <w:rsid w:val="00631AF7"/>
    <w:rsid w:val="0063354A"/>
    <w:rsid w:val="00633F5A"/>
    <w:rsid w:val="006349AD"/>
    <w:rsid w:val="00637F43"/>
    <w:rsid w:val="00641220"/>
    <w:rsid w:val="00641670"/>
    <w:rsid w:val="006425B4"/>
    <w:rsid w:val="00642882"/>
    <w:rsid w:val="0064432D"/>
    <w:rsid w:val="00647030"/>
    <w:rsid w:val="006471A7"/>
    <w:rsid w:val="006518B3"/>
    <w:rsid w:val="00652E00"/>
    <w:rsid w:val="0066148F"/>
    <w:rsid w:val="00663B69"/>
    <w:rsid w:val="00667CB4"/>
    <w:rsid w:val="00671896"/>
    <w:rsid w:val="0067500B"/>
    <w:rsid w:val="006779FB"/>
    <w:rsid w:val="00680850"/>
    <w:rsid w:val="00680C4A"/>
    <w:rsid w:val="00680E48"/>
    <w:rsid w:val="00681BFB"/>
    <w:rsid w:val="0068260A"/>
    <w:rsid w:val="006838DA"/>
    <w:rsid w:val="0068428C"/>
    <w:rsid w:val="0068549B"/>
    <w:rsid w:val="006857B1"/>
    <w:rsid w:val="00687833"/>
    <w:rsid w:val="006959D5"/>
    <w:rsid w:val="00695D64"/>
    <w:rsid w:val="0069716F"/>
    <w:rsid w:val="006A3950"/>
    <w:rsid w:val="006A3FC4"/>
    <w:rsid w:val="006A4130"/>
    <w:rsid w:val="006A7BDC"/>
    <w:rsid w:val="006B0E77"/>
    <w:rsid w:val="006B139A"/>
    <w:rsid w:val="006B3785"/>
    <w:rsid w:val="006B5EA0"/>
    <w:rsid w:val="006C0AC7"/>
    <w:rsid w:val="006C47AB"/>
    <w:rsid w:val="006C6FA0"/>
    <w:rsid w:val="006D137A"/>
    <w:rsid w:val="006D4D3B"/>
    <w:rsid w:val="006D6739"/>
    <w:rsid w:val="006D7B63"/>
    <w:rsid w:val="006D7F5A"/>
    <w:rsid w:val="006E01D9"/>
    <w:rsid w:val="006E0842"/>
    <w:rsid w:val="006E14B3"/>
    <w:rsid w:val="006E46A1"/>
    <w:rsid w:val="006F143D"/>
    <w:rsid w:val="006F3EEA"/>
    <w:rsid w:val="006F650E"/>
    <w:rsid w:val="006F6916"/>
    <w:rsid w:val="006F75BF"/>
    <w:rsid w:val="0070162E"/>
    <w:rsid w:val="00701F75"/>
    <w:rsid w:val="007035C2"/>
    <w:rsid w:val="00703FA5"/>
    <w:rsid w:val="00703FC6"/>
    <w:rsid w:val="00704A81"/>
    <w:rsid w:val="00704DF8"/>
    <w:rsid w:val="00706BD7"/>
    <w:rsid w:val="00711A92"/>
    <w:rsid w:val="007121DC"/>
    <w:rsid w:val="00716EA9"/>
    <w:rsid w:val="0071A0DB"/>
    <w:rsid w:val="007207B4"/>
    <w:rsid w:val="00720EA3"/>
    <w:rsid w:val="00721A35"/>
    <w:rsid w:val="00723ACA"/>
    <w:rsid w:val="00727404"/>
    <w:rsid w:val="00732689"/>
    <w:rsid w:val="007330E8"/>
    <w:rsid w:val="00733D34"/>
    <w:rsid w:val="00736921"/>
    <w:rsid w:val="007379DC"/>
    <w:rsid w:val="007433DA"/>
    <w:rsid w:val="00744FF5"/>
    <w:rsid w:val="007463E5"/>
    <w:rsid w:val="00746AC7"/>
    <w:rsid w:val="007479AF"/>
    <w:rsid w:val="007532F4"/>
    <w:rsid w:val="00757295"/>
    <w:rsid w:val="00760FA9"/>
    <w:rsid w:val="007641C4"/>
    <w:rsid w:val="0076679E"/>
    <w:rsid w:val="0077029B"/>
    <w:rsid w:val="007705E7"/>
    <w:rsid w:val="00774370"/>
    <w:rsid w:val="00774C57"/>
    <w:rsid w:val="0077519B"/>
    <w:rsid w:val="00780182"/>
    <w:rsid w:val="00781668"/>
    <w:rsid w:val="0078560D"/>
    <w:rsid w:val="0078AFA1"/>
    <w:rsid w:val="00791361"/>
    <w:rsid w:val="00793A85"/>
    <w:rsid w:val="007940FC"/>
    <w:rsid w:val="00794F63"/>
    <w:rsid w:val="007A6D75"/>
    <w:rsid w:val="007B1E2F"/>
    <w:rsid w:val="007B24F1"/>
    <w:rsid w:val="007B2F24"/>
    <w:rsid w:val="007B44CB"/>
    <w:rsid w:val="007B6418"/>
    <w:rsid w:val="007B6B87"/>
    <w:rsid w:val="007B77D0"/>
    <w:rsid w:val="007B7C5B"/>
    <w:rsid w:val="007C3D25"/>
    <w:rsid w:val="007C4E69"/>
    <w:rsid w:val="007C563E"/>
    <w:rsid w:val="007C5938"/>
    <w:rsid w:val="007C5EE1"/>
    <w:rsid w:val="007D0B6E"/>
    <w:rsid w:val="007D2518"/>
    <w:rsid w:val="007D3654"/>
    <w:rsid w:val="007D45AC"/>
    <w:rsid w:val="007D7693"/>
    <w:rsid w:val="007E423B"/>
    <w:rsid w:val="007F3668"/>
    <w:rsid w:val="007F509D"/>
    <w:rsid w:val="00800C93"/>
    <w:rsid w:val="00800E2D"/>
    <w:rsid w:val="00801843"/>
    <w:rsid w:val="008056A2"/>
    <w:rsid w:val="00805CCD"/>
    <w:rsid w:val="00805D6D"/>
    <w:rsid w:val="0080691C"/>
    <w:rsid w:val="0080699B"/>
    <w:rsid w:val="00810D8F"/>
    <w:rsid w:val="008130ED"/>
    <w:rsid w:val="0081314D"/>
    <w:rsid w:val="00815903"/>
    <w:rsid w:val="00816CDE"/>
    <w:rsid w:val="008175C2"/>
    <w:rsid w:val="00820916"/>
    <w:rsid w:val="00823D9A"/>
    <w:rsid w:val="008270A3"/>
    <w:rsid w:val="008278C8"/>
    <w:rsid w:val="008301BA"/>
    <w:rsid w:val="00830E1E"/>
    <w:rsid w:val="00831BAC"/>
    <w:rsid w:val="00833D3B"/>
    <w:rsid w:val="008343D1"/>
    <w:rsid w:val="0083F9E5"/>
    <w:rsid w:val="008400BB"/>
    <w:rsid w:val="008405C8"/>
    <w:rsid w:val="00841424"/>
    <w:rsid w:val="00842804"/>
    <w:rsid w:val="00843AA9"/>
    <w:rsid w:val="0084596D"/>
    <w:rsid w:val="0084603E"/>
    <w:rsid w:val="008467C5"/>
    <w:rsid w:val="008471DC"/>
    <w:rsid w:val="00847966"/>
    <w:rsid w:val="00850F83"/>
    <w:rsid w:val="00851D9E"/>
    <w:rsid w:val="00853610"/>
    <w:rsid w:val="0085558C"/>
    <w:rsid w:val="00856E47"/>
    <w:rsid w:val="008615DE"/>
    <w:rsid w:val="0086270C"/>
    <w:rsid w:val="00862C57"/>
    <w:rsid w:val="008668AE"/>
    <w:rsid w:val="00876B3F"/>
    <w:rsid w:val="008825E7"/>
    <w:rsid w:val="00882BEA"/>
    <w:rsid w:val="00883E3D"/>
    <w:rsid w:val="008849E5"/>
    <w:rsid w:val="008912F4"/>
    <w:rsid w:val="008918DA"/>
    <w:rsid w:val="0089275F"/>
    <w:rsid w:val="00893C89"/>
    <w:rsid w:val="00894002"/>
    <w:rsid w:val="00895F37"/>
    <w:rsid w:val="008973F1"/>
    <w:rsid w:val="008A086E"/>
    <w:rsid w:val="008A225D"/>
    <w:rsid w:val="008A34F2"/>
    <w:rsid w:val="008A5BED"/>
    <w:rsid w:val="008B3C95"/>
    <w:rsid w:val="008B7B4F"/>
    <w:rsid w:val="008BE943"/>
    <w:rsid w:val="008C00C1"/>
    <w:rsid w:val="008C1112"/>
    <w:rsid w:val="008C215B"/>
    <w:rsid w:val="008C5404"/>
    <w:rsid w:val="008C5815"/>
    <w:rsid w:val="008D0B42"/>
    <w:rsid w:val="008D2AD3"/>
    <w:rsid w:val="008D5B14"/>
    <w:rsid w:val="008D67C3"/>
    <w:rsid w:val="008E4C70"/>
    <w:rsid w:val="008E4F1E"/>
    <w:rsid w:val="008E64FA"/>
    <w:rsid w:val="008E6D71"/>
    <w:rsid w:val="008F0B87"/>
    <w:rsid w:val="008F2E14"/>
    <w:rsid w:val="008F34D9"/>
    <w:rsid w:val="008F6B25"/>
    <w:rsid w:val="00901A63"/>
    <w:rsid w:val="00901D45"/>
    <w:rsid w:val="00902A7F"/>
    <w:rsid w:val="0090383D"/>
    <w:rsid w:val="00906D55"/>
    <w:rsid w:val="00912034"/>
    <w:rsid w:val="00914453"/>
    <w:rsid w:val="00914F33"/>
    <w:rsid w:val="0092168E"/>
    <w:rsid w:val="009227FE"/>
    <w:rsid w:val="00922EB4"/>
    <w:rsid w:val="009244F7"/>
    <w:rsid w:val="0092625A"/>
    <w:rsid w:val="009269E4"/>
    <w:rsid w:val="009277F9"/>
    <w:rsid w:val="00931BAE"/>
    <w:rsid w:val="00932588"/>
    <w:rsid w:val="0093620F"/>
    <w:rsid w:val="00937131"/>
    <w:rsid w:val="00937366"/>
    <w:rsid w:val="009373B4"/>
    <w:rsid w:val="00944208"/>
    <w:rsid w:val="009448ED"/>
    <w:rsid w:val="00944F0B"/>
    <w:rsid w:val="0094677B"/>
    <w:rsid w:val="00947A6C"/>
    <w:rsid w:val="00947F95"/>
    <w:rsid w:val="00952C93"/>
    <w:rsid w:val="009535FA"/>
    <w:rsid w:val="00953D0D"/>
    <w:rsid w:val="00954CE3"/>
    <w:rsid w:val="00955251"/>
    <w:rsid w:val="00957ACA"/>
    <w:rsid w:val="00961250"/>
    <w:rsid w:val="009621B8"/>
    <w:rsid w:val="009630D9"/>
    <w:rsid w:val="009638BF"/>
    <w:rsid w:val="00965540"/>
    <w:rsid w:val="009666BB"/>
    <w:rsid w:val="00967E8B"/>
    <w:rsid w:val="00972DC7"/>
    <w:rsid w:val="00973F1D"/>
    <w:rsid w:val="009765E3"/>
    <w:rsid w:val="0098086B"/>
    <w:rsid w:val="009836CD"/>
    <w:rsid w:val="0098487A"/>
    <w:rsid w:val="0098512D"/>
    <w:rsid w:val="009851D5"/>
    <w:rsid w:val="0098611B"/>
    <w:rsid w:val="009903F9"/>
    <w:rsid w:val="0099042F"/>
    <w:rsid w:val="00992854"/>
    <w:rsid w:val="00997597"/>
    <w:rsid w:val="009A192F"/>
    <w:rsid w:val="009A3401"/>
    <w:rsid w:val="009A36C1"/>
    <w:rsid w:val="009AC0FE"/>
    <w:rsid w:val="009B4A4F"/>
    <w:rsid w:val="009C156A"/>
    <w:rsid w:val="009C1E51"/>
    <w:rsid w:val="009C2549"/>
    <w:rsid w:val="009C3AE3"/>
    <w:rsid w:val="009C3C07"/>
    <w:rsid w:val="009C3CD0"/>
    <w:rsid w:val="009C6195"/>
    <w:rsid w:val="009D12A2"/>
    <w:rsid w:val="009D142B"/>
    <w:rsid w:val="009D2C25"/>
    <w:rsid w:val="009D4695"/>
    <w:rsid w:val="009D4AFF"/>
    <w:rsid w:val="009D572A"/>
    <w:rsid w:val="009E240B"/>
    <w:rsid w:val="009E3C60"/>
    <w:rsid w:val="009E7B64"/>
    <w:rsid w:val="009F01CC"/>
    <w:rsid w:val="009F1594"/>
    <w:rsid w:val="009F21F3"/>
    <w:rsid w:val="009F27BE"/>
    <w:rsid w:val="009F283B"/>
    <w:rsid w:val="009F2A97"/>
    <w:rsid w:val="009F5B11"/>
    <w:rsid w:val="00A005FB"/>
    <w:rsid w:val="00A113FD"/>
    <w:rsid w:val="00A12166"/>
    <w:rsid w:val="00A14C8F"/>
    <w:rsid w:val="00A15CF4"/>
    <w:rsid w:val="00A16D82"/>
    <w:rsid w:val="00A22154"/>
    <w:rsid w:val="00A224B8"/>
    <w:rsid w:val="00A23657"/>
    <w:rsid w:val="00A303CB"/>
    <w:rsid w:val="00A32537"/>
    <w:rsid w:val="00A32777"/>
    <w:rsid w:val="00A330F1"/>
    <w:rsid w:val="00A3410A"/>
    <w:rsid w:val="00A40369"/>
    <w:rsid w:val="00A42698"/>
    <w:rsid w:val="00A4328D"/>
    <w:rsid w:val="00A43333"/>
    <w:rsid w:val="00A4495E"/>
    <w:rsid w:val="00A44D4F"/>
    <w:rsid w:val="00A46B81"/>
    <w:rsid w:val="00A4746B"/>
    <w:rsid w:val="00A526EC"/>
    <w:rsid w:val="00A5394A"/>
    <w:rsid w:val="00A54353"/>
    <w:rsid w:val="00A5745F"/>
    <w:rsid w:val="00A664DB"/>
    <w:rsid w:val="00A706E3"/>
    <w:rsid w:val="00A718A0"/>
    <w:rsid w:val="00A71EF0"/>
    <w:rsid w:val="00A72B2F"/>
    <w:rsid w:val="00A76EE2"/>
    <w:rsid w:val="00A773D0"/>
    <w:rsid w:val="00A77B1B"/>
    <w:rsid w:val="00A82A06"/>
    <w:rsid w:val="00A879F8"/>
    <w:rsid w:val="00A902F7"/>
    <w:rsid w:val="00A94E47"/>
    <w:rsid w:val="00A95440"/>
    <w:rsid w:val="00A97888"/>
    <w:rsid w:val="00AA070E"/>
    <w:rsid w:val="00AA17B8"/>
    <w:rsid w:val="00AA1FFE"/>
    <w:rsid w:val="00AA242A"/>
    <w:rsid w:val="00AA7F14"/>
    <w:rsid w:val="00AB124A"/>
    <w:rsid w:val="00AB2C4D"/>
    <w:rsid w:val="00AB4048"/>
    <w:rsid w:val="00AB5356"/>
    <w:rsid w:val="00AB6208"/>
    <w:rsid w:val="00AB6520"/>
    <w:rsid w:val="00AC0D0F"/>
    <w:rsid w:val="00AC1710"/>
    <w:rsid w:val="00AC34F7"/>
    <w:rsid w:val="00AD04FA"/>
    <w:rsid w:val="00AD0BF3"/>
    <w:rsid w:val="00AD196D"/>
    <w:rsid w:val="00AD2419"/>
    <w:rsid w:val="00AD3514"/>
    <w:rsid w:val="00AE4382"/>
    <w:rsid w:val="00AE4ABB"/>
    <w:rsid w:val="00AE6635"/>
    <w:rsid w:val="00AF26D7"/>
    <w:rsid w:val="00AF6838"/>
    <w:rsid w:val="00B001C4"/>
    <w:rsid w:val="00B052AA"/>
    <w:rsid w:val="00B0661C"/>
    <w:rsid w:val="00B15C3F"/>
    <w:rsid w:val="00B166C9"/>
    <w:rsid w:val="00B17320"/>
    <w:rsid w:val="00B30EC3"/>
    <w:rsid w:val="00B31216"/>
    <w:rsid w:val="00B32623"/>
    <w:rsid w:val="00B33A63"/>
    <w:rsid w:val="00B358C6"/>
    <w:rsid w:val="00B371F6"/>
    <w:rsid w:val="00B37798"/>
    <w:rsid w:val="00B41EFF"/>
    <w:rsid w:val="00B4328A"/>
    <w:rsid w:val="00B46497"/>
    <w:rsid w:val="00B4776E"/>
    <w:rsid w:val="00B535DF"/>
    <w:rsid w:val="00B55304"/>
    <w:rsid w:val="00B55C34"/>
    <w:rsid w:val="00B56CE3"/>
    <w:rsid w:val="00B6203D"/>
    <w:rsid w:val="00B738B8"/>
    <w:rsid w:val="00B77A53"/>
    <w:rsid w:val="00B81787"/>
    <w:rsid w:val="00B87542"/>
    <w:rsid w:val="00B95425"/>
    <w:rsid w:val="00B95B70"/>
    <w:rsid w:val="00B979DA"/>
    <w:rsid w:val="00BA74D1"/>
    <w:rsid w:val="00BB33E3"/>
    <w:rsid w:val="00BB3B65"/>
    <w:rsid w:val="00BB69E3"/>
    <w:rsid w:val="00BB6BA4"/>
    <w:rsid w:val="00BB7B36"/>
    <w:rsid w:val="00BB7BBA"/>
    <w:rsid w:val="00BB7BF6"/>
    <w:rsid w:val="00BB7EE9"/>
    <w:rsid w:val="00BC4516"/>
    <w:rsid w:val="00BC646E"/>
    <w:rsid w:val="00BC677A"/>
    <w:rsid w:val="00BC6881"/>
    <w:rsid w:val="00BD1166"/>
    <w:rsid w:val="00BD3F8A"/>
    <w:rsid w:val="00BE0629"/>
    <w:rsid w:val="00BE083A"/>
    <w:rsid w:val="00BE4005"/>
    <w:rsid w:val="00BE630A"/>
    <w:rsid w:val="00BE7244"/>
    <w:rsid w:val="00BF0E90"/>
    <w:rsid w:val="00BF59D1"/>
    <w:rsid w:val="00BF68BD"/>
    <w:rsid w:val="00C002CE"/>
    <w:rsid w:val="00C01670"/>
    <w:rsid w:val="00C02E33"/>
    <w:rsid w:val="00C0399F"/>
    <w:rsid w:val="00C11496"/>
    <w:rsid w:val="00C12233"/>
    <w:rsid w:val="00C12CD9"/>
    <w:rsid w:val="00C15749"/>
    <w:rsid w:val="00C1775A"/>
    <w:rsid w:val="00C177D2"/>
    <w:rsid w:val="00C2639D"/>
    <w:rsid w:val="00C26912"/>
    <w:rsid w:val="00C2707A"/>
    <w:rsid w:val="00C32016"/>
    <w:rsid w:val="00C325BF"/>
    <w:rsid w:val="00C332C0"/>
    <w:rsid w:val="00C33BDA"/>
    <w:rsid w:val="00C33D56"/>
    <w:rsid w:val="00C365B6"/>
    <w:rsid w:val="00C36D9E"/>
    <w:rsid w:val="00C3A4A0"/>
    <w:rsid w:val="00C400FF"/>
    <w:rsid w:val="00C4236F"/>
    <w:rsid w:val="00C44492"/>
    <w:rsid w:val="00C4618E"/>
    <w:rsid w:val="00C507A7"/>
    <w:rsid w:val="00C5371A"/>
    <w:rsid w:val="00C55306"/>
    <w:rsid w:val="00C57003"/>
    <w:rsid w:val="00C601CA"/>
    <w:rsid w:val="00C60EC4"/>
    <w:rsid w:val="00C621AD"/>
    <w:rsid w:val="00C6225D"/>
    <w:rsid w:val="00C63CFC"/>
    <w:rsid w:val="00C64F01"/>
    <w:rsid w:val="00C67391"/>
    <w:rsid w:val="00C681F3"/>
    <w:rsid w:val="00C71FDE"/>
    <w:rsid w:val="00C72A47"/>
    <w:rsid w:val="00C76843"/>
    <w:rsid w:val="00C7684A"/>
    <w:rsid w:val="00C76F6C"/>
    <w:rsid w:val="00C772CA"/>
    <w:rsid w:val="00C77687"/>
    <w:rsid w:val="00C83227"/>
    <w:rsid w:val="00C8389B"/>
    <w:rsid w:val="00C86E5B"/>
    <w:rsid w:val="00C87005"/>
    <w:rsid w:val="00C877D9"/>
    <w:rsid w:val="00C919B1"/>
    <w:rsid w:val="00C96282"/>
    <w:rsid w:val="00CA308A"/>
    <w:rsid w:val="00CA3115"/>
    <w:rsid w:val="00CA327E"/>
    <w:rsid w:val="00CA56FF"/>
    <w:rsid w:val="00CA7C86"/>
    <w:rsid w:val="00CA7FF1"/>
    <w:rsid w:val="00CB5510"/>
    <w:rsid w:val="00CB5586"/>
    <w:rsid w:val="00CB5EAE"/>
    <w:rsid w:val="00CB6F39"/>
    <w:rsid w:val="00CB788D"/>
    <w:rsid w:val="00CC0C80"/>
    <w:rsid w:val="00CC2805"/>
    <w:rsid w:val="00CC3CA7"/>
    <w:rsid w:val="00CC68A8"/>
    <w:rsid w:val="00CC6FD3"/>
    <w:rsid w:val="00CD1B1D"/>
    <w:rsid w:val="00CD1EF6"/>
    <w:rsid w:val="00CD3AA9"/>
    <w:rsid w:val="00CD6995"/>
    <w:rsid w:val="00CD7987"/>
    <w:rsid w:val="00CE0FA8"/>
    <w:rsid w:val="00CE103C"/>
    <w:rsid w:val="00CE1207"/>
    <w:rsid w:val="00CE2AB6"/>
    <w:rsid w:val="00CE366F"/>
    <w:rsid w:val="00CE65B0"/>
    <w:rsid w:val="00CF1CD2"/>
    <w:rsid w:val="00CF231B"/>
    <w:rsid w:val="00CF2ED6"/>
    <w:rsid w:val="00CF3F45"/>
    <w:rsid w:val="00CF5308"/>
    <w:rsid w:val="00CF557E"/>
    <w:rsid w:val="00CF59BF"/>
    <w:rsid w:val="00D01894"/>
    <w:rsid w:val="00D0343F"/>
    <w:rsid w:val="00D05D39"/>
    <w:rsid w:val="00D10142"/>
    <w:rsid w:val="00D137B5"/>
    <w:rsid w:val="00D16BDB"/>
    <w:rsid w:val="00D2470B"/>
    <w:rsid w:val="00D24C8A"/>
    <w:rsid w:val="00D25E52"/>
    <w:rsid w:val="00D26953"/>
    <w:rsid w:val="00D2768C"/>
    <w:rsid w:val="00D33D35"/>
    <w:rsid w:val="00D35299"/>
    <w:rsid w:val="00D3771E"/>
    <w:rsid w:val="00D4096F"/>
    <w:rsid w:val="00D40FF9"/>
    <w:rsid w:val="00D43432"/>
    <w:rsid w:val="00D434FA"/>
    <w:rsid w:val="00D449C2"/>
    <w:rsid w:val="00D45B0D"/>
    <w:rsid w:val="00D45E2D"/>
    <w:rsid w:val="00D52895"/>
    <w:rsid w:val="00D53632"/>
    <w:rsid w:val="00D54012"/>
    <w:rsid w:val="00D55D81"/>
    <w:rsid w:val="00D57582"/>
    <w:rsid w:val="00D6065D"/>
    <w:rsid w:val="00D62358"/>
    <w:rsid w:val="00D66458"/>
    <w:rsid w:val="00D6687E"/>
    <w:rsid w:val="00D668DF"/>
    <w:rsid w:val="00D66B85"/>
    <w:rsid w:val="00D70C76"/>
    <w:rsid w:val="00D71591"/>
    <w:rsid w:val="00D71FF0"/>
    <w:rsid w:val="00D72A8C"/>
    <w:rsid w:val="00D73390"/>
    <w:rsid w:val="00D75084"/>
    <w:rsid w:val="00D75B8A"/>
    <w:rsid w:val="00D779BE"/>
    <w:rsid w:val="00D80FFF"/>
    <w:rsid w:val="00D83EA4"/>
    <w:rsid w:val="00D84786"/>
    <w:rsid w:val="00D85623"/>
    <w:rsid w:val="00D856F9"/>
    <w:rsid w:val="00D95229"/>
    <w:rsid w:val="00D96282"/>
    <w:rsid w:val="00D96D2E"/>
    <w:rsid w:val="00D9700D"/>
    <w:rsid w:val="00DA1055"/>
    <w:rsid w:val="00DA1E92"/>
    <w:rsid w:val="00DA2B59"/>
    <w:rsid w:val="00DA4A60"/>
    <w:rsid w:val="00DA4C93"/>
    <w:rsid w:val="00DB0F1E"/>
    <w:rsid w:val="00DB13AD"/>
    <w:rsid w:val="00DB23BF"/>
    <w:rsid w:val="00DB2BBB"/>
    <w:rsid w:val="00DB5811"/>
    <w:rsid w:val="00DB7217"/>
    <w:rsid w:val="00DB7D0D"/>
    <w:rsid w:val="00DC1995"/>
    <w:rsid w:val="00DC1E9D"/>
    <w:rsid w:val="00DC2A74"/>
    <w:rsid w:val="00DD337E"/>
    <w:rsid w:val="00DD52A9"/>
    <w:rsid w:val="00DD5B55"/>
    <w:rsid w:val="00DD67AC"/>
    <w:rsid w:val="00DD6B18"/>
    <w:rsid w:val="00DE1CFE"/>
    <w:rsid w:val="00DE2E89"/>
    <w:rsid w:val="00DE3C27"/>
    <w:rsid w:val="00DE46FE"/>
    <w:rsid w:val="00DE4FE3"/>
    <w:rsid w:val="00DE5E2A"/>
    <w:rsid w:val="00DF26B7"/>
    <w:rsid w:val="00DF38BC"/>
    <w:rsid w:val="00DF5254"/>
    <w:rsid w:val="00DF7220"/>
    <w:rsid w:val="00E00255"/>
    <w:rsid w:val="00E0043E"/>
    <w:rsid w:val="00E00B91"/>
    <w:rsid w:val="00E02CF8"/>
    <w:rsid w:val="00E07B1C"/>
    <w:rsid w:val="00E12B34"/>
    <w:rsid w:val="00E15AC6"/>
    <w:rsid w:val="00E161B0"/>
    <w:rsid w:val="00E170EC"/>
    <w:rsid w:val="00E2035B"/>
    <w:rsid w:val="00E2076E"/>
    <w:rsid w:val="00E2195D"/>
    <w:rsid w:val="00E23836"/>
    <w:rsid w:val="00E24CFA"/>
    <w:rsid w:val="00E270A1"/>
    <w:rsid w:val="00E278E4"/>
    <w:rsid w:val="00E31F53"/>
    <w:rsid w:val="00E335B3"/>
    <w:rsid w:val="00E35D4B"/>
    <w:rsid w:val="00E365FF"/>
    <w:rsid w:val="00E40D08"/>
    <w:rsid w:val="00E41E87"/>
    <w:rsid w:val="00E457B6"/>
    <w:rsid w:val="00E45F3B"/>
    <w:rsid w:val="00E526EB"/>
    <w:rsid w:val="00E529A1"/>
    <w:rsid w:val="00E536AF"/>
    <w:rsid w:val="00E53C08"/>
    <w:rsid w:val="00E55F8D"/>
    <w:rsid w:val="00E62895"/>
    <w:rsid w:val="00E63383"/>
    <w:rsid w:val="00E636C3"/>
    <w:rsid w:val="00E65F93"/>
    <w:rsid w:val="00E66D37"/>
    <w:rsid w:val="00E67286"/>
    <w:rsid w:val="00E708B5"/>
    <w:rsid w:val="00E720AC"/>
    <w:rsid w:val="00E756C0"/>
    <w:rsid w:val="00E75717"/>
    <w:rsid w:val="00E8038C"/>
    <w:rsid w:val="00E81D30"/>
    <w:rsid w:val="00E828B0"/>
    <w:rsid w:val="00E82DA4"/>
    <w:rsid w:val="00E92448"/>
    <w:rsid w:val="00E92DC9"/>
    <w:rsid w:val="00EA0777"/>
    <w:rsid w:val="00EA115A"/>
    <w:rsid w:val="00EA2B87"/>
    <w:rsid w:val="00EA4BC7"/>
    <w:rsid w:val="00EB18D4"/>
    <w:rsid w:val="00EB535F"/>
    <w:rsid w:val="00EB62CC"/>
    <w:rsid w:val="00EC03FE"/>
    <w:rsid w:val="00EC054F"/>
    <w:rsid w:val="00EC0D6F"/>
    <w:rsid w:val="00EC5735"/>
    <w:rsid w:val="00EC5924"/>
    <w:rsid w:val="00ED1E9D"/>
    <w:rsid w:val="00ED510C"/>
    <w:rsid w:val="00ED72D8"/>
    <w:rsid w:val="00EE1426"/>
    <w:rsid w:val="00EE1A9E"/>
    <w:rsid w:val="00EE29CB"/>
    <w:rsid w:val="00EE3B64"/>
    <w:rsid w:val="00EE5B82"/>
    <w:rsid w:val="00EF29F9"/>
    <w:rsid w:val="00EF2A5B"/>
    <w:rsid w:val="00EF2B1F"/>
    <w:rsid w:val="00EF39CC"/>
    <w:rsid w:val="00F0017C"/>
    <w:rsid w:val="00F0190C"/>
    <w:rsid w:val="00F05A6D"/>
    <w:rsid w:val="00F06B2F"/>
    <w:rsid w:val="00F07838"/>
    <w:rsid w:val="00F11361"/>
    <w:rsid w:val="00F1358E"/>
    <w:rsid w:val="00F13DBC"/>
    <w:rsid w:val="00F14E97"/>
    <w:rsid w:val="00F16EEF"/>
    <w:rsid w:val="00F21AF5"/>
    <w:rsid w:val="00F22DB8"/>
    <w:rsid w:val="00F240F6"/>
    <w:rsid w:val="00F24622"/>
    <w:rsid w:val="00F24EA4"/>
    <w:rsid w:val="00F33F79"/>
    <w:rsid w:val="00F3551A"/>
    <w:rsid w:val="00F37C66"/>
    <w:rsid w:val="00F407C7"/>
    <w:rsid w:val="00F41579"/>
    <w:rsid w:val="00F46E3D"/>
    <w:rsid w:val="00F5092B"/>
    <w:rsid w:val="00F5384E"/>
    <w:rsid w:val="00F55E88"/>
    <w:rsid w:val="00F64FDD"/>
    <w:rsid w:val="00F6513C"/>
    <w:rsid w:val="00F676C8"/>
    <w:rsid w:val="00F70D2F"/>
    <w:rsid w:val="00F733AA"/>
    <w:rsid w:val="00F73B98"/>
    <w:rsid w:val="00F81270"/>
    <w:rsid w:val="00F84AEB"/>
    <w:rsid w:val="00F8592B"/>
    <w:rsid w:val="00F871EC"/>
    <w:rsid w:val="00F909AB"/>
    <w:rsid w:val="00F91A60"/>
    <w:rsid w:val="00F9316E"/>
    <w:rsid w:val="00F953EA"/>
    <w:rsid w:val="00F95C78"/>
    <w:rsid w:val="00FA208E"/>
    <w:rsid w:val="00FA3509"/>
    <w:rsid w:val="00FB02E5"/>
    <w:rsid w:val="00FB048F"/>
    <w:rsid w:val="00FB0D6F"/>
    <w:rsid w:val="00FB2CDC"/>
    <w:rsid w:val="00FB481D"/>
    <w:rsid w:val="00FB48E2"/>
    <w:rsid w:val="00FC2269"/>
    <w:rsid w:val="00FC4934"/>
    <w:rsid w:val="00FC4DBD"/>
    <w:rsid w:val="00FC6FE9"/>
    <w:rsid w:val="00FD40E7"/>
    <w:rsid w:val="00FD425D"/>
    <w:rsid w:val="00FD7D14"/>
    <w:rsid w:val="00FE12C7"/>
    <w:rsid w:val="00FE24F1"/>
    <w:rsid w:val="00FE2928"/>
    <w:rsid w:val="00FE3C36"/>
    <w:rsid w:val="00FE3F6F"/>
    <w:rsid w:val="00FE5E6D"/>
    <w:rsid w:val="00FF1E9E"/>
    <w:rsid w:val="00FF31C9"/>
    <w:rsid w:val="00FF6B88"/>
    <w:rsid w:val="00FF718C"/>
    <w:rsid w:val="011A83AD"/>
    <w:rsid w:val="011F8DE9"/>
    <w:rsid w:val="0120FFC2"/>
    <w:rsid w:val="0123CEB4"/>
    <w:rsid w:val="012B4B9B"/>
    <w:rsid w:val="0132B851"/>
    <w:rsid w:val="0139F49A"/>
    <w:rsid w:val="013FA54D"/>
    <w:rsid w:val="0142041D"/>
    <w:rsid w:val="01488ABB"/>
    <w:rsid w:val="01489938"/>
    <w:rsid w:val="01519DCD"/>
    <w:rsid w:val="01561264"/>
    <w:rsid w:val="01598503"/>
    <w:rsid w:val="015B13DB"/>
    <w:rsid w:val="016A3AB3"/>
    <w:rsid w:val="016F228F"/>
    <w:rsid w:val="0177582E"/>
    <w:rsid w:val="017E3D1E"/>
    <w:rsid w:val="018089FF"/>
    <w:rsid w:val="018787C0"/>
    <w:rsid w:val="018C3D84"/>
    <w:rsid w:val="019AEB45"/>
    <w:rsid w:val="01A4CEAB"/>
    <w:rsid w:val="01AB8A99"/>
    <w:rsid w:val="01BE7AC7"/>
    <w:rsid w:val="01D09721"/>
    <w:rsid w:val="01D6E132"/>
    <w:rsid w:val="01DEA9E5"/>
    <w:rsid w:val="01DF53DE"/>
    <w:rsid w:val="01DF6ACC"/>
    <w:rsid w:val="01E064C6"/>
    <w:rsid w:val="01E3F53A"/>
    <w:rsid w:val="01E60952"/>
    <w:rsid w:val="01E8959E"/>
    <w:rsid w:val="021035AC"/>
    <w:rsid w:val="0228C7AB"/>
    <w:rsid w:val="022935E8"/>
    <w:rsid w:val="02418FC7"/>
    <w:rsid w:val="024C9C66"/>
    <w:rsid w:val="0259F62E"/>
    <w:rsid w:val="0260B345"/>
    <w:rsid w:val="026BE523"/>
    <w:rsid w:val="0271C8F2"/>
    <w:rsid w:val="028BCF03"/>
    <w:rsid w:val="02916BDF"/>
    <w:rsid w:val="0298F2F4"/>
    <w:rsid w:val="02AFDD31"/>
    <w:rsid w:val="02BB3C8F"/>
    <w:rsid w:val="02CC2C81"/>
    <w:rsid w:val="02D2BD7B"/>
    <w:rsid w:val="02D37CFF"/>
    <w:rsid w:val="02E2083E"/>
    <w:rsid w:val="02E83544"/>
    <w:rsid w:val="02E8B9A8"/>
    <w:rsid w:val="02F8C34E"/>
    <w:rsid w:val="0309D1DB"/>
    <w:rsid w:val="03131A5C"/>
    <w:rsid w:val="0320BB10"/>
    <w:rsid w:val="03261602"/>
    <w:rsid w:val="033021E9"/>
    <w:rsid w:val="033AD34F"/>
    <w:rsid w:val="03407FF0"/>
    <w:rsid w:val="034233B3"/>
    <w:rsid w:val="0342E067"/>
    <w:rsid w:val="0346D341"/>
    <w:rsid w:val="038D06A5"/>
    <w:rsid w:val="039347B2"/>
    <w:rsid w:val="03A50C8D"/>
    <w:rsid w:val="03ACD813"/>
    <w:rsid w:val="03B0653A"/>
    <w:rsid w:val="03C748CD"/>
    <w:rsid w:val="03D646E6"/>
    <w:rsid w:val="03D8664F"/>
    <w:rsid w:val="03E3809F"/>
    <w:rsid w:val="03F26C2D"/>
    <w:rsid w:val="03F6B968"/>
    <w:rsid w:val="03F9CD48"/>
    <w:rsid w:val="03FB7CC0"/>
    <w:rsid w:val="040394DE"/>
    <w:rsid w:val="0406883C"/>
    <w:rsid w:val="041675D1"/>
    <w:rsid w:val="041B7ABB"/>
    <w:rsid w:val="043312FC"/>
    <w:rsid w:val="043D8611"/>
    <w:rsid w:val="04424BD3"/>
    <w:rsid w:val="045316EF"/>
    <w:rsid w:val="0456A75C"/>
    <w:rsid w:val="046BF24D"/>
    <w:rsid w:val="048917B5"/>
    <w:rsid w:val="04896D3B"/>
    <w:rsid w:val="0489C8DB"/>
    <w:rsid w:val="04C67059"/>
    <w:rsid w:val="04C82FEE"/>
    <w:rsid w:val="04CAAA14"/>
    <w:rsid w:val="04CE35BC"/>
    <w:rsid w:val="04D3838F"/>
    <w:rsid w:val="04E9BB17"/>
    <w:rsid w:val="04F23EFC"/>
    <w:rsid w:val="04F2F576"/>
    <w:rsid w:val="04F38C28"/>
    <w:rsid w:val="050BE9D5"/>
    <w:rsid w:val="051AA974"/>
    <w:rsid w:val="05238740"/>
    <w:rsid w:val="0538C9B0"/>
    <w:rsid w:val="054BE11E"/>
    <w:rsid w:val="0553C24B"/>
    <w:rsid w:val="0562D951"/>
    <w:rsid w:val="057132EB"/>
    <w:rsid w:val="0577F6C5"/>
    <w:rsid w:val="05805E4D"/>
    <w:rsid w:val="058BB037"/>
    <w:rsid w:val="058CB1D4"/>
    <w:rsid w:val="059CF69F"/>
    <w:rsid w:val="059F1A0F"/>
    <w:rsid w:val="05A441E3"/>
    <w:rsid w:val="05B3EE62"/>
    <w:rsid w:val="05B9D1E6"/>
    <w:rsid w:val="05BFE85A"/>
    <w:rsid w:val="05C0E6AB"/>
    <w:rsid w:val="05C8A821"/>
    <w:rsid w:val="05D06857"/>
    <w:rsid w:val="05E4521E"/>
    <w:rsid w:val="05EA5A87"/>
    <w:rsid w:val="05F07FA8"/>
    <w:rsid w:val="05FD1748"/>
    <w:rsid w:val="0607F020"/>
    <w:rsid w:val="0618777B"/>
    <w:rsid w:val="061879BD"/>
    <w:rsid w:val="061D6E57"/>
    <w:rsid w:val="063669CE"/>
    <w:rsid w:val="063A8730"/>
    <w:rsid w:val="06443949"/>
    <w:rsid w:val="06566DF9"/>
    <w:rsid w:val="065BCD91"/>
    <w:rsid w:val="067BDD55"/>
    <w:rsid w:val="067DC0B7"/>
    <w:rsid w:val="067DDEFE"/>
    <w:rsid w:val="068E9D51"/>
    <w:rsid w:val="06983E0A"/>
    <w:rsid w:val="069842B2"/>
    <w:rsid w:val="06A1C1A7"/>
    <w:rsid w:val="06B75991"/>
    <w:rsid w:val="06C72E47"/>
    <w:rsid w:val="06FE34B7"/>
    <w:rsid w:val="0713D12D"/>
    <w:rsid w:val="0729F3A9"/>
    <w:rsid w:val="072C7FAA"/>
    <w:rsid w:val="0733FC75"/>
    <w:rsid w:val="0736E044"/>
    <w:rsid w:val="074DAF0E"/>
    <w:rsid w:val="074E91A1"/>
    <w:rsid w:val="074F485E"/>
    <w:rsid w:val="0752B47F"/>
    <w:rsid w:val="07546565"/>
    <w:rsid w:val="07554017"/>
    <w:rsid w:val="07621374"/>
    <w:rsid w:val="07640CDD"/>
    <w:rsid w:val="078FB12B"/>
    <w:rsid w:val="079171E4"/>
    <w:rsid w:val="07977EA1"/>
    <w:rsid w:val="07BD8FFF"/>
    <w:rsid w:val="07C094AD"/>
    <w:rsid w:val="07C2846E"/>
    <w:rsid w:val="07D123DD"/>
    <w:rsid w:val="07D35DD9"/>
    <w:rsid w:val="07E331B6"/>
    <w:rsid w:val="07E50016"/>
    <w:rsid w:val="07ED81D0"/>
    <w:rsid w:val="07F00040"/>
    <w:rsid w:val="07F0A414"/>
    <w:rsid w:val="07F158DE"/>
    <w:rsid w:val="07F1AF5A"/>
    <w:rsid w:val="07F7E952"/>
    <w:rsid w:val="08062BB6"/>
    <w:rsid w:val="0828E1DD"/>
    <w:rsid w:val="0849F4F8"/>
    <w:rsid w:val="084E8C16"/>
    <w:rsid w:val="0851039C"/>
    <w:rsid w:val="085436FA"/>
    <w:rsid w:val="08567B6D"/>
    <w:rsid w:val="0856C452"/>
    <w:rsid w:val="085C5239"/>
    <w:rsid w:val="085C8372"/>
    <w:rsid w:val="086D36F1"/>
    <w:rsid w:val="0872D5A8"/>
    <w:rsid w:val="087DB9A5"/>
    <w:rsid w:val="087FEDFE"/>
    <w:rsid w:val="0885769F"/>
    <w:rsid w:val="08A66C94"/>
    <w:rsid w:val="08B74E57"/>
    <w:rsid w:val="08BA7CDC"/>
    <w:rsid w:val="08DD70D8"/>
    <w:rsid w:val="08DFB20F"/>
    <w:rsid w:val="08FED86A"/>
    <w:rsid w:val="0901A42E"/>
    <w:rsid w:val="09041899"/>
    <w:rsid w:val="0904583E"/>
    <w:rsid w:val="0910762D"/>
    <w:rsid w:val="09223492"/>
    <w:rsid w:val="0928610C"/>
    <w:rsid w:val="093880A6"/>
    <w:rsid w:val="093D259C"/>
    <w:rsid w:val="093D2A54"/>
    <w:rsid w:val="09453A04"/>
    <w:rsid w:val="09505AFF"/>
    <w:rsid w:val="097614B4"/>
    <w:rsid w:val="098210DA"/>
    <w:rsid w:val="0989057E"/>
    <w:rsid w:val="098A108A"/>
    <w:rsid w:val="098DB434"/>
    <w:rsid w:val="09954A77"/>
    <w:rsid w:val="09979A50"/>
    <w:rsid w:val="09994179"/>
    <w:rsid w:val="099C4003"/>
    <w:rsid w:val="099D37B3"/>
    <w:rsid w:val="09A882D1"/>
    <w:rsid w:val="09AF4771"/>
    <w:rsid w:val="09BAC1CC"/>
    <w:rsid w:val="09BD9696"/>
    <w:rsid w:val="09C1A738"/>
    <w:rsid w:val="09C8E538"/>
    <w:rsid w:val="09D8FDF9"/>
    <w:rsid w:val="09E6D1BC"/>
    <w:rsid w:val="09E870C3"/>
    <w:rsid w:val="09EA63BB"/>
    <w:rsid w:val="09F41185"/>
    <w:rsid w:val="09F7897E"/>
    <w:rsid w:val="0A047034"/>
    <w:rsid w:val="0A29ECF4"/>
    <w:rsid w:val="0A32D7D2"/>
    <w:rsid w:val="0A3478A2"/>
    <w:rsid w:val="0A3AD184"/>
    <w:rsid w:val="0A617861"/>
    <w:rsid w:val="0A637D1D"/>
    <w:rsid w:val="0A68C09A"/>
    <w:rsid w:val="0A6B471B"/>
    <w:rsid w:val="0A7C6B10"/>
    <w:rsid w:val="0A867283"/>
    <w:rsid w:val="0A8B0C74"/>
    <w:rsid w:val="0A939E84"/>
    <w:rsid w:val="0A95B434"/>
    <w:rsid w:val="0AB94AE5"/>
    <w:rsid w:val="0ABD9E14"/>
    <w:rsid w:val="0AC31594"/>
    <w:rsid w:val="0ACAC1F9"/>
    <w:rsid w:val="0AE900DE"/>
    <w:rsid w:val="0AF11F41"/>
    <w:rsid w:val="0B2D87D3"/>
    <w:rsid w:val="0B30D2A8"/>
    <w:rsid w:val="0B37304E"/>
    <w:rsid w:val="0B3D1AEF"/>
    <w:rsid w:val="0B721549"/>
    <w:rsid w:val="0B747E76"/>
    <w:rsid w:val="0B750973"/>
    <w:rsid w:val="0B7A07F5"/>
    <w:rsid w:val="0B81B4EB"/>
    <w:rsid w:val="0B8CF813"/>
    <w:rsid w:val="0B9C9509"/>
    <w:rsid w:val="0BA89D17"/>
    <w:rsid w:val="0BA8CF73"/>
    <w:rsid w:val="0BAF1839"/>
    <w:rsid w:val="0BB6E27E"/>
    <w:rsid w:val="0BB7A33B"/>
    <w:rsid w:val="0BBD55EE"/>
    <w:rsid w:val="0BD761B9"/>
    <w:rsid w:val="0BD91BED"/>
    <w:rsid w:val="0BDC0F67"/>
    <w:rsid w:val="0BEEC690"/>
    <w:rsid w:val="0BFFAC30"/>
    <w:rsid w:val="0C01AD55"/>
    <w:rsid w:val="0C024ECB"/>
    <w:rsid w:val="0C05F62D"/>
    <w:rsid w:val="0C12BC86"/>
    <w:rsid w:val="0C1BE733"/>
    <w:rsid w:val="0C1CEF3D"/>
    <w:rsid w:val="0C259F75"/>
    <w:rsid w:val="0C36671C"/>
    <w:rsid w:val="0C3F9B3F"/>
    <w:rsid w:val="0C411962"/>
    <w:rsid w:val="0C5B9472"/>
    <w:rsid w:val="0C619FD6"/>
    <w:rsid w:val="0C68B5DF"/>
    <w:rsid w:val="0C976A53"/>
    <w:rsid w:val="0C9FA2BD"/>
    <w:rsid w:val="0CA447ED"/>
    <w:rsid w:val="0CC92876"/>
    <w:rsid w:val="0CD6AD24"/>
    <w:rsid w:val="0CF17117"/>
    <w:rsid w:val="0CF85626"/>
    <w:rsid w:val="0D08EC56"/>
    <w:rsid w:val="0D3B0044"/>
    <w:rsid w:val="0D44090E"/>
    <w:rsid w:val="0D4652CE"/>
    <w:rsid w:val="0D491C53"/>
    <w:rsid w:val="0D5FF2F7"/>
    <w:rsid w:val="0D62B852"/>
    <w:rsid w:val="0D6C5BF1"/>
    <w:rsid w:val="0D6E0A99"/>
    <w:rsid w:val="0D842462"/>
    <w:rsid w:val="0D8AE154"/>
    <w:rsid w:val="0D8F0F61"/>
    <w:rsid w:val="0D93DC8E"/>
    <w:rsid w:val="0DAE409C"/>
    <w:rsid w:val="0DBB041D"/>
    <w:rsid w:val="0DBEEAF4"/>
    <w:rsid w:val="0DC43FFF"/>
    <w:rsid w:val="0DC5BDE8"/>
    <w:rsid w:val="0DC6B69D"/>
    <w:rsid w:val="0DCBEDC9"/>
    <w:rsid w:val="0DED3301"/>
    <w:rsid w:val="0DEEB576"/>
    <w:rsid w:val="0DF4BA3A"/>
    <w:rsid w:val="0DF7476A"/>
    <w:rsid w:val="0E21671E"/>
    <w:rsid w:val="0E24E891"/>
    <w:rsid w:val="0E2E6E94"/>
    <w:rsid w:val="0E409EF6"/>
    <w:rsid w:val="0E51BBF6"/>
    <w:rsid w:val="0E572B1B"/>
    <w:rsid w:val="0E89FE0D"/>
    <w:rsid w:val="0E8F56F3"/>
    <w:rsid w:val="0E97A421"/>
    <w:rsid w:val="0E97A43C"/>
    <w:rsid w:val="0EBBFB48"/>
    <w:rsid w:val="0EC2F796"/>
    <w:rsid w:val="0EEDBF71"/>
    <w:rsid w:val="0EEEFD72"/>
    <w:rsid w:val="0F087FD3"/>
    <w:rsid w:val="0F08AD3C"/>
    <w:rsid w:val="0F12AEB6"/>
    <w:rsid w:val="0F1BBE22"/>
    <w:rsid w:val="0F22043E"/>
    <w:rsid w:val="0F3B3820"/>
    <w:rsid w:val="0F623E90"/>
    <w:rsid w:val="0F7B9A3C"/>
    <w:rsid w:val="0F821510"/>
    <w:rsid w:val="0F8A1237"/>
    <w:rsid w:val="0F8D978A"/>
    <w:rsid w:val="0F9A4B37"/>
    <w:rsid w:val="0FAEDA73"/>
    <w:rsid w:val="0FB008D9"/>
    <w:rsid w:val="0FC16A04"/>
    <w:rsid w:val="0FC42F07"/>
    <w:rsid w:val="0FEAED9F"/>
    <w:rsid w:val="0FF7918E"/>
    <w:rsid w:val="1004CC72"/>
    <w:rsid w:val="1010C01C"/>
    <w:rsid w:val="101ACF6C"/>
    <w:rsid w:val="101FD8E5"/>
    <w:rsid w:val="1026A679"/>
    <w:rsid w:val="10391B46"/>
    <w:rsid w:val="103C5113"/>
    <w:rsid w:val="103F7B27"/>
    <w:rsid w:val="1047B448"/>
    <w:rsid w:val="1054A78C"/>
    <w:rsid w:val="10581861"/>
    <w:rsid w:val="105CC124"/>
    <w:rsid w:val="106EE276"/>
    <w:rsid w:val="108BAE79"/>
    <w:rsid w:val="10C27EBE"/>
    <w:rsid w:val="10C927FD"/>
    <w:rsid w:val="10EF35BB"/>
    <w:rsid w:val="10F863A2"/>
    <w:rsid w:val="110BFA67"/>
    <w:rsid w:val="110FDF47"/>
    <w:rsid w:val="1114F9AB"/>
    <w:rsid w:val="111B4C24"/>
    <w:rsid w:val="111D019B"/>
    <w:rsid w:val="1120563B"/>
    <w:rsid w:val="1120C6A1"/>
    <w:rsid w:val="1123EAAF"/>
    <w:rsid w:val="11264E9E"/>
    <w:rsid w:val="11396C1F"/>
    <w:rsid w:val="11477B61"/>
    <w:rsid w:val="1148393B"/>
    <w:rsid w:val="11548495"/>
    <w:rsid w:val="116C353C"/>
    <w:rsid w:val="11770BFB"/>
    <w:rsid w:val="117F9BD4"/>
    <w:rsid w:val="11886E26"/>
    <w:rsid w:val="11A2EF9A"/>
    <w:rsid w:val="11A62C91"/>
    <w:rsid w:val="11A7B1A4"/>
    <w:rsid w:val="11B2E372"/>
    <w:rsid w:val="11B5D616"/>
    <w:rsid w:val="11BAD5A4"/>
    <w:rsid w:val="11D80D72"/>
    <w:rsid w:val="11DF8450"/>
    <w:rsid w:val="11F939AF"/>
    <w:rsid w:val="11FBD25A"/>
    <w:rsid w:val="11FBD5D8"/>
    <w:rsid w:val="1226F78A"/>
    <w:rsid w:val="122D2B9D"/>
    <w:rsid w:val="12351CDA"/>
    <w:rsid w:val="1237D8B4"/>
    <w:rsid w:val="12452004"/>
    <w:rsid w:val="1246FB79"/>
    <w:rsid w:val="124ECC07"/>
    <w:rsid w:val="12513B13"/>
    <w:rsid w:val="1257FC47"/>
    <w:rsid w:val="125F5C0E"/>
    <w:rsid w:val="12659296"/>
    <w:rsid w:val="126C14BC"/>
    <w:rsid w:val="126D4A6C"/>
    <w:rsid w:val="1272BAAA"/>
    <w:rsid w:val="127F4328"/>
    <w:rsid w:val="12837BEE"/>
    <w:rsid w:val="128FACB8"/>
    <w:rsid w:val="129E0666"/>
    <w:rsid w:val="12A16000"/>
    <w:rsid w:val="12A1C347"/>
    <w:rsid w:val="12A2D5EF"/>
    <w:rsid w:val="12A9060B"/>
    <w:rsid w:val="12B6FB36"/>
    <w:rsid w:val="12B99A1E"/>
    <w:rsid w:val="12C03264"/>
    <w:rsid w:val="12C2D938"/>
    <w:rsid w:val="12CD9A3D"/>
    <w:rsid w:val="12D3757E"/>
    <w:rsid w:val="12E75A6B"/>
    <w:rsid w:val="130D3F12"/>
    <w:rsid w:val="131203D0"/>
    <w:rsid w:val="13199B46"/>
    <w:rsid w:val="13269633"/>
    <w:rsid w:val="133F74DA"/>
    <w:rsid w:val="13584700"/>
    <w:rsid w:val="1358582F"/>
    <w:rsid w:val="1363286E"/>
    <w:rsid w:val="13781917"/>
    <w:rsid w:val="137987D1"/>
    <w:rsid w:val="13861BDA"/>
    <w:rsid w:val="13ACA360"/>
    <w:rsid w:val="13B094E6"/>
    <w:rsid w:val="13B8DCF6"/>
    <w:rsid w:val="13CC2F01"/>
    <w:rsid w:val="13E744F8"/>
    <w:rsid w:val="13EE8118"/>
    <w:rsid w:val="13F2971A"/>
    <w:rsid w:val="14124C3F"/>
    <w:rsid w:val="14150882"/>
    <w:rsid w:val="1418E0D1"/>
    <w:rsid w:val="141E5E07"/>
    <w:rsid w:val="1421DC34"/>
    <w:rsid w:val="142367BB"/>
    <w:rsid w:val="14283BAB"/>
    <w:rsid w:val="14290EC2"/>
    <w:rsid w:val="14347B97"/>
    <w:rsid w:val="146DC62D"/>
    <w:rsid w:val="14704AAF"/>
    <w:rsid w:val="14793FE6"/>
    <w:rsid w:val="147BD3CB"/>
    <w:rsid w:val="147FF22F"/>
    <w:rsid w:val="148A51E6"/>
    <w:rsid w:val="148F304B"/>
    <w:rsid w:val="14934C18"/>
    <w:rsid w:val="149EAED5"/>
    <w:rsid w:val="149F7E99"/>
    <w:rsid w:val="14AD8164"/>
    <w:rsid w:val="14B1724F"/>
    <w:rsid w:val="14BADEED"/>
    <w:rsid w:val="14BEFB40"/>
    <w:rsid w:val="14C7162A"/>
    <w:rsid w:val="14C7B0F1"/>
    <w:rsid w:val="14D57251"/>
    <w:rsid w:val="14E359D6"/>
    <w:rsid w:val="14E5BF23"/>
    <w:rsid w:val="14EA7BB5"/>
    <w:rsid w:val="14FA1218"/>
    <w:rsid w:val="14FC8F93"/>
    <w:rsid w:val="150B7298"/>
    <w:rsid w:val="15203680"/>
    <w:rsid w:val="15207912"/>
    <w:rsid w:val="152D03E7"/>
    <w:rsid w:val="1539F980"/>
    <w:rsid w:val="153D8DFE"/>
    <w:rsid w:val="1548FF15"/>
    <w:rsid w:val="154BDF38"/>
    <w:rsid w:val="158B07E9"/>
    <w:rsid w:val="1590DE48"/>
    <w:rsid w:val="1592DBB4"/>
    <w:rsid w:val="159ADBB0"/>
    <w:rsid w:val="159DDD4B"/>
    <w:rsid w:val="15BF547C"/>
    <w:rsid w:val="15C02D6B"/>
    <w:rsid w:val="15C83B51"/>
    <w:rsid w:val="15D34E70"/>
    <w:rsid w:val="15E11DEF"/>
    <w:rsid w:val="15E19B4F"/>
    <w:rsid w:val="15EBED8A"/>
    <w:rsid w:val="15F33093"/>
    <w:rsid w:val="160372C4"/>
    <w:rsid w:val="160F24E5"/>
    <w:rsid w:val="162A0642"/>
    <w:rsid w:val="162A8851"/>
    <w:rsid w:val="163DECCA"/>
    <w:rsid w:val="1640CD6C"/>
    <w:rsid w:val="16478170"/>
    <w:rsid w:val="1670210C"/>
    <w:rsid w:val="167557FB"/>
    <w:rsid w:val="167F9CAB"/>
    <w:rsid w:val="16864234"/>
    <w:rsid w:val="168A5A96"/>
    <w:rsid w:val="16957BF2"/>
    <w:rsid w:val="16997FF0"/>
    <w:rsid w:val="169C5DA3"/>
    <w:rsid w:val="16A7914B"/>
    <w:rsid w:val="16D1FAF7"/>
    <w:rsid w:val="16D93708"/>
    <w:rsid w:val="16ED56B3"/>
    <w:rsid w:val="16FF1196"/>
    <w:rsid w:val="170C2EC7"/>
    <w:rsid w:val="17269D03"/>
    <w:rsid w:val="1730B73F"/>
    <w:rsid w:val="1733BF81"/>
    <w:rsid w:val="17418A58"/>
    <w:rsid w:val="1754B724"/>
    <w:rsid w:val="175DC6C0"/>
    <w:rsid w:val="1766EB4C"/>
    <w:rsid w:val="17726ECC"/>
    <w:rsid w:val="1778ABE9"/>
    <w:rsid w:val="1795394D"/>
    <w:rsid w:val="1796088D"/>
    <w:rsid w:val="17A1E088"/>
    <w:rsid w:val="17B4C4DA"/>
    <w:rsid w:val="17DC60E6"/>
    <w:rsid w:val="17DCE5D5"/>
    <w:rsid w:val="17E95C93"/>
    <w:rsid w:val="17F27379"/>
    <w:rsid w:val="1804729D"/>
    <w:rsid w:val="1805A804"/>
    <w:rsid w:val="180C7C91"/>
    <w:rsid w:val="180E54C0"/>
    <w:rsid w:val="1820EAD9"/>
    <w:rsid w:val="18302AD1"/>
    <w:rsid w:val="18332836"/>
    <w:rsid w:val="18375232"/>
    <w:rsid w:val="18456DE0"/>
    <w:rsid w:val="184D45A7"/>
    <w:rsid w:val="185C9B78"/>
    <w:rsid w:val="185DD960"/>
    <w:rsid w:val="18646BE6"/>
    <w:rsid w:val="18873A29"/>
    <w:rsid w:val="188812C5"/>
    <w:rsid w:val="1888140A"/>
    <w:rsid w:val="189A0932"/>
    <w:rsid w:val="189E1F59"/>
    <w:rsid w:val="18A2BF0A"/>
    <w:rsid w:val="18B0F616"/>
    <w:rsid w:val="18B99F3D"/>
    <w:rsid w:val="18C4BC5D"/>
    <w:rsid w:val="18C89C40"/>
    <w:rsid w:val="18CCCCB5"/>
    <w:rsid w:val="18DD98AD"/>
    <w:rsid w:val="18DE50A8"/>
    <w:rsid w:val="18DE985F"/>
    <w:rsid w:val="18F1BE9B"/>
    <w:rsid w:val="18F9843D"/>
    <w:rsid w:val="18FB4105"/>
    <w:rsid w:val="19054438"/>
    <w:rsid w:val="1905BBA8"/>
    <w:rsid w:val="190830C8"/>
    <w:rsid w:val="190872AD"/>
    <w:rsid w:val="191C66A9"/>
    <w:rsid w:val="191DE1B0"/>
    <w:rsid w:val="192CF36D"/>
    <w:rsid w:val="192E94BB"/>
    <w:rsid w:val="194F1031"/>
    <w:rsid w:val="1950015B"/>
    <w:rsid w:val="197B456F"/>
    <w:rsid w:val="197E194F"/>
    <w:rsid w:val="19819721"/>
    <w:rsid w:val="198AC696"/>
    <w:rsid w:val="19B25E27"/>
    <w:rsid w:val="19B51B73"/>
    <w:rsid w:val="19B7C45E"/>
    <w:rsid w:val="19BB5F81"/>
    <w:rsid w:val="19BC3026"/>
    <w:rsid w:val="19D0710D"/>
    <w:rsid w:val="19D59CF6"/>
    <w:rsid w:val="19E0A161"/>
    <w:rsid w:val="19F1EAAC"/>
    <w:rsid w:val="1A019867"/>
    <w:rsid w:val="1A02D314"/>
    <w:rsid w:val="1A0338C7"/>
    <w:rsid w:val="1A065005"/>
    <w:rsid w:val="1A0737BA"/>
    <w:rsid w:val="1A16C5EB"/>
    <w:rsid w:val="1A1B8C03"/>
    <w:rsid w:val="1A2200FF"/>
    <w:rsid w:val="1A22EEEB"/>
    <w:rsid w:val="1A253759"/>
    <w:rsid w:val="1A2F29AA"/>
    <w:rsid w:val="1A3E35B8"/>
    <w:rsid w:val="1A446BC0"/>
    <w:rsid w:val="1A49D667"/>
    <w:rsid w:val="1A4C770B"/>
    <w:rsid w:val="1A4E12F0"/>
    <w:rsid w:val="1A697B09"/>
    <w:rsid w:val="1A793372"/>
    <w:rsid w:val="1A7AF8BC"/>
    <w:rsid w:val="1A7B8F73"/>
    <w:rsid w:val="1A7BE1DA"/>
    <w:rsid w:val="1A80A1DA"/>
    <w:rsid w:val="1A9A94C9"/>
    <w:rsid w:val="1AAF7D92"/>
    <w:rsid w:val="1AC545AE"/>
    <w:rsid w:val="1AC85B41"/>
    <w:rsid w:val="1AD323CD"/>
    <w:rsid w:val="1AF23E3E"/>
    <w:rsid w:val="1AFA21A0"/>
    <w:rsid w:val="1B00F5D4"/>
    <w:rsid w:val="1B010228"/>
    <w:rsid w:val="1B067209"/>
    <w:rsid w:val="1B089514"/>
    <w:rsid w:val="1B0F65AD"/>
    <w:rsid w:val="1B1DFCA1"/>
    <w:rsid w:val="1B28D214"/>
    <w:rsid w:val="1B28EEC9"/>
    <w:rsid w:val="1B446622"/>
    <w:rsid w:val="1B57564F"/>
    <w:rsid w:val="1B659361"/>
    <w:rsid w:val="1B7085CE"/>
    <w:rsid w:val="1B76DD33"/>
    <w:rsid w:val="1B7A6AF6"/>
    <w:rsid w:val="1B7C4D70"/>
    <w:rsid w:val="1B878F8F"/>
    <w:rsid w:val="1B8C587F"/>
    <w:rsid w:val="1B8D298E"/>
    <w:rsid w:val="1B934BCC"/>
    <w:rsid w:val="1B9633E2"/>
    <w:rsid w:val="1BA7E429"/>
    <w:rsid w:val="1BAD4FE5"/>
    <w:rsid w:val="1BB7CF99"/>
    <w:rsid w:val="1BC155B3"/>
    <w:rsid w:val="1BD10599"/>
    <w:rsid w:val="1BD72C3B"/>
    <w:rsid w:val="1BE237B0"/>
    <w:rsid w:val="1BFBB9A4"/>
    <w:rsid w:val="1C017248"/>
    <w:rsid w:val="1C02EEAC"/>
    <w:rsid w:val="1C05EC3E"/>
    <w:rsid w:val="1C0BC67C"/>
    <w:rsid w:val="1C0D9637"/>
    <w:rsid w:val="1C1576BB"/>
    <w:rsid w:val="1C18BD6D"/>
    <w:rsid w:val="1C1D2EAC"/>
    <w:rsid w:val="1C21447A"/>
    <w:rsid w:val="1C342173"/>
    <w:rsid w:val="1C455004"/>
    <w:rsid w:val="1C493118"/>
    <w:rsid w:val="1C4D5C42"/>
    <w:rsid w:val="1C567C5C"/>
    <w:rsid w:val="1C574BC8"/>
    <w:rsid w:val="1C882960"/>
    <w:rsid w:val="1C8BC89E"/>
    <w:rsid w:val="1C91ED46"/>
    <w:rsid w:val="1CA3E396"/>
    <w:rsid w:val="1CC6C718"/>
    <w:rsid w:val="1CD0C440"/>
    <w:rsid w:val="1CD30AA3"/>
    <w:rsid w:val="1CEF404A"/>
    <w:rsid w:val="1CF39CF0"/>
    <w:rsid w:val="1CF4F889"/>
    <w:rsid w:val="1D08258E"/>
    <w:rsid w:val="1D297EE5"/>
    <w:rsid w:val="1D2F682A"/>
    <w:rsid w:val="1D36312E"/>
    <w:rsid w:val="1D3FAE65"/>
    <w:rsid w:val="1D445E3D"/>
    <w:rsid w:val="1D567312"/>
    <w:rsid w:val="1D640915"/>
    <w:rsid w:val="1D646416"/>
    <w:rsid w:val="1D7BB1BA"/>
    <w:rsid w:val="1D91D271"/>
    <w:rsid w:val="1D95226D"/>
    <w:rsid w:val="1DAE5F92"/>
    <w:rsid w:val="1DAFB2AE"/>
    <w:rsid w:val="1DCD4519"/>
    <w:rsid w:val="1DDB4F81"/>
    <w:rsid w:val="1DFBA84F"/>
    <w:rsid w:val="1DFBAA57"/>
    <w:rsid w:val="1E15D598"/>
    <w:rsid w:val="1E21AD86"/>
    <w:rsid w:val="1E2BE665"/>
    <w:rsid w:val="1E2EF671"/>
    <w:rsid w:val="1E48C651"/>
    <w:rsid w:val="1E6190D1"/>
    <w:rsid w:val="1E65A4A5"/>
    <w:rsid w:val="1E7AC9C0"/>
    <w:rsid w:val="1E7BDCA6"/>
    <w:rsid w:val="1E7EFD70"/>
    <w:rsid w:val="1E811E61"/>
    <w:rsid w:val="1E85C59A"/>
    <w:rsid w:val="1E90A08A"/>
    <w:rsid w:val="1E9213FC"/>
    <w:rsid w:val="1E9F2087"/>
    <w:rsid w:val="1EAB99CE"/>
    <w:rsid w:val="1EBF8489"/>
    <w:rsid w:val="1EC7307C"/>
    <w:rsid w:val="1EC7F72C"/>
    <w:rsid w:val="1EDC663D"/>
    <w:rsid w:val="1EDD7C37"/>
    <w:rsid w:val="1EE13421"/>
    <w:rsid w:val="1EE44A8E"/>
    <w:rsid w:val="1EE4A487"/>
    <w:rsid w:val="1EE4CFCE"/>
    <w:rsid w:val="1F01A2C9"/>
    <w:rsid w:val="1F19BE6A"/>
    <w:rsid w:val="1F1AFC6E"/>
    <w:rsid w:val="1F24F71F"/>
    <w:rsid w:val="1F3A3BDD"/>
    <w:rsid w:val="1F42A5DB"/>
    <w:rsid w:val="1F4DD385"/>
    <w:rsid w:val="1F574764"/>
    <w:rsid w:val="1F782B53"/>
    <w:rsid w:val="1F8DAEF6"/>
    <w:rsid w:val="1F924770"/>
    <w:rsid w:val="1F92D688"/>
    <w:rsid w:val="1F9F7032"/>
    <w:rsid w:val="1FAF2D9D"/>
    <w:rsid w:val="1FBAF9B8"/>
    <w:rsid w:val="1FBCDD4E"/>
    <w:rsid w:val="1FC79EB2"/>
    <w:rsid w:val="1FD7F53B"/>
    <w:rsid w:val="1FE48B35"/>
    <w:rsid w:val="1FE8E86E"/>
    <w:rsid w:val="1FF0BC72"/>
    <w:rsid w:val="1FF16C9D"/>
    <w:rsid w:val="1FF67EF2"/>
    <w:rsid w:val="1FFBAD8A"/>
    <w:rsid w:val="200459E2"/>
    <w:rsid w:val="2008FC7A"/>
    <w:rsid w:val="2014E8CD"/>
    <w:rsid w:val="2030D4C8"/>
    <w:rsid w:val="20693C6B"/>
    <w:rsid w:val="2070988F"/>
    <w:rsid w:val="207A4BF0"/>
    <w:rsid w:val="20859830"/>
    <w:rsid w:val="20930D51"/>
    <w:rsid w:val="20B259ED"/>
    <w:rsid w:val="20C5F4C1"/>
    <w:rsid w:val="20DC02E6"/>
    <w:rsid w:val="20F08957"/>
    <w:rsid w:val="20F93607"/>
    <w:rsid w:val="20FF5BDE"/>
    <w:rsid w:val="210944AF"/>
    <w:rsid w:val="2117D623"/>
    <w:rsid w:val="211C2ED4"/>
    <w:rsid w:val="211E5811"/>
    <w:rsid w:val="21213541"/>
    <w:rsid w:val="2129EDCF"/>
    <w:rsid w:val="214A7511"/>
    <w:rsid w:val="2158C1C7"/>
    <w:rsid w:val="2188BF75"/>
    <w:rsid w:val="218B704A"/>
    <w:rsid w:val="219D69D7"/>
    <w:rsid w:val="21A9CBAA"/>
    <w:rsid w:val="21C6C2FB"/>
    <w:rsid w:val="21DC10A3"/>
    <w:rsid w:val="21EDA4E7"/>
    <w:rsid w:val="21FC1B86"/>
    <w:rsid w:val="2200AB44"/>
    <w:rsid w:val="22045BD9"/>
    <w:rsid w:val="22059EEF"/>
    <w:rsid w:val="220D4C32"/>
    <w:rsid w:val="22129ECE"/>
    <w:rsid w:val="221383E2"/>
    <w:rsid w:val="2230E843"/>
    <w:rsid w:val="22316C95"/>
    <w:rsid w:val="224530CE"/>
    <w:rsid w:val="224D2297"/>
    <w:rsid w:val="224EA6FD"/>
    <w:rsid w:val="22625275"/>
    <w:rsid w:val="226ADAD8"/>
    <w:rsid w:val="2275D8F0"/>
    <w:rsid w:val="22779532"/>
    <w:rsid w:val="22779689"/>
    <w:rsid w:val="22865E18"/>
    <w:rsid w:val="22AD8251"/>
    <w:rsid w:val="22B65770"/>
    <w:rsid w:val="22BA8136"/>
    <w:rsid w:val="22BFE280"/>
    <w:rsid w:val="22C1423A"/>
    <w:rsid w:val="22CC7AF0"/>
    <w:rsid w:val="22D65CAC"/>
    <w:rsid w:val="22EAA625"/>
    <w:rsid w:val="22EC5E4B"/>
    <w:rsid w:val="22F11B52"/>
    <w:rsid w:val="22F6FD3A"/>
    <w:rsid w:val="22FD588C"/>
    <w:rsid w:val="230860B7"/>
    <w:rsid w:val="231153DE"/>
    <w:rsid w:val="231AC59D"/>
    <w:rsid w:val="232209C2"/>
    <w:rsid w:val="2323E83E"/>
    <w:rsid w:val="232680FA"/>
    <w:rsid w:val="232DC109"/>
    <w:rsid w:val="232DD5F8"/>
    <w:rsid w:val="2338D8E5"/>
    <w:rsid w:val="233A18E8"/>
    <w:rsid w:val="233BF873"/>
    <w:rsid w:val="234BADA4"/>
    <w:rsid w:val="235B98D7"/>
    <w:rsid w:val="235F6FBD"/>
    <w:rsid w:val="23632039"/>
    <w:rsid w:val="236C896A"/>
    <w:rsid w:val="2373BB18"/>
    <w:rsid w:val="237BE5A8"/>
    <w:rsid w:val="238AD0AA"/>
    <w:rsid w:val="238CEAE7"/>
    <w:rsid w:val="2390376A"/>
    <w:rsid w:val="23A33089"/>
    <w:rsid w:val="23A84A5D"/>
    <w:rsid w:val="23BAE812"/>
    <w:rsid w:val="23BBDC15"/>
    <w:rsid w:val="23BC86D9"/>
    <w:rsid w:val="23BD2426"/>
    <w:rsid w:val="23C34630"/>
    <w:rsid w:val="23CA8D89"/>
    <w:rsid w:val="23CD22F4"/>
    <w:rsid w:val="23DADE95"/>
    <w:rsid w:val="23E33DEC"/>
    <w:rsid w:val="2401B301"/>
    <w:rsid w:val="2404F28F"/>
    <w:rsid w:val="2426F780"/>
    <w:rsid w:val="242F3ECC"/>
    <w:rsid w:val="2437DFA8"/>
    <w:rsid w:val="245E612B"/>
    <w:rsid w:val="24698A30"/>
    <w:rsid w:val="246D6100"/>
    <w:rsid w:val="247F84C8"/>
    <w:rsid w:val="2481C9EF"/>
    <w:rsid w:val="24848562"/>
    <w:rsid w:val="24957647"/>
    <w:rsid w:val="249B7C18"/>
    <w:rsid w:val="24A7CB35"/>
    <w:rsid w:val="24B8F18C"/>
    <w:rsid w:val="24B93CC1"/>
    <w:rsid w:val="24BFDF57"/>
    <w:rsid w:val="24D32C31"/>
    <w:rsid w:val="24E3DC2F"/>
    <w:rsid w:val="24E66B89"/>
    <w:rsid w:val="24E97FF1"/>
    <w:rsid w:val="24F0674B"/>
    <w:rsid w:val="24F2E830"/>
    <w:rsid w:val="250310F5"/>
    <w:rsid w:val="251AE174"/>
    <w:rsid w:val="251D1B4E"/>
    <w:rsid w:val="252DDCBB"/>
    <w:rsid w:val="2535050F"/>
    <w:rsid w:val="25683FEC"/>
    <w:rsid w:val="256ED973"/>
    <w:rsid w:val="2574DA5F"/>
    <w:rsid w:val="2575FC31"/>
    <w:rsid w:val="257D7A59"/>
    <w:rsid w:val="2589CA08"/>
    <w:rsid w:val="25A697B9"/>
    <w:rsid w:val="25B77B47"/>
    <w:rsid w:val="25B9659D"/>
    <w:rsid w:val="25B9A0C2"/>
    <w:rsid w:val="25CB0042"/>
    <w:rsid w:val="25CDB806"/>
    <w:rsid w:val="25CFB382"/>
    <w:rsid w:val="25E4F0EE"/>
    <w:rsid w:val="25EFC128"/>
    <w:rsid w:val="25FD405E"/>
    <w:rsid w:val="260B57D0"/>
    <w:rsid w:val="260DB9DE"/>
    <w:rsid w:val="2626BB9F"/>
    <w:rsid w:val="26389976"/>
    <w:rsid w:val="2643A4D9"/>
    <w:rsid w:val="2644D58E"/>
    <w:rsid w:val="265416C1"/>
    <w:rsid w:val="2658CB62"/>
    <w:rsid w:val="265A2B08"/>
    <w:rsid w:val="2674EF22"/>
    <w:rsid w:val="26880039"/>
    <w:rsid w:val="269064DE"/>
    <w:rsid w:val="2698DCFD"/>
    <w:rsid w:val="269DB694"/>
    <w:rsid w:val="26BC4CAC"/>
    <w:rsid w:val="26C2751C"/>
    <w:rsid w:val="26D423BB"/>
    <w:rsid w:val="27005237"/>
    <w:rsid w:val="270C17D3"/>
    <w:rsid w:val="272CA331"/>
    <w:rsid w:val="27380156"/>
    <w:rsid w:val="27423CBC"/>
    <w:rsid w:val="274A6E7D"/>
    <w:rsid w:val="275BAAED"/>
    <w:rsid w:val="2768EB2F"/>
    <w:rsid w:val="27704812"/>
    <w:rsid w:val="2771233D"/>
    <w:rsid w:val="27771B0F"/>
    <w:rsid w:val="278AD645"/>
    <w:rsid w:val="27950777"/>
    <w:rsid w:val="2796398E"/>
    <w:rsid w:val="27B7ADF3"/>
    <w:rsid w:val="27C1F1AD"/>
    <w:rsid w:val="27C2A2E2"/>
    <w:rsid w:val="27E327A0"/>
    <w:rsid w:val="27E61DEF"/>
    <w:rsid w:val="27E68040"/>
    <w:rsid w:val="27E8EC90"/>
    <w:rsid w:val="280FD9B7"/>
    <w:rsid w:val="281581E3"/>
    <w:rsid w:val="28190E98"/>
    <w:rsid w:val="282BA713"/>
    <w:rsid w:val="282D6FC0"/>
    <w:rsid w:val="2850CF70"/>
    <w:rsid w:val="285A8C46"/>
    <w:rsid w:val="2864D2CD"/>
    <w:rsid w:val="286816C3"/>
    <w:rsid w:val="2874E63E"/>
    <w:rsid w:val="28754971"/>
    <w:rsid w:val="287DC9DA"/>
    <w:rsid w:val="287EC221"/>
    <w:rsid w:val="28811AA6"/>
    <w:rsid w:val="2881A704"/>
    <w:rsid w:val="28881511"/>
    <w:rsid w:val="2889C3C5"/>
    <w:rsid w:val="2897735A"/>
    <w:rsid w:val="28A18607"/>
    <w:rsid w:val="28A36865"/>
    <w:rsid w:val="28C6DD7F"/>
    <w:rsid w:val="28C8F9A9"/>
    <w:rsid w:val="28CDFD70"/>
    <w:rsid w:val="28D413A8"/>
    <w:rsid w:val="28D63324"/>
    <w:rsid w:val="28E7CE00"/>
    <w:rsid w:val="28F7343F"/>
    <w:rsid w:val="28FFD133"/>
    <w:rsid w:val="290D2DF6"/>
    <w:rsid w:val="291F1F21"/>
    <w:rsid w:val="2922DD65"/>
    <w:rsid w:val="293183A2"/>
    <w:rsid w:val="2940431A"/>
    <w:rsid w:val="2940944D"/>
    <w:rsid w:val="2954CB21"/>
    <w:rsid w:val="295D0B02"/>
    <w:rsid w:val="2970AEC1"/>
    <w:rsid w:val="29935B17"/>
    <w:rsid w:val="29A370CD"/>
    <w:rsid w:val="29AE36EA"/>
    <w:rsid w:val="29B79569"/>
    <w:rsid w:val="29C78DF8"/>
    <w:rsid w:val="29D2EC60"/>
    <w:rsid w:val="29DBF964"/>
    <w:rsid w:val="29EDD786"/>
    <w:rsid w:val="29FEED45"/>
    <w:rsid w:val="29FFD330"/>
    <w:rsid w:val="2A01491F"/>
    <w:rsid w:val="2A07059E"/>
    <w:rsid w:val="2A0A020E"/>
    <w:rsid w:val="2A0AF2AE"/>
    <w:rsid w:val="2A1FD555"/>
    <w:rsid w:val="2A239376"/>
    <w:rsid w:val="2A315328"/>
    <w:rsid w:val="2A33B2B1"/>
    <w:rsid w:val="2A40F626"/>
    <w:rsid w:val="2A4770D5"/>
    <w:rsid w:val="2A523CD1"/>
    <w:rsid w:val="2A56246E"/>
    <w:rsid w:val="2A562DD3"/>
    <w:rsid w:val="2A61D86D"/>
    <w:rsid w:val="2A72FA32"/>
    <w:rsid w:val="2A783CC7"/>
    <w:rsid w:val="2A8131CB"/>
    <w:rsid w:val="2A9F09A8"/>
    <w:rsid w:val="2AA0297C"/>
    <w:rsid w:val="2AAB3EBC"/>
    <w:rsid w:val="2AACBB27"/>
    <w:rsid w:val="2AB120B0"/>
    <w:rsid w:val="2AB802BF"/>
    <w:rsid w:val="2AC0069B"/>
    <w:rsid w:val="2AC8F7D0"/>
    <w:rsid w:val="2AD6556D"/>
    <w:rsid w:val="2ADCB283"/>
    <w:rsid w:val="2AE80DCA"/>
    <w:rsid w:val="2AF467E7"/>
    <w:rsid w:val="2AF92D5D"/>
    <w:rsid w:val="2AFC6683"/>
    <w:rsid w:val="2B070ECD"/>
    <w:rsid w:val="2B11E08F"/>
    <w:rsid w:val="2B199CC2"/>
    <w:rsid w:val="2B1E165E"/>
    <w:rsid w:val="2B1F5B7C"/>
    <w:rsid w:val="2B2600C0"/>
    <w:rsid w:val="2B2D0E49"/>
    <w:rsid w:val="2B37B167"/>
    <w:rsid w:val="2B44948F"/>
    <w:rsid w:val="2B4E24BC"/>
    <w:rsid w:val="2B62946F"/>
    <w:rsid w:val="2B6671A4"/>
    <w:rsid w:val="2B764022"/>
    <w:rsid w:val="2B77FEA2"/>
    <w:rsid w:val="2B7CBB8F"/>
    <w:rsid w:val="2B87A36D"/>
    <w:rsid w:val="2B87F75D"/>
    <w:rsid w:val="2B8AD1BA"/>
    <w:rsid w:val="2B8E4549"/>
    <w:rsid w:val="2BA34C04"/>
    <w:rsid w:val="2BA7F35F"/>
    <w:rsid w:val="2BAB2C59"/>
    <w:rsid w:val="2BB3524D"/>
    <w:rsid w:val="2BB56EE6"/>
    <w:rsid w:val="2C0B7B02"/>
    <w:rsid w:val="2C0FE131"/>
    <w:rsid w:val="2C2CA1BB"/>
    <w:rsid w:val="2C31425F"/>
    <w:rsid w:val="2C413A9B"/>
    <w:rsid w:val="2C58E0C4"/>
    <w:rsid w:val="2C5AA2F9"/>
    <w:rsid w:val="2C64F404"/>
    <w:rsid w:val="2C674EA9"/>
    <w:rsid w:val="2C6A6728"/>
    <w:rsid w:val="2C863B3E"/>
    <w:rsid w:val="2C9CD206"/>
    <w:rsid w:val="2CA64F8C"/>
    <w:rsid w:val="2CBD4FCF"/>
    <w:rsid w:val="2CC6AA05"/>
    <w:rsid w:val="2CD58004"/>
    <w:rsid w:val="2CDF91DB"/>
    <w:rsid w:val="2D11290E"/>
    <w:rsid w:val="2D19AE4F"/>
    <w:rsid w:val="2D2717A7"/>
    <w:rsid w:val="2D2A64D9"/>
    <w:rsid w:val="2D41D6E2"/>
    <w:rsid w:val="2D458C85"/>
    <w:rsid w:val="2D6301D4"/>
    <w:rsid w:val="2D64EC13"/>
    <w:rsid w:val="2D7BE3BF"/>
    <w:rsid w:val="2D7D963F"/>
    <w:rsid w:val="2D8E5292"/>
    <w:rsid w:val="2D9589DB"/>
    <w:rsid w:val="2D99A949"/>
    <w:rsid w:val="2DB821EF"/>
    <w:rsid w:val="2DCDCAB5"/>
    <w:rsid w:val="2DD30D5F"/>
    <w:rsid w:val="2DE94F60"/>
    <w:rsid w:val="2DEC1DB5"/>
    <w:rsid w:val="2DFECE74"/>
    <w:rsid w:val="2E0C4602"/>
    <w:rsid w:val="2E10CBF1"/>
    <w:rsid w:val="2E13CE95"/>
    <w:rsid w:val="2E161EC9"/>
    <w:rsid w:val="2E164F51"/>
    <w:rsid w:val="2E1A562A"/>
    <w:rsid w:val="2E2DBEF6"/>
    <w:rsid w:val="2E4169E6"/>
    <w:rsid w:val="2E49576E"/>
    <w:rsid w:val="2E567DFB"/>
    <w:rsid w:val="2E612279"/>
    <w:rsid w:val="2E67E166"/>
    <w:rsid w:val="2E79C5C5"/>
    <w:rsid w:val="2E79FE9D"/>
    <w:rsid w:val="2E860128"/>
    <w:rsid w:val="2E8912E2"/>
    <w:rsid w:val="2E94764E"/>
    <w:rsid w:val="2E994877"/>
    <w:rsid w:val="2E9CAD97"/>
    <w:rsid w:val="2E9CEA77"/>
    <w:rsid w:val="2EAF5F04"/>
    <w:rsid w:val="2EB5C5FF"/>
    <w:rsid w:val="2EB6D92A"/>
    <w:rsid w:val="2EC5D2C7"/>
    <w:rsid w:val="2ED0CD60"/>
    <w:rsid w:val="2EE2A940"/>
    <w:rsid w:val="2EE5F20B"/>
    <w:rsid w:val="2EF35684"/>
    <w:rsid w:val="2EFA67DD"/>
    <w:rsid w:val="2EFAE0A5"/>
    <w:rsid w:val="2F07C0C0"/>
    <w:rsid w:val="2F1446E3"/>
    <w:rsid w:val="2F1DC8D9"/>
    <w:rsid w:val="2F24CFFA"/>
    <w:rsid w:val="2F2B54F5"/>
    <w:rsid w:val="2F2F2203"/>
    <w:rsid w:val="2F4D5EAA"/>
    <w:rsid w:val="2F52BBC3"/>
    <w:rsid w:val="2F54A450"/>
    <w:rsid w:val="2F57DF17"/>
    <w:rsid w:val="2F623E9C"/>
    <w:rsid w:val="2F641373"/>
    <w:rsid w:val="2F690100"/>
    <w:rsid w:val="2F7E3776"/>
    <w:rsid w:val="2F857B59"/>
    <w:rsid w:val="2F9604EC"/>
    <w:rsid w:val="2F9CEF87"/>
    <w:rsid w:val="2FA784C8"/>
    <w:rsid w:val="2FBF9C15"/>
    <w:rsid w:val="2FC018EA"/>
    <w:rsid w:val="2FC17D8D"/>
    <w:rsid w:val="2FD44D53"/>
    <w:rsid w:val="2FD78174"/>
    <w:rsid w:val="2FD79C49"/>
    <w:rsid w:val="2FDB266A"/>
    <w:rsid w:val="2FDD7556"/>
    <w:rsid w:val="2FEEF004"/>
    <w:rsid w:val="2FFE954C"/>
    <w:rsid w:val="30217E1F"/>
    <w:rsid w:val="3027F5BD"/>
    <w:rsid w:val="302E1783"/>
    <w:rsid w:val="302E552F"/>
    <w:rsid w:val="3034420B"/>
    <w:rsid w:val="303D1BA4"/>
    <w:rsid w:val="30481610"/>
    <w:rsid w:val="305C2D21"/>
    <w:rsid w:val="30652571"/>
    <w:rsid w:val="306DD196"/>
    <w:rsid w:val="307523AB"/>
    <w:rsid w:val="307A4D46"/>
    <w:rsid w:val="307D1EDE"/>
    <w:rsid w:val="308406CD"/>
    <w:rsid w:val="3084A9CA"/>
    <w:rsid w:val="308725BC"/>
    <w:rsid w:val="3096A8E5"/>
    <w:rsid w:val="30A0B3A4"/>
    <w:rsid w:val="30A95064"/>
    <w:rsid w:val="30AB6823"/>
    <w:rsid w:val="30BA2C81"/>
    <w:rsid w:val="30BAA440"/>
    <w:rsid w:val="30C0945B"/>
    <w:rsid w:val="30C82045"/>
    <w:rsid w:val="30C99ADC"/>
    <w:rsid w:val="30E55677"/>
    <w:rsid w:val="30E97805"/>
    <w:rsid w:val="30ED9D06"/>
    <w:rsid w:val="30EFF0FE"/>
    <w:rsid w:val="30FC9E99"/>
    <w:rsid w:val="31012906"/>
    <w:rsid w:val="31059DF3"/>
    <w:rsid w:val="311AB6E5"/>
    <w:rsid w:val="312434A6"/>
    <w:rsid w:val="312A46BC"/>
    <w:rsid w:val="312E83E1"/>
    <w:rsid w:val="31301C5B"/>
    <w:rsid w:val="313473EF"/>
    <w:rsid w:val="3142BD25"/>
    <w:rsid w:val="3147FBC9"/>
    <w:rsid w:val="315951CE"/>
    <w:rsid w:val="315EF1E7"/>
    <w:rsid w:val="316D464F"/>
    <w:rsid w:val="317B26E1"/>
    <w:rsid w:val="3182AB9E"/>
    <w:rsid w:val="31939391"/>
    <w:rsid w:val="319471BE"/>
    <w:rsid w:val="31979FAD"/>
    <w:rsid w:val="319DF6A1"/>
    <w:rsid w:val="31ABE53E"/>
    <w:rsid w:val="31B2AF8B"/>
    <w:rsid w:val="31BCFC8D"/>
    <w:rsid w:val="31BDD3E1"/>
    <w:rsid w:val="31C07C9B"/>
    <w:rsid w:val="31C3AD98"/>
    <w:rsid w:val="31C78561"/>
    <w:rsid w:val="31CFE5AD"/>
    <w:rsid w:val="31E9A495"/>
    <w:rsid w:val="3207EA1B"/>
    <w:rsid w:val="321E1CCB"/>
    <w:rsid w:val="321F13C6"/>
    <w:rsid w:val="3221C151"/>
    <w:rsid w:val="32224B34"/>
    <w:rsid w:val="3224F062"/>
    <w:rsid w:val="32308904"/>
    <w:rsid w:val="323BC871"/>
    <w:rsid w:val="324034D7"/>
    <w:rsid w:val="324370E2"/>
    <w:rsid w:val="32569EE6"/>
    <w:rsid w:val="3258EA7F"/>
    <w:rsid w:val="327505E5"/>
    <w:rsid w:val="327D07A8"/>
    <w:rsid w:val="32C86BFF"/>
    <w:rsid w:val="32E1E8C3"/>
    <w:rsid w:val="32E3ADEC"/>
    <w:rsid w:val="32EA4FDC"/>
    <w:rsid w:val="32ED861B"/>
    <w:rsid w:val="32F40348"/>
    <w:rsid w:val="32FA53F9"/>
    <w:rsid w:val="32FB8219"/>
    <w:rsid w:val="32FF51AC"/>
    <w:rsid w:val="3301633F"/>
    <w:rsid w:val="33021D52"/>
    <w:rsid w:val="330B0E92"/>
    <w:rsid w:val="330D602C"/>
    <w:rsid w:val="33139DE4"/>
    <w:rsid w:val="3317AD9B"/>
    <w:rsid w:val="3317B47F"/>
    <w:rsid w:val="331FB722"/>
    <w:rsid w:val="3332835E"/>
    <w:rsid w:val="3344712B"/>
    <w:rsid w:val="334E757D"/>
    <w:rsid w:val="335464E5"/>
    <w:rsid w:val="33575069"/>
    <w:rsid w:val="33580D09"/>
    <w:rsid w:val="337F17D3"/>
    <w:rsid w:val="33908803"/>
    <w:rsid w:val="33A05628"/>
    <w:rsid w:val="33A6024F"/>
    <w:rsid w:val="33B5179C"/>
    <w:rsid w:val="33C62B96"/>
    <w:rsid w:val="33CA0A08"/>
    <w:rsid w:val="33CDD3AA"/>
    <w:rsid w:val="33CE7481"/>
    <w:rsid w:val="33F46A22"/>
    <w:rsid w:val="33FAAE35"/>
    <w:rsid w:val="340BFDD2"/>
    <w:rsid w:val="3417FDE6"/>
    <w:rsid w:val="3446E018"/>
    <w:rsid w:val="3447EACB"/>
    <w:rsid w:val="344D763E"/>
    <w:rsid w:val="345D302D"/>
    <w:rsid w:val="34603C70"/>
    <w:rsid w:val="346B9E34"/>
    <w:rsid w:val="3491EEDB"/>
    <w:rsid w:val="349DD3D8"/>
    <w:rsid w:val="34A4A3DD"/>
    <w:rsid w:val="34A81A26"/>
    <w:rsid w:val="34B2A458"/>
    <w:rsid w:val="34C18A8C"/>
    <w:rsid w:val="34C359C9"/>
    <w:rsid w:val="3501363F"/>
    <w:rsid w:val="350552F0"/>
    <w:rsid w:val="352135BC"/>
    <w:rsid w:val="353A279F"/>
    <w:rsid w:val="3542E232"/>
    <w:rsid w:val="35609ADC"/>
    <w:rsid w:val="357FA827"/>
    <w:rsid w:val="3588715D"/>
    <w:rsid w:val="358AE4BD"/>
    <w:rsid w:val="35ACB2CC"/>
    <w:rsid w:val="35B46797"/>
    <w:rsid w:val="35D79256"/>
    <w:rsid w:val="35F37326"/>
    <w:rsid w:val="3601496E"/>
    <w:rsid w:val="360E1C17"/>
    <w:rsid w:val="361CA753"/>
    <w:rsid w:val="361DD197"/>
    <w:rsid w:val="361F9A7A"/>
    <w:rsid w:val="362A28C9"/>
    <w:rsid w:val="362EB798"/>
    <w:rsid w:val="362EFDCC"/>
    <w:rsid w:val="36358B0B"/>
    <w:rsid w:val="3642C2B4"/>
    <w:rsid w:val="364E7DBF"/>
    <w:rsid w:val="364EEFC7"/>
    <w:rsid w:val="36575EF2"/>
    <w:rsid w:val="366B8943"/>
    <w:rsid w:val="3679C76D"/>
    <w:rsid w:val="368F3121"/>
    <w:rsid w:val="3691BC8D"/>
    <w:rsid w:val="3696EDB8"/>
    <w:rsid w:val="36AD435E"/>
    <w:rsid w:val="36ADAEB6"/>
    <w:rsid w:val="36B1D218"/>
    <w:rsid w:val="36B1FC81"/>
    <w:rsid w:val="36B7015F"/>
    <w:rsid w:val="36BD0FDE"/>
    <w:rsid w:val="36C6BFB6"/>
    <w:rsid w:val="36CE03C0"/>
    <w:rsid w:val="36D75B5D"/>
    <w:rsid w:val="36E82A14"/>
    <w:rsid w:val="36EC8C5F"/>
    <w:rsid w:val="370DA8CE"/>
    <w:rsid w:val="371B5516"/>
    <w:rsid w:val="371EC395"/>
    <w:rsid w:val="37214A43"/>
    <w:rsid w:val="372607F0"/>
    <w:rsid w:val="372C88B0"/>
    <w:rsid w:val="373A600E"/>
    <w:rsid w:val="3757FEDF"/>
    <w:rsid w:val="375D048E"/>
    <w:rsid w:val="376DFEB4"/>
    <w:rsid w:val="378E6E0A"/>
    <w:rsid w:val="3793749B"/>
    <w:rsid w:val="37977213"/>
    <w:rsid w:val="37A93920"/>
    <w:rsid w:val="37B8FFF9"/>
    <w:rsid w:val="37C0A454"/>
    <w:rsid w:val="37C88318"/>
    <w:rsid w:val="37C9B446"/>
    <w:rsid w:val="37D1DD60"/>
    <w:rsid w:val="37DB834C"/>
    <w:rsid w:val="37DBCBE5"/>
    <w:rsid w:val="37DF153F"/>
    <w:rsid w:val="37EDFE0A"/>
    <w:rsid w:val="38008B25"/>
    <w:rsid w:val="380B2CB5"/>
    <w:rsid w:val="380D337D"/>
    <w:rsid w:val="38187E3F"/>
    <w:rsid w:val="381AE545"/>
    <w:rsid w:val="38236E6F"/>
    <w:rsid w:val="38366BD0"/>
    <w:rsid w:val="384516C1"/>
    <w:rsid w:val="386FD051"/>
    <w:rsid w:val="3877A577"/>
    <w:rsid w:val="388427EF"/>
    <w:rsid w:val="388C7193"/>
    <w:rsid w:val="38A7E3AA"/>
    <w:rsid w:val="38B969DB"/>
    <w:rsid w:val="38C4D52C"/>
    <w:rsid w:val="38D08928"/>
    <w:rsid w:val="38D9D161"/>
    <w:rsid w:val="38ED52E3"/>
    <w:rsid w:val="38F0F18C"/>
    <w:rsid w:val="38F56EE8"/>
    <w:rsid w:val="38F951E2"/>
    <w:rsid w:val="3905EC86"/>
    <w:rsid w:val="390D4FC1"/>
    <w:rsid w:val="3929DBFB"/>
    <w:rsid w:val="392D68D2"/>
    <w:rsid w:val="393B3042"/>
    <w:rsid w:val="393B934D"/>
    <w:rsid w:val="3956FF8D"/>
    <w:rsid w:val="3968CE4A"/>
    <w:rsid w:val="396E3984"/>
    <w:rsid w:val="3972BC71"/>
    <w:rsid w:val="398035EE"/>
    <w:rsid w:val="3980D77C"/>
    <w:rsid w:val="398B39F7"/>
    <w:rsid w:val="399BE8A9"/>
    <w:rsid w:val="399CC205"/>
    <w:rsid w:val="39AE140D"/>
    <w:rsid w:val="39AEE935"/>
    <w:rsid w:val="39D4B4B4"/>
    <w:rsid w:val="39E1F70B"/>
    <w:rsid w:val="39E5107A"/>
    <w:rsid w:val="39F828FF"/>
    <w:rsid w:val="39FB81B1"/>
    <w:rsid w:val="3A0BBA01"/>
    <w:rsid w:val="3A0CC547"/>
    <w:rsid w:val="3A19A06A"/>
    <w:rsid w:val="3A320FA1"/>
    <w:rsid w:val="3A34510F"/>
    <w:rsid w:val="3A35050D"/>
    <w:rsid w:val="3A3987D8"/>
    <w:rsid w:val="3A4D7BA8"/>
    <w:rsid w:val="3A6402E0"/>
    <w:rsid w:val="3A6A123E"/>
    <w:rsid w:val="3A772241"/>
    <w:rsid w:val="3A799EC9"/>
    <w:rsid w:val="3A81051E"/>
    <w:rsid w:val="3ADDAA75"/>
    <w:rsid w:val="3ADEECC3"/>
    <w:rsid w:val="3B0623A3"/>
    <w:rsid w:val="3B2742B4"/>
    <w:rsid w:val="3B291A83"/>
    <w:rsid w:val="3B2C783F"/>
    <w:rsid w:val="3B2F312D"/>
    <w:rsid w:val="3B38E0DD"/>
    <w:rsid w:val="3B4AD3CD"/>
    <w:rsid w:val="3B520048"/>
    <w:rsid w:val="3B5304A9"/>
    <w:rsid w:val="3B549D52"/>
    <w:rsid w:val="3B55AF67"/>
    <w:rsid w:val="3B625E51"/>
    <w:rsid w:val="3B6B3207"/>
    <w:rsid w:val="3B6F0C47"/>
    <w:rsid w:val="3B7106E0"/>
    <w:rsid w:val="3B738F08"/>
    <w:rsid w:val="3B794D96"/>
    <w:rsid w:val="3B7DA4D7"/>
    <w:rsid w:val="3B896BEC"/>
    <w:rsid w:val="3B8E2C6C"/>
    <w:rsid w:val="3B96AB3D"/>
    <w:rsid w:val="3BA523F5"/>
    <w:rsid w:val="3BA6E9E8"/>
    <w:rsid w:val="3BAA0F1F"/>
    <w:rsid w:val="3BBA186C"/>
    <w:rsid w:val="3BBAAEAF"/>
    <w:rsid w:val="3BBF9933"/>
    <w:rsid w:val="3BC2BB40"/>
    <w:rsid w:val="3BC5730C"/>
    <w:rsid w:val="3BE99A44"/>
    <w:rsid w:val="3C0B01A6"/>
    <w:rsid w:val="3C168B56"/>
    <w:rsid w:val="3C253A0E"/>
    <w:rsid w:val="3C2A7CE8"/>
    <w:rsid w:val="3C36EC23"/>
    <w:rsid w:val="3C52828A"/>
    <w:rsid w:val="3C5D8B6F"/>
    <w:rsid w:val="3C6FEE75"/>
    <w:rsid w:val="3C779828"/>
    <w:rsid w:val="3CAFDB84"/>
    <w:rsid w:val="3CC534EF"/>
    <w:rsid w:val="3CC6BFB2"/>
    <w:rsid w:val="3CD5047B"/>
    <w:rsid w:val="3CD78428"/>
    <w:rsid w:val="3CDD36BF"/>
    <w:rsid w:val="3CE072E0"/>
    <w:rsid w:val="3CEA9325"/>
    <w:rsid w:val="3CEEC867"/>
    <w:rsid w:val="3CF2EB32"/>
    <w:rsid w:val="3D0060A5"/>
    <w:rsid w:val="3D038388"/>
    <w:rsid w:val="3D0AAA4B"/>
    <w:rsid w:val="3D110EE4"/>
    <w:rsid w:val="3D21C13E"/>
    <w:rsid w:val="3D2633D6"/>
    <w:rsid w:val="3D2BB584"/>
    <w:rsid w:val="3D2BCC2B"/>
    <w:rsid w:val="3D4CA5A8"/>
    <w:rsid w:val="3D4D2E23"/>
    <w:rsid w:val="3D637749"/>
    <w:rsid w:val="3D667029"/>
    <w:rsid w:val="3D6D509A"/>
    <w:rsid w:val="3D71E9EA"/>
    <w:rsid w:val="3D7A3F1A"/>
    <w:rsid w:val="3D8795D3"/>
    <w:rsid w:val="3D9BC16D"/>
    <w:rsid w:val="3DAC6071"/>
    <w:rsid w:val="3DB0B061"/>
    <w:rsid w:val="3DB8AF9B"/>
    <w:rsid w:val="3DBCBE52"/>
    <w:rsid w:val="3DBDF096"/>
    <w:rsid w:val="3DCD693B"/>
    <w:rsid w:val="3DD61D41"/>
    <w:rsid w:val="3DD6EFEE"/>
    <w:rsid w:val="3DD8950D"/>
    <w:rsid w:val="3DE15681"/>
    <w:rsid w:val="3DEDAE82"/>
    <w:rsid w:val="3DEE03C0"/>
    <w:rsid w:val="3DEFB953"/>
    <w:rsid w:val="3DF796DF"/>
    <w:rsid w:val="3DFD3018"/>
    <w:rsid w:val="3E0086FD"/>
    <w:rsid w:val="3E073166"/>
    <w:rsid w:val="3E0A7C35"/>
    <w:rsid w:val="3E0DA8F5"/>
    <w:rsid w:val="3E1C7D57"/>
    <w:rsid w:val="3E29A243"/>
    <w:rsid w:val="3E390066"/>
    <w:rsid w:val="3E427E93"/>
    <w:rsid w:val="3E44E4DE"/>
    <w:rsid w:val="3E4B2D11"/>
    <w:rsid w:val="3E4E898B"/>
    <w:rsid w:val="3E6225D4"/>
    <w:rsid w:val="3E68CFD1"/>
    <w:rsid w:val="3E6B5A95"/>
    <w:rsid w:val="3E7D1AD9"/>
    <w:rsid w:val="3E816E8E"/>
    <w:rsid w:val="3E84C1C8"/>
    <w:rsid w:val="3E8E38CF"/>
    <w:rsid w:val="3E957F3B"/>
    <w:rsid w:val="3E9F74D9"/>
    <w:rsid w:val="3EA583D8"/>
    <w:rsid w:val="3EA7DDFB"/>
    <w:rsid w:val="3EB5CB9F"/>
    <w:rsid w:val="3F077A94"/>
    <w:rsid w:val="3F19B333"/>
    <w:rsid w:val="3F22682C"/>
    <w:rsid w:val="3F2A83EE"/>
    <w:rsid w:val="3F33B180"/>
    <w:rsid w:val="3F3FFB03"/>
    <w:rsid w:val="3F430E2F"/>
    <w:rsid w:val="3F49AF18"/>
    <w:rsid w:val="3F4DEF1F"/>
    <w:rsid w:val="3F540312"/>
    <w:rsid w:val="3F750DCC"/>
    <w:rsid w:val="3F7EF0D9"/>
    <w:rsid w:val="3F81812F"/>
    <w:rsid w:val="3F8ADD57"/>
    <w:rsid w:val="3F9349BF"/>
    <w:rsid w:val="3F98AEBE"/>
    <w:rsid w:val="3FB1ACC4"/>
    <w:rsid w:val="3FB23E9B"/>
    <w:rsid w:val="3FB3EB92"/>
    <w:rsid w:val="3FB564F1"/>
    <w:rsid w:val="3FB85656"/>
    <w:rsid w:val="3FBA58E2"/>
    <w:rsid w:val="3FDBC79D"/>
    <w:rsid w:val="3FE6BA10"/>
    <w:rsid w:val="3FECF0F9"/>
    <w:rsid w:val="3FFF7167"/>
    <w:rsid w:val="40246532"/>
    <w:rsid w:val="402A6C10"/>
    <w:rsid w:val="4039811A"/>
    <w:rsid w:val="40405635"/>
    <w:rsid w:val="4046ACFF"/>
    <w:rsid w:val="40569D04"/>
    <w:rsid w:val="4060CEBC"/>
    <w:rsid w:val="4067C2FB"/>
    <w:rsid w:val="407C73E1"/>
    <w:rsid w:val="407CB5CD"/>
    <w:rsid w:val="40932FDA"/>
    <w:rsid w:val="4096746F"/>
    <w:rsid w:val="40A2BC2F"/>
    <w:rsid w:val="40A51AAC"/>
    <w:rsid w:val="40B2D666"/>
    <w:rsid w:val="40BA73A4"/>
    <w:rsid w:val="40BC8078"/>
    <w:rsid w:val="40C7E768"/>
    <w:rsid w:val="40CE4068"/>
    <w:rsid w:val="40D6B99B"/>
    <w:rsid w:val="40EA96BF"/>
    <w:rsid w:val="40EB93A6"/>
    <w:rsid w:val="41039A66"/>
    <w:rsid w:val="411338E3"/>
    <w:rsid w:val="4113A018"/>
    <w:rsid w:val="4128E381"/>
    <w:rsid w:val="412A2876"/>
    <w:rsid w:val="413C758E"/>
    <w:rsid w:val="4146EC92"/>
    <w:rsid w:val="414F0942"/>
    <w:rsid w:val="415D6E7F"/>
    <w:rsid w:val="4166099C"/>
    <w:rsid w:val="419DAD51"/>
    <w:rsid w:val="41AA0232"/>
    <w:rsid w:val="41AECDB3"/>
    <w:rsid w:val="41B6CF53"/>
    <w:rsid w:val="41D6E9E5"/>
    <w:rsid w:val="41D90F58"/>
    <w:rsid w:val="41DB2C79"/>
    <w:rsid w:val="41E037A8"/>
    <w:rsid w:val="41F09DFA"/>
    <w:rsid w:val="41F54D8B"/>
    <w:rsid w:val="420E3ECC"/>
    <w:rsid w:val="421ABA13"/>
    <w:rsid w:val="42247157"/>
    <w:rsid w:val="42253946"/>
    <w:rsid w:val="422C01AD"/>
    <w:rsid w:val="42344E29"/>
    <w:rsid w:val="42374C55"/>
    <w:rsid w:val="42423351"/>
    <w:rsid w:val="4266F7C1"/>
    <w:rsid w:val="426D18E0"/>
    <w:rsid w:val="4272E2E2"/>
    <w:rsid w:val="429F1ADE"/>
    <w:rsid w:val="42A7CDCB"/>
    <w:rsid w:val="42B135F6"/>
    <w:rsid w:val="42CA1074"/>
    <w:rsid w:val="42E1466E"/>
    <w:rsid w:val="42E70348"/>
    <w:rsid w:val="42EF1C45"/>
    <w:rsid w:val="42F04BE2"/>
    <w:rsid w:val="42F8E319"/>
    <w:rsid w:val="43240FCD"/>
    <w:rsid w:val="4324CD8A"/>
    <w:rsid w:val="433F0D28"/>
    <w:rsid w:val="43482555"/>
    <w:rsid w:val="4348C355"/>
    <w:rsid w:val="4352DA9C"/>
    <w:rsid w:val="43626090"/>
    <w:rsid w:val="436AD617"/>
    <w:rsid w:val="436D3B6D"/>
    <w:rsid w:val="43746AC6"/>
    <w:rsid w:val="43756523"/>
    <w:rsid w:val="4384FA71"/>
    <w:rsid w:val="4386426D"/>
    <w:rsid w:val="4392F6AD"/>
    <w:rsid w:val="43A1D449"/>
    <w:rsid w:val="43BC3E9F"/>
    <w:rsid w:val="43D48CC6"/>
    <w:rsid w:val="43DD4DBA"/>
    <w:rsid w:val="43FE9475"/>
    <w:rsid w:val="44099ADA"/>
    <w:rsid w:val="441BEB83"/>
    <w:rsid w:val="441D19CA"/>
    <w:rsid w:val="44307E0D"/>
    <w:rsid w:val="4437D34A"/>
    <w:rsid w:val="4446BDCC"/>
    <w:rsid w:val="44471D8D"/>
    <w:rsid w:val="444C91DC"/>
    <w:rsid w:val="44679C0B"/>
    <w:rsid w:val="447516C5"/>
    <w:rsid w:val="4484EA25"/>
    <w:rsid w:val="44AC1AC7"/>
    <w:rsid w:val="44CC3F25"/>
    <w:rsid w:val="44CF1BA3"/>
    <w:rsid w:val="44CFFB23"/>
    <w:rsid w:val="44DAA244"/>
    <w:rsid w:val="44F48CA4"/>
    <w:rsid w:val="4501EA9B"/>
    <w:rsid w:val="4507B075"/>
    <w:rsid w:val="45179B33"/>
    <w:rsid w:val="452C132C"/>
    <w:rsid w:val="4539EF6F"/>
    <w:rsid w:val="453A1ECD"/>
    <w:rsid w:val="453AA9B8"/>
    <w:rsid w:val="45427478"/>
    <w:rsid w:val="4543028E"/>
    <w:rsid w:val="4559E753"/>
    <w:rsid w:val="4568B029"/>
    <w:rsid w:val="456E29AB"/>
    <w:rsid w:val="456E53B4"/>
    <w:rsid w:val="45761797"/>
    <w:rsid w:val="45762388"/>
    <w:rsid w:val="4592D497"/>
    <w:rsid w:val="45A4D183"/>
    <w:rsid w:val="45A81137"/>
    <w:rsid w:val="45BE9944"/>
    <w:rsid w:val="45C2529D"/>
    <w:rsid w:val="45C63DD6"/>
    <w:rsid w:val="45E5AE88"/>
    <w:rsid w:val="45F82D6A"/>
    <w:rsid w:val="4604CE82"/>
    <w:rsid w:val="4629CCD3"/>
    <w:rsid w:val="463F94E8"/>
    <w:rsid w:val="4646BC65"/>
    <w:rsid w:val="465C10D2"/>
    <w:rsid w:val="46741BBE"/>
    <w:rsid w:val="467445AC"/>
    <w:rsid w:val="467CF548"/>
    <w:rsid w:val="468297AC"/>
    <w:rsid w:val="4694746F"/>
    <w:rsid w:val="4699DE2E"/>
    <w:rsid w:val="469B4171"/>
    <w:rsid w:val="469F8C9B"/>
    <w:rsid w:val="46A9DD95"/>
    <w:rsid w:val="46ABD20F"/>
    <w:rsid w:val="46AFF4E3"/>
    <w:rsid w:val="46CCB7C9"/>
    <w:rsid w:val="46CF7C5F"/>
    <w:rsid w:val="46E6E8D7"/>
    <w:rsid w:val="46F63E08"/>
    <w:rsid w:val="4721A8F7"/>
    <w:rsid w:val="47344C86"/>
    <w:rsid w:val="4739CCCC"/>
    <w:rsid w:val="476CA15D"/>
    <w:rsid w:val="477A48D5"/>
    <w:rsid w:val="478A8E15"/>
    <w:rsid w:val="478D3662"/>
    <w:rsid w:val="4795D0E9"/>
    <w:rsid w:val="479BB520"/>
    <w:rsid w:val="479BDD6C"/>
    <w:rsid w:val="47A3731C"/>
    <w:rsid w:val="47B605DD"/>
    <w:rsid w:val="47B65854"/>
    <w:rsid w:val="47B94551"/>
    <w:rsid w:val="47BC3DA0"/>
    <w:rsid w:val="47BEE3F2"/>
    <w:rsid w:val="47C2925C"/>
    <w:rsid w:val="47C909D6"/>
    <w:rsid w:val="47D81700"/>
    <w:rsid w:val="47DA3B2D"/>
    <w:rsid w:val="47E57050"/>
    <w:rsid w:val="47E76DA9"/>
    <w:rsid w:val="47F1450C"/>
    <w:rsid w:val="47FE01B8"/>
    <w:rsid w:val="47FED7CA"/>
    <w:rsid w:val="480FDE2A"/>
    <w:rsid w:val="481A433F"/>
    <w:rsid w:val="481A91AA"/>
    <w:rsid w:val="482540D2"/>
    <w:rsid w:val="48396BB3"/>
    <w:rsid w:val="483FBB06"/>
    <w:rsid w:val="484F6CE6"/>
    <w:rsid w:val="48593C65"/>
    <w:rsid w:val="485C09C3"/>
    <w:rsid w:val="485D173B"/>
    <w:rsid w:val="485FF404"/>
    <w:rsid w:val="4860C2BD"/>
    <w:rsid w:val="4872C6DC"/>
    <w:rsid w:val="4879DD6F"/>
    <w:rsid w:val="488013E1"/>
    <w:rsid w:val="488BE07D"/>
    <w:rsid w:val="489142FF"/>
    <w:rsid w:val="4891464F"/>
    <w:rsid w:val="48A8574E"/>
    <w:rsid w:val="48AFAC9B"/>
    <w:rsid w:val="48C1DC02"/>
    <w:rsid w:val="48C72055"/>
    <w:rsid w:val="48E5A95A"/>
    <w:rsid w:val="48E6EFEE"/>
    <w:rsid w:val="48F7B50E"/>
    <w:rsid w:val="48F9BD3C"/>
    <w:rsid w:val="49205CBF"/>
    <w:rsid w:val="4927F972"/>
    <w:rsid w:val="492E5421"/>
    <w:rsid w:val="492E9AC3"/>
    <w:rsid w:val="49304712"/>
    <w:rsid w:val="4952243B"/>
    <w:rsid w:val="4958C2E9"/>
    <w:rsid w:val="496A524D"/>
    <w:rsid w:val="49707B27"/>
    <w:rsid w:val="49759DE0"/>
    <w:rsid w:val="49821D39"/>
    <w:rsid w:val="49900878"/>
    <w:rsid w:val="4993FCCD"/>
    <w:rsid w:val="49ABD810"/>
    <w:rsid w:val="49B38BA4"/>
    <w:rsid w:val="49C9DD10"/>
    <w:rsid w:val="49CDF076"/>
    <w:rsid w:val="49D88D65"/>
    <w:rsid w:val="49DD89F2"/>
    <w:rsid w:val="49F54448"/>
    <w:rsid w:val="49FABEFC"/>
    <w:rsid w:val="49FE14BE"/>
    <w:rsid w:val="4A1B904E"/>
    <w:rsid w:val="4A3E4598"/>
    <w:rsid w:val="4A4E4FBA"/>
    <w:rsid w:val="4A827614"/>
    <w:rsid w:val="4A866C77"/>
    <w:rsid w:val="4A9A2C44"/>
    <w:rsid w:val="4A9A4CA3"/>
    <w:rsid w:val="4AB25219"/>
    <w:rsid w:val="4AC32304"/>
    <w:rsid w:val="4AD78132"/>
    <w:rsid w:val="4ADE26BD"/>
    <w:rsid w:val="4AE017F3"/>
    <w:rsid w:val="4AE6C383"/>
    <w:rsid w:val="4AEAA817"/>
    <w:rsid w:val="4B07F031"/>
    <w:rsid w:val="4B0D6F41"/>
    <w:rsid w:val="4B1840C4"/>
    <w:rsid w:val="4B2033CA"/>
    <w:rsid w:val="4B263C6D"/>
    <w:rsid w:val="4B3C20D1"/>
    <w:rsid w:val="4B4444C6"/>
    <w:rsid w:val="4B44EC06"/>
    <w:rsid w:val="4B458BDA"/>
    <w:rsid w:val="4B54E9A6"/>
    <w:rsid w:val="4B5510BC"/>
    <w:rsid w:val="4B5B768D"/>
    <w:rsid w:val="4B61517D"/>
    <w:rsid w:val="4B816557"/>
    <w:rsid w:val="4B94F30B"/>
    <w:rsid w:val="4BA31E56"/>
    <w:rsid w:val="4BB15FC3"/>
    <w:rsid w:val="4BB5ECD5"/>
    <w:rsid w:val="4BBEE901"/>
    <w:rsid w:val="4BD27692"/>
    <w:rsid w:val="4BD55754"/>
    <w:rsid w:val="4BEFC505"/>
    <w:rsid w:val="4BF26CE1"/>
    <w:rsid w:val="4C04A7A3"/>
    <w:rsid w:val="4C0B137F"/>
    <w:rsid w:val="4C11D8E6"/>
    <w:rsid w:val="4C19FCD1"/>
    <w:rsid w:val="4C202C00"/>
    <w:rsid w:val="4C2EFE19"/>
    <w:rsid w:val="4C326D7C"/>
    <w:rsid w:val="4C3EBA28"/>
    <w:rsid w:val="4C410E0E"/>
    <w:rsid w:val="4C4D0E56"/>
    <w:rsid w:val="4C558A4F"/>
    <w:rsid w:val="4C585CAF"/>
    <w:rsid w:val="4C667336"/>
    <w:rsid w:val="4C6D81A0"/>
    <w:rsid w:val="4C7B71CE"/>
    <w:rsid w:val="4C8B8406"/>
    <w:rsid w:val="4C96FC5C"/>
    <w:rsid w:val="4CADDF56"/>
    <w:rsid w:val="4CADF714"/>
    <w:rsid w:val="4CB24C8B"/>
    <w:rsid w:val="4CB28EAE"/>
    <w:rsid w:val="4CB57CB5"/>
    <w:rsid w:val="4CC44202"/>
    <w:rsid w:val="4CC61A00"/>
    <w:rsid w:val="4CD3F6DA"/>
    <w:rsid w:val="4CDB6F42"/>
    <w:rsid w:val="4CDE765B"/>
    <w:rsid w:val="4CEBA1B2"/>
    <w:rsid w:val="4CED9F19"/>
    <w:rsid w:val="4CF0A702"/>
    <w:rsid w:val="4D00D36C"/>
    <w:rsid w:val="4D0722CC"/>
    <w:rsid w:val="4D12C24B"/>
    <w:rsid w:val="4D27E90D"/>
    <w:rsid w:val="4D2957DC"/>
    <w:rsid w:val="4D3EE70F"/>
    <w:rsid w:val="4D4AD967"/>
    <w:rsid w:val="4D5AEE31"/>
    <w:rsid w:val="4D608217"/>
    <w:rsid w:val="4D656424"/>
    <w:rsid w:val="4D66D3DD"/>
    <w:rsid w:val="4D72A1DD"/>
    <w:rsid w:val="4D7E5519"/>
    <w:rsid w:val="4D82157E"/>
    <w:rsid w:val="4D831DD7"/>
    <w:rsid w:val="4D93C3C0"/>
    <w:rsid w:val="4DB1562A"/>
    <w:rsid w:val="4DB70D39"/>
    <w:rsid w:val="4DB81117"/>
    <w:rsid w:val="4DC157A4"/>
    <w:rsid w:val="4DC19A85"/>
    <w:rsid w:val="4DD4CC91"/>
    <w:rsid w:val="4DD7EBCF"/>
    <w:rsid w:val="4DE5DA23"/>
    <w:rsid w:val="4DEC55E6"/>
    <w:rsid w:val="4DF4A709"/>
    <w:rsid w:val="4DF5690F"/>
    <w:rsid w:val="4DFD9C1F"/>
    <w:rsid w:val="4E0AFCB8"/>
    <w:rsid w:val="4E11CF8F"/>
    <w:rsid w:val="4E19738D"/>
    <w:rsid w:val="4E1D4FE5"/>
    <w:rsid w:val="4E3C5E0C"/>
    <w:rsid w:val="4E449C78"/>
    <w:rsid w:val="4E45A5BF"/>
    <w:rsid w:val="4E7A7315"/>
    <w:rsid w:val="4E818A57"/>
    <w:rsid w:val="4E8B4346"/>
    <w:rsid w:val="4E958F49"/>
    <w:rsid w:val="4EA698E7"/>
    <w:rsid w:val="4EB5C02F"/>
    <w:rsid w:val="4EBD4874"/>
    <w:rsid w:val="4ED03676"/>
    <w:rsid w:val="4ED874A2"/>
    <w:rsid w:val="4EE5A256"/>
    <w:rsid w:val="4EE60C15"/>
    <w:rsid w:val="4EEE2169"/>
    <w:rsid w:val="4EEEDC6B"/>
    <w:rsid w:val="4F0ACD9B"/>
    <w:rsid w:val="4F0C61D0"/>
    <w:rsid w:val="4F176AFF"/>
    <w:rsid w:val="4F338B6F"/>
    <w:rsid w:val="4F42A723"/>
    <w:rsid w:val="4F42D30C"/>
    <w:rsid w:val="4F67DF22"/>
    <w:rsid w:val="4F720F84"/>
    <w:rsid w:val="4F755C1E"/>
    <w:rsid w:val="4F79349F"/>
    <w:rsid w:val="4F7FDC98"/>
    <w:rsid w:val="4F890E81"/>
    <w:rsid w:val="4F8D289B"/>
    <w:rsid w:val="4F92010F"/>
    <w:rsid w:val="4FCD3872"/>
    <w:rsid w:val="4FDA6075"/>
    <w:rsid w:val="4FDBC839"/>
    <w:rsid w:val="4FE2AC52"/>
    <w:rsid w:val="4FED5E77"/>
    <w:rsid w:val="4FF37275"/>
    <w:rsid w:val="4FF9BFEB"/>
    <w:rsid w:val="501265C0"/>
    <w:rsid w:val="5018AB49"/>
    <w:rsid w:val="502D2E86"/>
    <w:rsid w:val="5031329D"/>
    <w:rsid w:val="504A0B34"/>
    <w:rsid w:val="505107EC"/>
    <w:rsid w:val="5052DE06"/>
    <w:rsid w:val="50596563"/>
    <w:rsid w:val="50601F45"/>
    <w:rsid w:val="50673CFE"/>
    <w:rsid w:val="50744128"/>
    <w:rsid w:val="50774036"/>
    <w:rsid w:val="507B84D2"/>
    <w:rsid w:val="507DD551"/>
    <w:rsid w:val="5083F5A3"/>
    <w:rsid w:val="508C4C0D"/>
    <w:rsid w:val="508C947E"/>
    <w:rsid w:val="508E18D1"/>
    <w:rsid w:val="50925FC8"/>
    <w:rsid w:val="50A375A6"/>
    <w:rsid w:val="50A5DCCC"/>
    <w:rsid w:val="50A66576"/>
    <w:rsid w:val="50AB38F1"/>
    <w:rsid w:val="50AD7789"/>
    <w:rsid w:val="50C14E53"/>
    <w:rsid w:val="50C78D27"/>
    <w:rsid w:val="50E0FB1C"/>
    <w:rsid w:val="5100822B"/>
    <w:rsid w:val="51225EDA"/>
    <w:rsid w:val="513B9AAA"/>
    <w:rsid w:val="5143B12B"/>
    <w:rsid w:val="51468D30"/>
    <w:rsid w:val="515DC33F"/>
    <w:rsid w:val="51892BAE"/>
    <w:rsid w:val="5194FD56"/>
    <w:rsid w:val="519E2A29"/>
    <w:rsid w:val="51A93753"/>
    <w:rsid w:val="51AAA468"/>
    <w:rsid w:val="51AB8D09"/>
    <w:rsid w:val="51ABAC62"/>
    <w:rsid w:val="51C09FDD"/>
    <w:rsid w:val="51C11A3C"/>
    <w:rsid w:val="51C1DC8F"/>
    <w:rsid w:val="51CA5FA9"/>
    <w:rsid w:val="51CB00AB"/>
    <w:rsid w:val="51DE2375"/>
    <w:rsid w:val="51E5E5D1"/>
    <w:rsid w:val="51F70A4E"/>
    <w:rsid w:val="51F93DC9"/>
    <w:rsid w:val="5204D53A"/>
    <w:rsid w:val="5205B912"/>
    <w:rsid w:val="5208130C"/>
    <w:rsid w:val="521CEE04"/>
    <w:rsid w:val="52226CB2"/>
    <w:rsid w:val="522A197D"/>
    <w:rsid w:val="522E425E"/>
    <w:rsid w:val="52493668"/>
    <w:rsid w:val="525D6930"/>
    <w:rsid w:val="526442A8"/>
    <w:rsid w:val="526B927E"/>
    <w:rsid w:val="5271EF8C"/>
    <w:rsid w:val="5277EBAB"/>
    <w:rsid w:val="52784681"/>
    <w:rsid w:val="52845B8A"/>
    <w:rsid w:val="528E59A8"/>
    <w:rsid w:val="5293723A"/>
    <w:rsid w:val="5294A1D8"/>
    <w:rsid w:val="5298A8EF"/>
    <w:rsid w:val="5298AC12"/>
    <w:rsid w:val="52AA4C07"/>
    <w:rsid w:val="52C38EE8"/>
    <w:rsid w:val="52CB8875"/>
    <w:rsid w:val="5305B8EB"/>
    <w:rsid w:val="530D4877"/>
    <w:rsid w:val="531EC564"/>
    <w:rsid w:val="532339E6"/>
    <w:rsid w:val="53401C21"/>
    <w:rsid w:val="534FD48C"/>
    <w:rsid w:val="53559F62"/>
    <w:rsid w:val="53641337"/>
    <w:rsid w:val="538C08C1"/>
    <w:rsid w:val="539CDFFA"/>
    <w:rsid w:val="53A2D64C"/>
    <w:rsid w:val="53A963FF"/>
    <w:rsid w:val="53AA68B7"/>
    <w:rsid w:val="53ABD03B"/>
    <w:rsid w:val="53B61094"/>
    <w:rsid w:val="53B96258"/>
    <w:rsid w:val="53BA1123"/>
    <w:rsid w:val="53BBDDB4"/>
    <w:rsid w:val="53CC90BF"/>
    <w:rsid w:val="53D7697F"/>
    <w:rsid w:val="5411013C"/>
    <w:rsid w:val="5413903F"/>
    <w:rsid w:val="54328699"/>
    <w:rsid w:val="5432DF05"/>
    <w:rsid w:val="54343DBB"/>
    <w:rsid w:val="544110D0"/>
    <w:rsid w:val="544BCFFD"/>
    <w:rsid w:val="544CBDCB"/>
    <w:rsid w:val="54636750"/>
    <w:rsid w:val="54659F29"/>
    <w:rsid w:val="5467DA81"/>
    <w:rsid w:val="547621AB"/>
    <w:rsid w:val="54811A82"/>
    <w:rsid w:val="54A43B7B"/>
    <w:rsid w:val="54AAD48F"/>
    <w:rsid w:val="54AB288D"/>
    <w:rsid w:val="54AF9DE7"/>
    <w:rsid w:val="54B690D3"/>
    <w:rsid w:val="54C6DD7C"/>
    <w:rsid w:val="54C894BB"/>
    <w:rsid w:val="54CC8953"/>
    <w:rsid w:val="54D0F8DB"/>
    <w:rsid w:val="54DC9A92"/>
    <w:rsid w:val="54DEED3A"/>
    <w:rsid w:val="54F4300E"/>
    <w:rsid w:val="5506B8A7"/>
    <w:rsid w:val="5509E249"/>
    <w:rsid w:val="5515978F"/>
    <w:rsid w:val="551E4BDC"/>
    <w:rsid w:val="55306163"/>
    <w:rsid w:val="553099D3"/>
    <w:rsid w:val="55434263"/>
    <w:rsid w:val="5544E31A"/>
    <w:rsid w:val="5549F991"/>
    <w:rsid w:val="55567516"/>
    <w:rsid w:val="556143F5"/>
    <w:rsid w:val="55770ED4"/>
    <w:rsid w:val="557799C9"/>
    <w:rsid w:val="5599ED5F"/>
    <w:rsid w:val="55A78CBA"/>
    <w:rsid w:val="55A92C8C"/>
    <w:rsid w:val="55A98DB3"/>
    <w:rsid w:val="55B68CA3"/>
    <w:rsid w:val="55BAD94C"/>
    <w:rsid w:val="55BBF161"/>
    <w:rsid w:val="55CBBF37"/>
    <w:rsid w:val="55F4953A"/>
    <w:rsid w:val="560B5752"/>
    <w:rsid w:val="561F5700"/>
    <w:rsid w:val="563E5AB7"/>
    <w:rsid w:val="564279CA"/>
    <w:rsid w:val="565D577B"/>
    <w:rsid w:val="56684425"/>
    <w:rsid w:val="5679F7B6"/>
    <w:rsid w:val="56841854"/>
    <w:rsid w:val="56861512"/>
    <w:rsid w:val="56ADC6A5"/>
    <w:rsid w:val="56D1E701"/>
    <w:rsid w:val="56D213F8"/>
    <w:rsid w:val="56FE716D"/>
    <w:rsid w:val="5704EDC6"/>
    <w:rsid w:val="57051EAF"/>
    <w:rsid w:val="570CDBB7"/>
    <w:rsid w:val="572FB70A"/>
    <w:rsid w:val="575538BA"/>
    <w:rsid w:val="576C25F9"/>
    <w:rsid w:val="577512BE"/>
    <w:rsid w:val="578CC6CF"/>
    <w:rsid w:val="578FD587"/>
    <w:rsid w:val="57989192"/>
    <w:rsid w:val="57C653DB"/>
    <w:rsid w:val="57E867E4"/>
    <w:rsid w:val="57EF38D7"/>
    <w:rsid w:val="57EF7A23"/>
    <w:rsid w:val="57FDF7AC"/>
    <w:rsid w:val="580318B3"/>
    <w:rsid w:val="581F308B"/>
    <w:rsid w:val="58229701"/>
    <w:rsid w:val="5829A4DF"/>
    <w:rsid w:val="582A3F9D"/>
    <w:rsid w:val="582AC448"/>
    <w:rsid w:val="583DA226"/>
    <w:rsid w:val="585232FF"/>
    <w:rsid w:val="5854C530"/>
    <w:rsid w:val="5869549F"/>
    <w:rsid w:val="586B4AD4"/>
    <w:rsid w:val="586C69EA"/>
    <w:rsid w:val="58892B0D"/>
    <w:rsid w:val="589DCB09"/>
    <w:rsid w:val="589F19D4"/>
    <w:rsid w:val="589FBEA3"/>
    <w:rsid w:val="58A9925D"/>
    <w:rsid w:val="58AA5DA8"/>
    <w:rsid w:val="58C7D147"/>
    <w:rsid w:val="58CF7E40"/>
    <w:rsid w:val="58D1C85F"/>
    <w:rsid w:val="58DC8C63"/>
    <w:rsid w:val="58E152F0"/>
    <w:rsid w:val="58EE9E79"/>
    <w:rsid w:val="58F27602"/>
    <w:rsid w:val="58F7F601"/>
    <w:rsid w:val="58FF3451"/>
    <w:rsid w:val="590AAB0D"/>
    <w:rsid w:val="590B0793"/>
    <w:rsid w:val="590FBDEB"/>
    <w:rsid w:val="59199208"/>
    <w:rsid w:val="591F9B74"/>
    <w:rsid w:val="593AB1B8"/>
    <w:rsid w:val="5944FAF8"/>
    <w:rsid w:val="59613944"/>
    <w:rsid w:val="596966C6"/>
    <w:rsid w:val="596A9BB1"/>
    <w:rsid w:val="598CAFAE"/>
    <w:rsid w:val="598CD88A"/>
    <w:rsid w:val="5994E042"/>
    <w:rsid w:val="5996C22F"/>
    <w:rsid w:val="599C9BD7"/>
    <w:rsid w:val="59ACC7E1"/>
    <w:rsid w:val="59B08738"/>
    <w:rsid w:val="59B5661E"/>
    <w:rsid w:val="59BE4396"/>
    <w:rsid w:val="59CC0AC0"/>
    <w:rsid w:val="59D7267F"/>
    <w:rsid w:val="59E30C55"/>
    <w:rsid w:val="59FE09A5"/>
    <w:rsid w:val="5A0BC24E"/>
    <w:rsid w:val="5A184593"/>
    <w:rsid w:val="5A1B6FBE"/>
    <w:rsid w:val="5A1F1A9B"/>
    <w:rsid w:val="5A1FDB0C"/>
    <w:rsid w:val="5A2C0403"/>
    <w:rsid w:val="5A2C799C"/>
    <w:rsid w:val="5A301D4A"/>
    <w:rsid w:val="5A44757A"/>
    <w:rsid w:val="5A4EF313"/>
    <w:rsid w:val="5A5D198B"/>
    <w:rsid w:val="5A5EE2EF"/>
    <w:rsid w:val="5A6A2AB3"/>
    <w:rsid w:val="5A6B5196"/>
    <w:rsid w:val="5A71D690"/>
    <w:rsid w:val="5A8BF590"/>
    <w:rsid w:val="5AC6DA55"/>
    <w:rsid w:val="5AC88BB2"/>
    <w:rsid w:val="5ACCC9CD"/>
    <w:rsid w:val="5ADEB555"/>
    <w:rsid w:val="5AE3974A"/>
    <w:rsid w:val="5B03073D"/>
    <w:rsid w:val="5B051880"/>
    <w:rsid w:val="5B1FD8F7"/>
    <w:rsid w:val="5B21F16F"/>
    <w:rsid w:val="5B2BD0CC"/>
    <w:rsid w:val="5B2F6160"/>
    <w:rsid w:val="5B39DA9D"/>
    <w:rsid w:val="5B3FB14A"/>
    <w:rsid w:val="5B5230B1"/>
    <w:rsid w:val="5B694F93"/>
    <w:rsid w:val="5B740D24"/>
    <w:rsid w:val="5B7C86D2"/>
    <w:rsid w:val="5B8269C6"/>
    <w:rsid w:val="5BA0849A"/>
    <w:rsid w:val="5BA4E378"/>
    <w:rsid w:val="5BA74BCF"/>
    <w:rsid w:val="5BB93A62"/>
    <w:rsid w:val="5BBCBC07"/>
    <w:rsid w:val="5BD7A4B6"/>
    <w:rsid w:val="5BD7BC66"/>
    <w:rsid w:val="5BF7A760"/>
    <w:rsid w:val="5BF9058C"/>
    <w:rsid w:val="5C16F239"/>
    <w:rsid w:val="5C207CFB"/>
    <w:rsid w:val="5C253206"/>
    <w:rsid w:val="5C3E12A9"/>
    <w:rsid w:val="5C40D6FA"/>
    <w:rsid w:val="5C4177E5"/>
    <w:rsid w:val="5C466FAB"/>
    <w:rsid w:val="5C475435"/>
    <w:rsid w:val="5CC5029C"/>
    <w:rsid w:val="5CC8B780"/>
    <w:rsid w:val="5CCF626E"/>
    <w:rsid w:val="5CD668A6"/>
    <w:rsid w:val="5CE5B84F"/>
    <w:rsid w:val="5D026F7E"/>
    <w:rsid w:val="5D0BE648"/>
    <w:rsid w:val="5D11CFD3"/>
    <w:rsid w:val="5D14816F"/>
    <w:rsid w:val="5D168759"/>
    <w:rsid w:val="5D2572F3"/>
    <w:rsid w:val="5D259D45"/>
    <w:rsid w:val="5D267F72"/>
    <w:rsid w:val="5D3DF4A1"/>
    <w:rsid w:val="5D4A08A3"/>
    <w:rsid w:val="5D5D4536"/>
    <w:rsid w:val="5D7141DD"/>
    <w:rsid w:val="5D736EAC"/>
    <w:rsid w:val="5D76C419"/>
    <w:rsid w:val="5D79B435"/>
    <w:rsid w:val="5D82F8DD"/>
    <w:rsid w:val="5D8E1B76"/>
    <w:rsid w:val="5DACA099"/>
    <w:rsid w:val="5DBF6908"/>
    <w:rsid w:val="5DC3B71A"/>
    <w:rsid w:val="5DDED44E"/>
    <w:rsid w:val="5DE96900"/>
    <w:rsid w:val="5DED3719"/>
    <w:rsid w:val="5DF78523"/>
    <w:rsid w:val="5DFE1CBC"/>
    <w:rsid w:val="5E1A5404"/>
    <w:rsid w:val="5E1ED064"/>
    <w:rsid w:val="5E39221F"/>
    <w:rsid w:val="5E40AC81"/>
    <w:rsid w:val="5E419C23"/>
    <w:rsid w:val="5E42E81F"/>
    <w:rsid w:val="5E5E0B14"/>
    <w:rsid w:val="5E70E831"/>
    <w:rsid w:val="5E72869B"/>
    <w:rsid w:val="5E760FF8"/>
    <w:rsid w:val="5E7EE606"/>
    <w:rsid w:val="5E924E43"/>
    <w:rsid w:val="5E94169A"/>
    <w:rsid w:val="5EB8ABF1"/>
    <w:rsid w:val="5EBAB425"/>
    <w:rsid w:val="5EC63C54"/>
    <w:rsid w:val="5ECE4298"/>
    <w:rsid w:val="5EE0C4D5"/>
    <w:rsid w:val="5EE2C225"/>
    <w:rsid w:val="5F009D4F"/>
    <w:rsid w:val="5F0609FA"/>
    <w:rsid w:val="5F0A1AA2"/>
    <w:rsid w:val="5F2DF360"/>
    <w:rsid w:val="5F2E113C"/>
    <w:rsid w:val="5F32738A"/>
    <w:rsid w:val="5F3F66C6"/>
    <w:rsid w:val="5F3F7C2D"/>
    <w:rsid w:val="5F474B54"/>
    <w:rsid w:val="5F4D5347"/>
    <w:rsid w:val="5F521C37"/>
    <w:rsid w:val="5F57F740"/>
    <w:rsid w:val="5F59E7F4"/>
    <w:rsid w:val="5F5D95E1"/>
    <w:rsid w:val="5F66D880"/>
    <w:rsid w:val="5F6C63E5"/>
    <w:rsid w:val="5F89DF9E"/>
    <w:rsid w:val="5F90553B"/>
    <w:rsid w:val="5F9C666E"/>
    <w:rsid w:val="5FA936BD"/>
    <w:rsid w:val="5FB7C766"/>
    <w:rsid w:val="5FD3D354"/>
    <w:rsid w:val="5FD9419C"/>
    <w:rsid w:val="5FEB4A32"/>
    <w:rsid w:val="5FEF0B5D"/>
    <w:rsid w:val="5FF18F13"/>
    <w:rsid w:val="6005225B"/>
    <w:rsid w:val="600B4363"/>
    <w:rsid w:val="600B5CE1"/>
    <w:rsid w:val="6011C08B"/>
    <w:rsid w:val="6019F058"/>
    <w:rsid w:val="601CEF47"/>
    <w:rsid w:val="602303A9"/>
    <w:rsid w:val="60306B13"/>
    <w:rsid w:val="603D9CCF"/>
    <w:rsid w:val="603F6F11"/>
    <w:rsid w:val="6048262D"/>
    <w:rsid w:val="60642954"/>
    <w:rsid w:val="6065FA84"/>
    <w:rsid w:val="6071E28A"/>
    <w:rsid w:val="607583E8"/>
    <w:rsid w:val="60877950"/>
    <w:rsid w:val="608813C4"/>
    <w:rsid w:val="608EAC45"/>
    <w:rsid w:val="60A33010"/>
    <w:rsid w:val="60AF7375"/>
    <w:rsid w:val="60B73F3F"/>
    <w:rsid w:val="60CE7B03"/>
    <w:rsid w:val="60D8D3CE"/>
    <w:rsid w:val="60EEA2F7"/>
    <w:rsid w:val="60F4AF68"/>
    <w:rsid w:val="61004995"/>
    <w:rsid w:val="6119E854"/>
    <w:rsid w:val="6120131A"/>
    <w:rsid w:val="61562A02"/>
    <w:rsid w:val="615F2AD1"/>
    <w:rsid w:val="616149BE"/>
    <w:rsid w:val="61659247"/>
    <w:rsid w:val="616EB3CC"/>
    <w:rsid w:val="616F210D"/>
    <w:rsid w:val="6176ED75"/>
    <w:rsid w:val="6192777B"/>
    <w:rsid w:val="6199AE40"/>
    <w:rsid w:val="619A8992"/>
    <w:rsid w:val="619F71E6"/>
    <w:rsid w:val="619FAD7A"/>
    <w:rsid w:val="61A7A69B"/>
    <w:rsid w:val="61AF9AE0"/>
    <w:rsid w:val="61B6F527"/>
    <w:rsid w:val="61BD365B"/>
    <w:rsid w:val="61CE60A0"/>
    <w:rsid w:val="61D18728"/>
    <w:rsid w:val="61E65580"/>
    <w:rsid w:val="61EB01FB"/>
    <w:rsid w:val="61EFED18"/>
    <w:rsid w:val="61F9A7E6"/>
    <w:rsid w:val="62097B99"/>
    <w:rsid w:val="620FDB5D"/>
    <w:rsid w:val="62133FAA"/>
    <w:rsid w:val="621CD4A8"/>
    <w:rsid w:val="62235B80"/>
    <w:rsid w:val="624328EA"/>
    <w:rsid w:val="624BED02"/>
    <w:rsid w:val="624E6099"/>
    <w:rsid w:val="625F2814"/>
    <w:rsid w:val="628B4A61"/>
    <w:rsid w:val="628B528A"/>
    <w:rsid w:val="6295DEB1"/>
    <w:rsid w:val="6296282A"/>
    <w:rsid w:val="62A03F7E"/>
    <w:rsid w:val="62CE599A"/>
    <w:rsid w:val="62D93FFE"/>
    <w:rsid w:val="62DA682C"/>
    <w:rsid w:val="62DF7105"/>
    <w:rsid w:val="62E12DEE"/>
    <w:rsid w:val="62E18D04"/>
    <w:rsid w:val="62F028B3"/>
    <w:rsid w:val="62F2B2E1"/>
    <w:rsid w:val="62F7ED4D"/>
    <w:rsid w:val="62FA0F2A"/>
    <w:rsid w:val="631D44A8"/>
    <w:rsid w:val="632C67C2"/>
    <w:rsid w:val="632DF27D"/>
    <w:rsid w:val="633E323F"/>
    <w:rsid w:val="634530B2"/>
    <w:rsid w:val="634AE729"/>
    <w:rsid w:val="6355E9D7"/>
    <w:rsid w:val="6361FE90"/>
    <w:rsid w:val="63630721"/>
    <w:rsid w:val="63681C4C"/>
    <w:rsid w:val="63684288"/>
    <w:rsid w:val="63694CFD"/>
    <w:rsid w:val="637C1579"/>
    <w:rsid w:val="63812767"/>
    <w:rsid w:val="638B97AA"/>
    <w:rsid w:val="63960495"/>
    <w:rsid w:val="6397090A"/>
    <w:rsid w:val="63B23C0D"/>
    <w:rsid w:val="63C1A2A2"/>
    <w:rsid w:val="63C7A4F4"/>
    <w:rsid w:val="63CE5946"/>
    <w:rsid w:val="63E77671"/>
    <w:rsid w:val="640F235F"/>
    <w:rsid w:val="64183818"/>
    <w:rsid w:val="642FD2A5"/>
    <w:rsid w:val="643686B4"/>
    <w:rsid w:val="644B30A9"/>
    <w:rsid w:val="645E73F7"/>
    <w:rsid w:val="646592FB"/>
    <w:rsid w:val="646A7292"/>
    <w:rsid w:val="646BD6DA"/>
    <w:rsid w:val="64810C3D"/>
    <w:rsid w:val="6487BDB3"/>
    <w:rsid w:val="648CF106"/>
    <w:rsid w:val="6493F4D0"/>
    <w:rsid w:val="64B50D48"/>
    <w:rsid w:val="64B69DD7"/>
    <w:rsid w:val="64B9AFDA"/>
    <w:rsid w:val="64C1DDCB"/>
    <w:rsid w:val="64C71884"/>
    <w:rsid w:val="64E0EA7B"/>
    <w:rsid w:val="64F803E9"/>
    <w:rsid w:val="650C9134"/>
    <w:rsid w:val="6528CAE6"/>
    <w:rsid w:val="652FF3F1"/>
    <w:rsid w:val="65338EEC"/>
    <w:rsid w:val="655395F9"/>
    <w:rsid w:val="6554D50F"/>
    <w:rsid w:val="6580FB41"/>
    <w:rsid w:val="65898BBA"/>
    <w:rsid w:val="658A03AF"/>
    <w:rsid w:val="65A36CCF"/>
    <w:rsid w:val="65B2799B"/>
    <w:rsid w:val="65CB7B6C"/>
    <w:rsid w:val="65D3496E"/>
    <w:rsid w:val="65E12074"/>
    <w:rsid w:val="65E3BCFD"/>
    <w:rsid w:val="65E706FF"/>
    <w:rsid w:val="65F4A80D"/>
    <w:rsid w:val="66085BAF"/>
    <w:rsid w:val="661D6A89"/>
    <w:rsid w:val="6621C7D6"/>
    <w:rsid w:val="6628E0C1"/>
    <w:rsid w:val="6628E165"/>
    <w:rsid w:val="6630F336"/>
    <w:rsid w:val="665B7E98"/>
    <w:rsid w:val="6665080D"/>
    <w:rsid w:val="666EAA67"/>
    <w:rsid w:val="6684ECFD"/>
    <w:rsid w:val="6696FB07"/>
    <w:rsid w:val="669D2CDE"/>
    <w:rsid w:val="669E3B6F"/>
    <w:rsid w:val="66A03A3E"/>
    <w:rsid w:val="66B00100"/>
    <w:rsid w:val="66B02DE4"/>
    <w:rsid w:val="66B12A76"/>
    <w:rsid w:val="66B7FDE2"/>
    <w:rsid w:val="66B84335"/>
    <w:rsid w:val="66D04B0D"/>
    <w:rsid w:val="66D61FF2"/>
    <w:rsid w:val="66DBB9F7"/>
    <w:rsid w:val="66FD5847"/>
    <w:rsid w:val="66FDF21A"/>
    <w:rsid w:val="670047F4"/>
    <w:rsid w:val="6703B914"/>
    <w:rsid w:val="671C7B35"/>
    <w:rsid w:val="67289BB3"/>
    <w:rsid w:val="672C5479"/>
    <w:rsid w:val="6739CA43"/>
    <w:rsid w:val="673E332B"/>
    <w:rsid w:val="67445016"/>
    <w:rsid w:val="67517944"/>
    <w:rsid w:val="67617009"/>
    <w:rsid w:val="67644EF3"/>
    <w:rsid w:val="678F7446"/>
    <w:rsid w:val="67A6F9DD"/>
    <w:rsid w:val="67AD84B0"/>
    <w:rsid w:val="67F35212"/>
    <w:rsid w:val="67FE1872"/>
    <w:rsid w:val="6816143D"/>
    <w:rsid w:val="68224319"/>
    <w:rsid w:val="6824C82B"/>
    <w:rsid w:val="683A6B84"/>
    <w:rsid w:val="683CF8E9"/>
    <w:rsid w:val="6855A1CE"/>
    <w:rsid w:val="685F769E"/>
    <w:rsid w:val="6862EC65"/>
    <w:rsid w:val="68660391"/>
    <w:rsid w:val="6868F4A1"/>
    <w:rsid w:val="68744BFC"/>
    <w:rsid w:val="688063C1"/>
    <w:rsid w:val="68813B07"/>
    <w:rsid w:val="68843F2A"/>
    <w:rsid w:val="6896E5BB"/>
    <w:rsid w:val="689BA1E0"/>
    <w:rsid w:val="68A06F15"/>
    <w:rsid w:val="68CC5F46"/>
    <w:rsid w:val="68DBABF4"/>
    <w:rsid w:val="68F1CB79"/>
    <w:rsid w:val="69021CFE"/>
    <w:rsid w:val="69118A55"/>
    <w:rsid w:val="692D62A1"/>
    <w:rsid w:val="69453B4F"/>
    <w:rsid w:val="694B603A"/>
    <w:rsid w:val="69519CC1"/>
    <w:rsid w:val="69760281"/>
    <w:rsid w:val="698A976C"/>
    <w:rsid w:val="6999357B"/>
    <w:rsid w:val="69A16ED5"/>
    <w:rsid w:val="69AF7FBD"/>
    <w:rsid w:val="69AFE1D9"/>
    <w:rsid w:val="69B0CAE3"/>
    <w:rsid w:val="69BB26D1"/>
    <w:rsid w:val="69CD16D2"/>
    <w:rsid w:val="69D1A206"/>
    <w:rsid w:val="69D42066"/>
    <w:rsid w:val="69D4B42E"/>
    <w:rsid w:val="69D51366"/>
    <w:rsid w:val="69D856FA"/>
    <w:rsid w:val="69DE2A32"/>
    <w:rsid w:val="69E6B351"/>
    <w:rsid w:val="69EBE243"/>
    <w:rsid w:val="69EE64B9"/>
    <w:rsid w:val="69F0EA64"/>
    <w:rsid w:val="69F39045"/>
    <w:rsid w:val="69FC0C86"/>
    <w:rsid w:val="6A1422BB"/>
    <w:rsid w:val="6A236FEF"/>
    <w:rsid w:val="6A2F41D4"/>
    <w:rsid w:val="6A30946C"/>
    <w:rsid w:val="6A35FF4E"/>
    <w:rsid w:val="6A4196D9"/>
    <w:rsid w:val="6A575853"/>
    <w:rsid w:val="6A6354EE"/>
    <w:rsid w:val="6A68DF92"/>
    <w:rsid w:val="6A77291D"/>
    <w:rsid w:val="6A8E9BF6"/>
    <w:rsid w:val="6A9A7785"/>
    <w:rsid w:val="6A9E58CD"/>
    <w:rsid w:val="6AA6F040"/>
    <w:rsid w:val="6AA7D25D"/>
    <w:rsid w:val="6AB61FD5"/>
    <w:rsid w:val="6AB968BC"/>
    <w:rsid w:val="6AF5F22A"/>
    <w:rsid w:val="6AFE9CDD"/>
    <w:rsid w:val="6B0077BE"/>
    <w:rsid w:val="6B043BEF"/>
    <w:rsid w:val="6B09E84A"/>
    <w:rsid w:val="6B10026B"/>
    <w:rsid w:val="6B22321E"/>
    <w:rsid w:val="6B25AD7A"/>
    <w:rsid w:val="6B28500B"/>
    <w:rsid w:val="6B2D504F"/>
    <w:rsid w:val="6B2EFF89"/>
    <w:rsid w:val="6B2F39D3"/>
    <w:rsid w:val="6B35A42B"/>
    <w:rsid w:val="6B38BD63"/>
    <w:rsid w:val="6B43DED8"/>
    <w:rsid w:val="6B462B40"/>
    <w:rsid w:val="6B4D6948"/>
    <w:rsid w:val="6B5CD7E6"/>
    <w:rsid w:val="6B894697"/>
    <w:rsid w:val="6B8A7089"/>
    <w:rsid w:val="6BAAE225"/>
    <w:rsid w:val="6BB32B36"/>
    <w:rsid w:val="6BC3E4FD"/>
    <w:rsid w:val="6BD0EC49"/>
    <w:rsid w:val="6BDDE0B5"/>
    <w:rsid w:val="6BE007E5"/>
    <w:rsid w:val="6BECC30F"/>
    <w:rsid w:val="6BEF774E"/>
    <w:rsid w:val="6BF2E4C1"/>
    <w:rsid w:val="6BFD6ACC"/>
    <w:rsid w:val="6C009774"/>
    <w:rsid w:val="6C02EF56"/>
    <w:rsid w:val="6C05B173"/>
    <w:rsid w:val="6C1F75D2"/>
    <w:rsid w:val="6C20A9CF"/>
    <w:rsid w:val="6C291C3C"/>
    <w:rsid w:val="6C2CC01E"/>
    <w:rsid w:val="6C3A4DAF"/>
    <w:rsid w:val="6C45CED6"/>
    <w:rsid w:val="6C577905"/>
    <w:rsid w:val="6C621867"/>
    <w:rsid w:val="6C689EC3"/>
    <w:rsid w:val="6C77C492"/>
    <w:rsid w:val="6C790C87"/>
    <w:rsid w:val="6C8071FB"/>
    <w:rsid w:val="6C81D5CF"/>
    <w:rsid w:val="6C9094ED"/>
    <w:rsid w:val="6C92A119"/>
    <w:rsid w:val="6CB03558"/>
    <w:rsid w:val="6CB4BE2E"/>
    <w:rsid w:val="6CDC9137"/>
    <w:rsid w:val="6CEE9832"/>
    <w:rsid w:val="6CF4AA5B"/>
    <w:rsid w:val="6CFFB747"/>
    <w:rsid w:val="6D01A045"/>
    <w:rsid w:val="6D11B86D"/>
    <w:rsid w:val="6D150E92"/>
    <w:rsid w:val="6D15EBED"/>
    <w:rsid w:val="6D1E0504"/>
    <w:rsid w:val="6D20A8B7"/>
    <w:rsid w:val="6D27121D"/>
    <w:rsid w:val="6D273A33"/>
    <w:rsid w:val="6D3287B2"/>
    <w:rsid w:val="6D3A37B6"/>
    <w:rsid w:val="6D3ACA13"/>
    <w:rsid w:val="6D4062EE"/>
    <w:rsid w:val="6D49F9F5"/>
    <w:rsid w:val="6D5AD510"/>
    <w:rsid w:val="6D673C0C"/>
    <w:rsid w:val="6D8C5BB8"/>
    <w:rsid w:val="6D9754C5"/>
    <w:rsid w:val="6D976AFB"/>
    <w:rsid w:val="6DA49F3E"/>
    <w:rsid w:val="6DB0980F"/>
    <w:rsid w:val="6DBF2C66"/>
    <w:rsid w:val="6DC96A4C"/>
    <w:rsid w:val="6DD01407"/>
    <w:rsid w:val="6DD4410F"/>
    <w:rsid w:val="6DF800C1"/>
    <w:rsid w:val="6E046DEB"/>
    <w:rsid w:val="6E1E1F61"/>
    <w:rsid w:val="6E21DE92"/>
    <w:rsid w:val="6E3C29AC"/>
    <w:rsid w:val="6E530D03"/>
    <w:rsid w:val="6E596398"/>
    <w:rsid w:val="6E689B27"/>
    <w:rsid w:val="6E772DE9"/>
    <w:rsid w:val="6E7CD661"/>
    <w:rsid w:val="6E84A013"/>
    <w:rsid w:val="6E8ED7C3"/>
    <w:rsid w:val="6E944E7E"/>
    <w:rsid w:val="6EA4AEC4"/>
    <w:rsid w:val="6EA6A32C"/>
    <w:rsid w:val="6ED78976"/>
    <w:rsid w:val="6EDCC6D5"/>
    <w:rsid w:val="6EE4AF3C"/>
    <w:rsid w:val="6EEA4321"/>
    <w:rsid w:val="6F093F7C"/>
    <w:rsid w:val="6F0A2E45"/>
    <w:rsid w:val="6F181525"/>
    <w:rsid w:val="6F1FA80C"/>
    <w:rsid w:val="6F21FB08"/>
    <w:rsid w:val="6F248292"/>
    <w:rsid w:val="6F2A576D"/>
    <w:rsid w:val="6F385C74"/>
    <w:rsid w:val="6F4E5DAC"/>
    <w:rsid w:val="6F660B71"/>
    <w:rsid w:val="6F6FBA0B"/>
    <w:rsid w:val="6F7E535B"/>
    <w:rsid w:val="6F844A69"/>
    <w:rsid w:val="6F87A739"/>
    <w:rsid w:val="6F886D53"/>
    <w:rsid w:val="6F8B02A8"/>
    <w:rsid w:val="6F9B3439"/>
    <w:rsid w:val="6F9EF728"/>
    <w:rsid w:val="6FA2D464"/>
    <w:rsid w:val="6FAA7206"/>
    <w:rsid w:val="6FAE844E"/>
    <w:rsid w:val="6FB4B9C5"/>
    <w:rsid w:val="6FB68885"/>
    <w:rsid w:val="6FB69672"/>
    <w:rsid w:val="6FB7966D"/>
    <w:rsid w:val="6FBA414D"/>
    <w:rsid w:val="6FBBF46B"/>
    <w:rsid w:val="6FC0A80A"/>
    <w:rsid w:val="6FCBAE67"/>
    <w:rsid w:val="6FEA058C"/>
    <w:rsid w:val="6FF1741B"/>
    <w:rsid w:val="6FF5D13A"/>
    <w:rsid w:val="6FF6DE01"/>
    <w:rsid w:val="6FF86F38"/>
    <w:rsid w:val="6FFC6666"/>
    <w:rsid w:val="6FFF7ACD"/>
    <w:rsid w:val="7003BAEA"/>
    <w:rsid w:val="700AC452"/>
    <w:rsid w:val="70118A37"/>
    <w:rsid w:val="7018AA99"/>
    <w:rsid w:val="702FEEEF"/>
    <w:rsid w:val="70313032"/>
    <w:rsid w:val="703D564D"/>
    <w:rsid w:val="70505B45"/>
    <w:rsid w:val="7053561A"/>
    <w:rsid w:val="705DA9C9"/>
    <w:rsid w:val="706D214A"/>
    <w:rsid w:val="7079650F"/>
    <w:rsid w:val="707A9366"/>
    <w:rsid w:val="707D3489"/>
    <w:rsid w:val="7083E1F5"/>
    <w:rsid w:val="708CAF5B"/>
    <w:rsid w:val="70A005C3"/>
    <w:rsid w:val="70AAB31F"/>
    <w:rsid w:val="70AD6B26"/>
    <w:rsid w:val="70B733F3"/>
    <w:rsid w:val="70BA20FD"/>
    <w:rsid w:val="70BFD8BE"/>
    <w:rsid w:val="70CEC45B"/>
    <w:rsid w:val="70EB2F50"/>
    <w:rsid w:val="70EDCB93"/>
    <w:rsid w:val="7115AFD8"/>
    <w:rsid w:val="711E9DF3"/>
    <w:rsid w:val="712599E2"/>
    <w:rsid w:val="712D0CA2"/>
    <w:rsid w:val="713A19AC"/>
    <w:rsid w:val="71566BE5"/>
    <w:rsid w:val="716FD18E"/>
    <w:rsid w:val="71817141"/>
    <w:rsid w:val="718615DB"/>
    <w:rsid w:val="71924318"/>
    <w:rsid w:val="71B1A40F"/>
    <w:rsid w:val="71B59310"/>
    <w:rsid w:val="71C402F2"/>
    <w:rsid w:val="71C75284"/>
    <w:rsid w:val="71CBC968"/>
    <w:rsid w:val="71E3D717"/>
    <w:rsid w:val="71E47112"/>
    <w:rsid w:val="71E79378"/>
    <w:rsid w:val="71EE66F1"/>
    <w:rsid w:val="71F79234"/>
    <w:rsid w:val="72104A54"/>
    <w:rsid w:val="7214DA24"/>
    <w:rsid w:val="722DD600"/>
    <w:rsid w:val="723BA743"/>
    <w:rsid w:val="72699F85"/>
    <w:rsid w:val="726DB157"/>
    <w:rsid w:val="727A172E"/>
    <w:rsid w:val="728100F4"/>
    <w:rsid w:val="728125A7"/>
    <w:rsid w:val="7290D24F"/>
    <w:rsid w:val="729185D5"/>
    <w:rsid w:val="7291E784"/>
    <w:rsid w:val="729581BB"/>
    <w:rsid w:val="72971720"/>
    <w:rsid w:val="729CBBB9"/>
    <w:rsid w:val="72B6A1D2"/>
    <w:rsid w:val="72CDB1B6"/>
    <w:rsid w:val="72CED31B"/>
    <w:rsid w:val="72D920FE"/>
    <w:rsid w:val="72EB1C5D"/>
    <w:rsid w:val="72F87A44"/>
    <w:rsid w:val="72FB7B8A"/>
    <w:rsid w:val="730D9BCF"/>
    <w:rsid w:val="7314EE8D"/>
    <w:rsid w:val="7316EF59"/>
    <w:rsid w:val="731E52C6"/>
    <w:rsid w:val="73263F1F"/>
    <w:rsid w:val="7335A366"/>
    <w:rsid w:val="733CF4E5"/>
    <w:rsid w:val="7343EB91"/>
    <w:rsid w:val="734EB3A7"/>
    <w:rsid w:val="735B80D2"/>
    <w:rsid w:val="736E28F8"/>
    <w:rsid w:val="73779877"/>
    <w:rsid w:val="7378CBC8"/>
    <w:rsid w:val="737D8FDF"/>
    <w:rsid w:val="7382B85F"/>
    <w:rsid w:val="7383976C"/>
    <w:rsid w:val="7383DE1A"/>
    <w:rsid w:val="738F6C3F"/>
    <w:rsid w:val="7394737A"/>
    <w:rsid w:val="73A2C74A"/>
    <w:rsid w:val="73A63811"/>
    <w:rsid w:val="73AFE77F"/>
    <w:rsid w:val="73B28701"/>
    <w:rsid w:val="73B59465"/>
    <w:rsid w:val="73BEC339"/>
    <w:rsid w:val="73C19C86"/>
    <w:rsid w:val="73D43978"/>
    <w:rsid w:val="73D49531"/>
    <w:rsid w:val="73DF5012"/>
    <w:rsid w:val="73E44BC2"/>
    <w:rsid w:val="73F50842"/>
    <w:rsid w:val="7401C0F4"/>
    <w:rsid w:val="7404736B"/>
    <w:rsid w:val="740CC275"/>
    <w:rsid w:val="74116B5A"/>
    <w:rsid w:val="7414F339"/>
    <w:rsid w:val="741BCC8A"/>
    <w:rsid w:val="741D4538"/>
    <w:rsid w:val="74291E40"/>
    <w:rsid w:val="74329685"/>
    <w:rsid w:val="743AE6B3"/>
    <w:rsid w:val="7442E152"/>
    <w:rsid w:val="744EC4F3"/>
    <w:rsid w:val="745350F4"/>
    <w:rsid w:val="745D6881"/>
    <w:rsid w:val="747345E5"/>
    <w:rsid w:val="747FFD8D"/>
    <w:rsid w:val="748A823C"/>
    <w:rsid w:val="748EFECF"/>
    <w:rsid w:val="74939173"/>
    <w:rsid w:val="74A05F83"/>
    <w:rsid w:val="74B484FA"/>
    <w:rsid w:val="74BAB283"/>
    <w:rsid w:val="74C28C33"/>
    <w:rsid w:val="74D356D6"/>
    <w:rsid w:val="74D42592"/>
    <w:rsid w:val="74DB35D3"/>
    <w:rsid w:val="74DFF7BE"/>
    <w:rsid w:val="74EA5470"/>
    <w:rsid w:val="74F2D599"/>
    <w:rsid w:val="74FDF17B"/>
    <w:rsid w:val="750433D4"/>
    <w:rsid w:val="7508CD0D"/>
    <w:rsid w:val="750944E2"/>
    <w:rsid w:val="750A873D"/>
    <w:rsid w:val="750EF7FF"/>
    <w:rsid w:val="751C4C0F"/>
    <w:rsid w:val="752019A0"/>
    <w:rsid w:val="7529ACE6"/>
    <w:rsid w:val="7533BBE3"/>
    <w:rsid w:val="75371A58"/>
    <w:rsid w:val="754859C6"/>
    <w:rsid w:val="757766A2"/>
    <w:rsid w:val="758767C5"/>
    <w:rsid w:val="75B038E6"/>
    <w:rsid w:val="75BF6009"/>
    <w:rsid w:val="75E9574D"/>
    <w:rsid w:val="7602A790"/>
    <w:rsid w:val="760BBF0F"/>
    <w:rsid w:val="7611B83F"/>
    <w:rsid w:val="761B0F64"/>
    <w:rsid w:val="7627D2D2"/>
    <w:rsid w:val="76307A80"/>
    <w:rsid w:val="76365D00"/>
    <w:rsid w:val="7638E2EB"/>
    <w:rsid w:val="7642FC39"/>
    <w:rsid w:val="76506ECD"/>
    <w:rsid w:val="765B199F"/>
    <w:rsid w:val="7662A5EF"/>
    <w:rsid w:val="766AB386"/>
    <w:rsid w:val="76712D33"/>
    <w:rsid w:val="768A90B5"/>
    <w:rsid w:val="7698F952"/>
    <w:rsid w:val="76C4085A"/>
    <w:rsid w:val="76D148DA"/>
    <w:rsid w:val="76D9C474"/>
    <w:rsid w:val="76E88C51"/>
    <w:rsid w:val="76FF8A04"/>
    <w:rsid w:val="7705E409"/>
    <w:rsid w:val="770AAFBD"/>
    <w:rsid w:val="77101292"/>
    <w:rsid w:val="7711C693"/>
    <w:rsid w:val="771929AB"/>
    <w:rsid w:val="77345706"/>
    <w:rsid w:val="773F058D"/>
    <w:rsid w:val="775ACD9D"/>
    <w:rsid w:val="776C0F2D"/>
    <w:rsid w:val="7778142A"/>
    <w:rsid w:val="7786A1D2"/>
    <w:rsid w:val="778943CA"/>
    <w:rsid w:val="779041F8"/>
    <w:rsid w:val="7795EE9D"/>
    <w:rsid w:val="779878B8"/>
    <w:rsid w:val="779FC732"/>
    <w:rsid w:val="77A33C2A"/>
    <w:rsid w:val="77A88D08"/>
    <w:rsid w:val="77CF90A7"/>
    <w:rsid w:val="77D72D9E"/>
    <w:rsid w:val="77E96A4C"/>
    <w:rsid w:val="77F1179F"/>
    <w:rsid w:val="780BA54E"/>
    <w:rsid w:val="782BF302"/>
    <w:rsid w:val="784D44DF"/>
    <w:rsid w:val="784DFB0C"/>
    <w:rsid w:val="78510F5B"/>
    <w:rsid w:val="785B5763"/>
    <w:rsid w:val="78626D94"/>
    <w:rsid w:val="78775DC8"/>
    <w:rsid w:val="787880C1"/>
    <w:rsid w:val="787B6EDF"/>
    <w:rsid w:val="78883BCB"/>
    <w:rsid w:val="788F9068"/>
    <w:rsid w:val="789A7CCF"/>
    <w:rsid w:val="789F8C72"/>
    <w:rsid w:val="78A97E63"/>
    <w:rsid w:val="78AB8667"/>
    <w:rsid w:val="78AC0F9E"/>
    <w:rsid w:val="78B6151E"/>
    <w:rsid w:val="78B83326"/>
    <w:rsid w:val="78BF6E9F"/>
    <w:rsid w:val="78D80600"/>
    <w:rsid w:val="78F1A232"/>
    <w:rsid w:val="78F1DC37"/>
    <w:rsid w:val="78F20680"/>
    <w:rsid w:val="78F7CBAE"/>
    <w:rsid w:val="79043FE1"/>
    <w:rsid w:val="7910E49E"/>
    <w:rsid w:val="7912B436"/>
    <w:rsid w:val="792362B5"/>
    <w:rsid w:val="7927BA3F"/>
    <w:rsid w:val="7935E60F"/>
    <w:rsid w:val="79527872"/>
    <w:rsid w:val="79561FB4"/>
    <w:rsid w:val="795779D2"/>
    <w:rsid w:val="7970BCA4"/>
    <w:rsid w:val="79869799"/>
    <w:rsid w:val="798B97AD"/>
    <w:rsid w:val="798DA87B"/>
    <w:rsid w:val="79A04B0E"/>
    <w:rsid w:val="79C9DF2E"/>
    <w:rsid w:val="79D04144"/>
    <w:rsid w:val="79D6CFA6"/>
    <w:rsid w:val="79D9E78A"/>
    <w:rsid w:val="79DC4236"/>
    <w:rsid w:val="79E42B34"/>
    <w:rsid w:val="79F63345"/>
    <w:rsid w:val="7A04B1F3"/>
    <w:rsid w:val="7A1D25BC"/>
    <w:rsid w:val="7A25E5D2"/>
    <w:rsid w:val="7A40495D"/>
    <w:rsid w:val="7A4E5446"/>
    <w:rsid w:val="7A4F2B8E"/>
    <w:rsid w:val="7A65ACC8"/>
    <w:rsid w:val="7A805776"/>
    <w:rsid w:val="7A98616C"/>
    <w:rsid w:val="7AA68F49"/>
    <w:rsid w:val="7ABB683B"/>
    <w:rsid w:val="7ABC8D0B"/>
    <w:rsid w:val="7AD4451D"/>
    <w:rsid w:val="7AD76F85"/>
    <w:rsid w:val="7AE4467F"/>
    <w:rsid w:val="7AEA8884"/>
    <w:rsid w:val="7AF4F8D6"/>
    <w:rsid w:val="7B180DD6"/>
    <w:rsid w:val="7B63ED91"/>
    <w:rsid w:val="7B66991D"/>
    <w:rsid w:val="7B80E147"/>
    <w:rsid w:val="7B914F1B"/>
    <w:rsid w:val="7B95D725"/>
    <w:rsid w:val="7BA5E733"/>
    <w:rsid w:val="7BB09ADE"/>
    <w:rsid w:val="7BB8652C"/>
    <w:rsid w:val="7BC423BB"/>
    <w:rsid w:val="7BC58E44"/>
    <w:rsid w:val="7BC81294"/>
    <w:rsid w:val="7BD03FA5"/>
    <w:rsid w:val="7BD4338A"/>
    <w:rsid w:val="7BE5C511"/>
    <w:rsid w:val="7BED0A33"/>
    <w:rsid w:val="7BF6A919"/>
    <w:rsid w:val="7C109256"/>
    <w:rsid w:val="7C189C59"/>
    <w:rsid w:val="7C279B4E"/>
    <w:rsid w:val="7C29D3EA"/>
    <w:rsid w:val="7C328C7F"/>
    <w:rsid w:val="7C37FEBB"/>
    <w:rsid w:val="7C38B5A4"/>
    <w:rsid w:val="7C38CA37"/>
    <w:rsid w:val="7C41692C"/>
    <w:rsid w:val="7C45EC8E"/>
    <w:rsid w:val="7C4662B5"/>
    <w:rsid w:val="7C57C4F9"/>
    <w:rsid w:val="7C63CA12"/>
    <w:rsid w:val="7C684E14"/>
    <w:rsid w:val="7C7529AF"/>
    <w:rsid w:val="7C8D4783"/>
    <w:rsid w:val="7CA3E533"/>
    <w:rsid w:val="7CB0B665"/>
    <w:rsid w:val="7CBC89B6"/>
    <w:rsid w:val="7CBE9647"/>
    <w:rsid w:val="7CE50973"/>
    <w:rsid w:val="7CEA3452"/>
    <w:rsid w:val="7D24B413"/>
    <w:rsid w:val="7D340A0E"/>
    <w:rsid w:val="7D44E485"/>
    <w:rsid w:val="7D4D80B3"/>
    <w:rsid w:val="7D5B132C"/>
    <w:rsid w:val="7D73985D"/>
    <w:rsid w:val="7D76846D"/>
    <w:rsid w:val="7D8B606E"/>
    <w:rsid w:val="7D93A196"/>
    <w:rsid w:val="7DA255A6"/>
    <w:rsid w:val="7DAB4835"/>
    <w:rsid w:val="7DAF5E83"/>
    <w:rsid w:val="7DB36440"/>
    <w:rsid w:val="7DC2C25A"/>
    <w:rsid w:val="7DC8A3BC"/>
    <w:rsid w:val="7DE0114D"/>
    <w:rsid w:val="7DF5DE00"/>
    <w:rsid w:val="7E0DF433"/>
    <w:rsid w:val="7E2B459E"/>
    <w:rsid w:val="7E2F4215"/>
    <w:rsid w:val="7E351663"/>
    <w:rsid w:val="7E4040AD"/>
    <w:rsid w:val="7E6DD34F"/>
    <w:rsid w:val="7E873901"/>
    <w:rsid w:val="7E9AB114"/>
    <w:rsid w:val="7EA4F0E0"/>
    <w:rsid w:val="7EAD53FD"/>
    <w:rsid w:val="7ED00A84"/>
    <w:rsid w:val="7ED2A093"/>
    <w:rsid w:val="7EE028B9"/>
    <w:rsid w:val="7EE02C7A"/>
    <w:rsid w:val="7EEEA789"/>
    <w:rsid w:val="7EEEB110"/>
    <w:rsid w:val="7EF5EFBD"/>
    <w:rsid w:val="7F056445"/>
    <w:rsid w:val="7F0696B8"/>
    <w:rsid w:val="7F069FE5"/>
    <w:rsid w:val="7F0C5DE3"/>
    <w:rsid w:val="7F11B8CC"/>
    <w:rsid w:val="7F13D6EF"/>
    <w:rsid w:val="7F140336"/>
    <w:rsid w:val="7F2013DA"/>
    <w:rsid w:val="7F3CF88F"/>
    <w:rsid w:val="7F3E883C"/>
    <w:rsid w:val="7F580577"/>
    <w:rsid w:val="7F655D8F"/>
    <w:rsid w:val="7F6C00A4"/>
    <w:rsid w:val="7F6C7E30"/>
    <w:rsid w:val="7F8105F2"/>
    <w:rsid w:val="7F84CABC"/>
    <w:rsid w:val="7F9B1388"/>
    <w:rsid w:val="7FA98E57"/>
    <w:rsid w:val="7FB6294D"/>
    <w:rsid w:val="7FBC5CDD"/>
    <w:rsid w:val="7FC2087A"/>
    <w:rsid w:val="7FC69227"/>
    <w:rsid w:val="7FCDC73E"/>
    <w:rsid w:val="7FD3D657"/>
    <w:rsid w:val="7FE63D5F"/>
    <w:rsid w:val="7FF0B38D"/>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99C058"/>
  <w15:docId w15:val="{221F670D-A3A6-4A46-A12B-78F182B4C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BAE"/>
  </w:style>
  <w:style w:type="paragraph" w:styleId="Titre1">
    <w:name w:val="heading 1"/>
    <w:basedOn w:val="Normal"/>
    <w:next w:val="Normal"/>
    <w:link w:val="Titre1Car"/>
    <w:uiPriority w:val="9"/>
    <w:qFormat/>
    <w:rsid w:val="000A75E0"/>
    <w:pPr>
      <w:keepNext/>
      <w:keepLines/>
      <w:spacing w:before="240" w:after="0"/>
      <w:outlineLvl w:val="0"/>
    </w:pPr>
    <w:rPr>
      <w:rFonts w:ascii="Nunito" w:eastAsiaTheme="majorEastAsia" w:hAnsi="Nunito" w:cstheme="majorBidi"/>
      <w:color w:val="0077C8"/>
      <w:sz w:val="32"/>
      <w:szCs w:val="32"/>
    </w:rPr>
  </w:style>
  <w:style w:type="paragraph" w:styleId="Titre2">
    <w:name w:val="heading 2"/>
    <w:basedOn w:val="Normal"/>
    <w:link w:val="Titre2Car"/>
    <w:uiPriority w:val="9"/>
    <w:qFormat/>
    <w:rsid w:val="000A75E0"/>
    <w:pPr>
      <w:spacing w:before="100" w:beforeAutospacing="1" w:after="100" w:afterAutospacing="1" w:line="240" w:lineRule="auto"/>
      <w:ind w:left="708"/>
      <w:outlineLvl w:val="1"/>
    </w:pPr>
    <w:rPr>
      <w:rFonts w:ascii="Nunito" w:eastAsia="Times New Roman" w:hAnsi="Nunito" w:cs="Times New Roman"/>
      <w:b/>
      <w:bCs/>
      <w:sz w:val="28"/>
      <w:szCs w:val="36"/>
    </w:rPr>
  </w:style>
  <w:style w:type="paragraph" w:styleId="Titre3">
    <w:name w:val="heading 3"/>
    <w:basedOn w:val="Normal"/>
    <w:link w:val="Titre3Car"/>
    <w:uiPriority w:val="9"/>
    <w:qFormat/>
    <w:rsid w:val="001E3EC1"/>
    <w:pPr>
      <w:spacing w:before="100" w:beforeAutospacing="1" w:after="100" w:afterAutospacing="1" w:line="240" w:lineRule="auto"/>
      <w:ind w:left="708"/>
      <w:outlineLvl w:val="2"/>
    </w:pPr>
    <w:rPr>
      <w:rFonts w:ascii="Nunito" w:eastAsia="Times New Roman" w:hAnsi="Nunito" w:cs="Times New Roman"/>
      <w:b/>
      <w:bCs/>
      <w:sz w:val="24"/>
      <w:szCs w:val="27"/>
    </w:rPr>
  </w:style>
  <w:style w:type="paragraph" w:styleId="Titre4">
    <w:name w:val="heading 4"/>
    <w:basedOn w:val="Normal"/>
    <w:next w:val="Normal"/>
    <w:link w:val="Titre4Car"/>
    <w:uiPriority w:val="9"/>
    <w:unhideWhenUsed/>
    <w:qFormat/>
    <w:rsid w:val="00883E3D"/>
    <w:pPr>
      <w:keepNext/>
      <w:keepLines/>
      <w:spacing w:before="40" w:after="0"/>
      <w:ind w:left="708"/>
      <w:outlineLvl w:val="3"/>
    </w:pPr>
    <w:rPr>
      <w:rFonts w:ascii="Nunito" w:eastAsiaTheme="majorEastAsia" w:hAnsi="Nunito" w:cstheme="majorBidi"/>
      <w:iCs/>
      <w:color w:val="0077C8"/>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0F488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ragraphedeliste">
    <w:name w:val="List Paragraph"/>
    <w:basedOn w:val="Normal"/>
    <w:uiPriority w:val="34"/>
    <w:qFormat/>
    <w:rsid w:val="001D1438"/>
    <w:pPr>
      <w:ind w:left="720"/>
      <w:contextualSpacing/>
    </w:pPr>
  </w:style>
  <w:style w:type="paragraph" w:styleId="Textedebulles">
    <w:name w:val="Balloon Text"/>
    <w:basedOn w:val="Normal"/>
    <w:link w:val="TextedebullesCar"/>
    <w:uiPriority w:val="99"/>
    <w:semiHidden/>
    <w:unhideWhenUsed/>
    <w:rsid w:val="007C593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C5938"/>
    <w:rPr>
      <w:rFonts w:ascii="Tahoma" w:hAnsi="Tahoma" w:cs="Tahoma"/>
      <w:sz w:val="16"/>
      <w:szCs w:val="16"/>
    </w:rPr>
  </w:style>
  <w:style w:type="character" w:customStyle="1" w:styleId="Titre2Car">
    <w:name w:val="Titre 2 Car"/>
    <w:basedOn w:val="Policepardfaut"/>
    <w:link w:val="Titre2"/>
    <w:uiPriority w:val="9"/>
    <w:rsid w:val="000A75E0"/>
    <w:rPr>
      <w:rFonts w:ascii="Nunito" w:eastAsia="Times New Roman" w:hAnsi="Nunito" w:cs="Times New Roman"/>
      <w:b/>
      <w:bCs/>
      <w:sz w:val="28"/>
      <w:szCs w:val="36"/>
    </w:rPr>
  </w:style>
  <w:style w:type="character" w:customStyle="1" w:styleId="Titre3Car">
    <w:name w:val="Titre 3 Car"/>
    <w:basedOn w:val="Policepardfaut"/>
    <w:link w:val="Titre3"/>
    <w:uiPriority w:val="9"/>
    <w:rsid w:val="001E3EC1"/>
    <w:rPr>
      <w:rFonts w:ascii="Nunito" w:eastAsia="Times New Roman" w:hAnsi="Nunito" w:cs="Times New Roman"/>
      <w:b/>
      <w:bCs/>
      <w:sz w:val="24"/>
      <w:szCs w:val="27"/>
    </w:rPr>
  </w:style>
  <w:style w:type="paragraph" w:styleId="NormalWeb">
    <w:name w:val="Normal (Web)"/>
    <w:basedOn w:val="Normal"/>
    <w:uiPriority w:val="99"/>
    <w:semiHidden/>
    <w:unhideWhenUsed/>
    <w:rsid w:val="00704DF8"/>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704DF8"/>
    <w:rPr>
      <w:b/>
      <w:bCs/>
    </w:rPr>
  </w:style>
  <w:style w:type="character" w:styleId="Accentuation">
    <w:name w:val="Emphasis"/>
    <w:basedOn w:val="Policepardfaut"/>
    <w:uiPriority w:val="20"/>
    <w:qFormat/>
    <w:rsid w:val="00704DF8"/>
    <w:rPr>
      <w:i/>
      <w:iCs/>
    </w:rPr>
  </w:style>
  <w:style w:type="character" w:styleId="Lienhypertexte">
    <w:name w:val="Hyperlink"/>
    <w:basedOn w:val="Policepardfaut"/>
    <w:uiPriority w:val="99"/>
    <w:unhideWhenUsed/>
    <w:rsid w:val="00704DF8"/>
    <w:rPr>
      <w:color w:val="0000FF"/>
      <w:u w:val="single"/>
    </w:rPr>
  </w:style>
  <w:style w:type="character" w:customStyle="1" w:styleId="En-tteCar">
    <w:name w:val="En-tête Car"/>
    <w:basedOn w:val="Policepardfaut"/>
    <w:link w:val="En-tte"/>
    <w:uiPriority w:val="99"/>
  </w:style>
  <w:style w:type="paragraph" w:styleId="En-tte">
    <w:name w:val="header"/>
    <w:basedOn w:val="Normal"/>
    <w:link w:val="En-tteCar"/>
    <w:uiPriority w:val="99"/>
    <w:unhideWhenUsed/>
    <w:pPr>
      <w:tabs>
        <w:tab w:val="center" w:pos="4680"/>
        <w:tab w:val="right" w:pos="9360"/>
      </w:tabs>
      <w:spacing w:after="0" w:line="240" w:lineRule="auto"/>
    </w:pPr>
  </w:style>
  <w:style w:type="character" w:customStyle="1" w:styleId="PieddepageCar">
    <w:name w:val="Pied de page Car"/>
    <w:basedOn w:val="Policepardfaut"/>
    <w:link w:val="Pieddepage"/>
    <w:uiPriority w:val="99"/>
  </w:style>
  <w:style w:type="paragraph" w:styleId="Pieddepage">
    <w:name w:val="footer"/>
    <w:basedOn w:val="Normal"/>
    <w:link w:val="PieddepageCar"/>
    <w:uiPriority w:val="99"/>
    <w:unhideWhenUsed/>
    <w:pPr>
      <w:tabs>
        <w:tab w:val="center" w:pos="4680"/>
        <w:tab w:val="right" w:pos="9360"/>
      </w:tabs>
      <w:spacing w:after="0" w:line="240" w:lineRule="auto"/>
    </w:pPr>
  </w:style>
  <w:style w:type="paragraph" w:customStyle="1" w:styleId="paragraph">
    <w:name w:val="paragraph"/>
    <w:basedOn w:val="Normal"/>
    <w:rsid w:val="004622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Policepardfaut"/>
    <w:rsid w:val="00462238"/>
  </w:style>
  <w:style w:type="character" w:customStyle="1" w:styleId="eop">
    <w:name w:val="eop"/>
    <w:basedOn w:val="Policepardfaut"/>
    <w:rsid w:val="00462238"/>
  </w:style>
  <w:style w:type="character" w:customStyle="1" w:styleId="spellingerror">
    <w:name w:val="spellingerror"/>
    <w:basedOn w:val="Policepardfaut"/>
    <w:rsid w:val="00462238"/>
  </w:style>
  <w:style w:type="character" w:customStyle="1" w:styleId="contextualspellingandgrammarerror">
    <w:name w:val="contextualspellingandgrammarerror"/>
    <w:basedOn w:val="Policepardfaut"/>
    <w:rsid w:val="004F015C"/>
  </w:style>
  <w:style w:type="character" w:customStyle="1" w:styleId="linebreakblob">
    <w:name w:val="linebreakblob"/>
    <w:basedOn w:val="Policepardfaut"/>
    <w:rsid w:val="002317A2"/>
  </w:style>
  <w:style w:type="paragraph" w:styleId="Citationintense">
    <w:name w:val="Intense Quote"/>
    <w:basedOn w:val="Normal"/>
    <w:next w:val="Normal"/>
    <w:link w:val="CitationintenseCar"/>
    <w:uiPriority w:val="30"/>
    <w:qFormat/>
    <w:rsid w:val="00EC5735"/>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EC5735"/>
    <w:rPr>
      <w:i/>
      <w:iCs/>
      <w:color w:val="4F81BD" w:themeColor="accent1"/>
    </w:rPr>
  </w:style>
  <w:style w:type="paragraph" w:styleId="Sansinterligne">
    <w:name w:val="No Spacing"/>
    <w:link w:val="SansinterligneCar"/>
    <w:uiPriority w:val="1"/>
    <w:qFormat/>
    <w:rsid w:val="003E4E49"/>
    <w:pPr>
      <w:spacing w:after="0" w:line="240" w:lineRule="auto"/>
    </w:pPr>
  </w:style>
  <w:style w:type="character" w:customStyle="1" w:styleId="SansinterligneCar">
    <w:name w:val="Sans interligne Car"/>
    <w:basedOn w:val="Policepardfaut"/>
    <w:link w:val="Sansinterligne"/>
    <w:uiPriority w:val="1"/>
    <w:rsid w:val="003E4E49"/>
  </w:style>
  <w:style w:type="table" w:customStyle="1" w:styleId="TableauGrille1Clair-Accentuation11">
    <w:name w:val="Tableau Grille 1 Clair - Accentuation 11"/>
    <w:basedOn w:val="TableauNormal"/>
    <w:uiPriority w:val="46"/>
    <w:rsid w:val="00CB5EAE"/>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Lgende">
    <w:name w:val="caption"/>
    <w:basedOn w:val="Normal"/>
    <w:next w:val="Normal"/>
    <w:uiPriority w:val="35"/>
    <w:unhideWhenUsed/>
    <w:qFormat/>
    <w:rsid w:val="00077B20"/>
    <w:pPr>
      <w:spacing w:line="240" w:lineRule="auto"/>
    </w:pPr>
    <w:rPr>
      <w:i/>
      <w:iCs/>
      <w:color w:val="1F497D" w:themeColor="text2"/>
      <w:sz w:val="18"/>
      <w:szCs w:val="18"/>
    </w:rPr>
  </w:style>
  <w:style w:type="character" w:customStyle="1" w:styleId="Titre1Car">
    <w:name w:val="Titre 1 Car"/>
    <w:basedOn w:val="Policepardfaut"/>
    <w:link w:val="Titre1"/>
    <w:uiPriority w:val="9"/>
    <w:rsid w:val="000A75E0"/>
    <w:rPr>
      <w:rFonts w:ascii="Nunito" w:eastAsiaTheme="majorEastAsia" w:hAnsi="Nunito" w:cstheme="majorBidi"/>
      <w:color w:val="0077C8"/>
      <w:sz w:val="32"/>
      <w:szCs w:val="32"/>
    </w:rPr>
  </w:style>
  <w:style w:type="paragraph" w:styleId="En-ttedetabledesmatires">
    <w:name w:val="TOC Heading"/>
    <w:basedOn w:val="Titre1"/>
    <w:next w:val="Normal"/>
    <w:uiPriority w:val="39"/>
    <w:unhideWhenUsed/>
    <w:qFormat/>
    <w:rsid w:val="000A75E0"/>
    <w:pPr>
      <w:spacing w:line="259" w:lineRule="auto"/>
      <w:outlineLvl w:val="9"/>
    </w:pPr>
    <w:rPr>
      <w:rFonts w:asciiTheme="majorHAnsi" w:hAnsiTheme="majorHAnsi"/>
      <w:color w:val="365F91" w:themeColor="accent1" w:themeShade="BF"/>
    </w:rPr>
  </w:style>
  <w:style w:type="paragraph" w:styleId="TM1">
    <w:name w:val="toc 1"/>
    <w:basedOn w:val="Normal"/>
    <w:next w:val="Normal"/>
    <w:autoRedefine/>
    <w:uiPriority w:val="39"/>
    <w:unhideWhenUsed/>
    <w:rsid w:val="000A75E0"/>
    <w:pPr>
      <w:spacing w:after="100"/>
    </w:pPr>
  </w:style>
  <w:style w:type="paragraph" w:styleId="TM2">
    <w:name w:val="toc 2"/>
    <w:basedOn w:val="Normal"/>
    <w:next w:val="Normal"/>
    <w:autoRedefine/>
    <w:uiPriority w:val="39"/>
    <w:unhideWhenUsed/>
    <w:rsid w:val="000A75E0"/>
    <w:pPr>
      <w:spacing w:after="100"/>
      <w:ind w:left="220"/>
    </w:pPr>
  </w:style>
  <w:style w:type="character" w:customStyle="1" w:styleId="Titre4Car">
    <w:name w:val="Titre 4 Car"/>
    <w:basedOn w:val="Policepardfaut"/>
    <w:link w:val="Titre4"/>
    <w:uiPriority w:val="9"/>
    <w:rsid w:val="00883E3D"/>
    <w:rPr>
      <w:rFonts w:ascii="Nunito" w:eastAsiaTheme="majorEastAsia" w:hAnsi="Nunito" w:cstheme="majorBidi"/>
      <w:iCs/>
      <w:color w:val="0077C8"/>
      <w:sz w:val="24"/>
    </w:rPr>
  </w:style>
  <w:style w:type="paragraph" w:styleId="TM3">
    <w:name w:val="toc 3"/>
    <w:basedOn w:val="Normal"/>
    <w:next w:val="Normal"/>
    <w:autoRedefine/>
    <w:uiPriority w:val="39"/>
    <w:unhideWhenUsed/>
    <w:rsid w:val="00883E3D"/>
    <w:pPr>
      <w:spacing w:after="100"/>
      <w:ind w:left="440"/>
    </w:pPr>
  </w:style>
  <w:style w:type="paragraph" w:styleId="TM4">
    <w:name w:val="toc 4"/>
    <w:basedOn w:val="Normal"/>
    <w:next w:val="Normal"/>
    <w:autoRedefine/>
    <w:uiPriority w:val="39"/>
    <w:unhideWhenUsed/>
    <w:rsid w:val="00883E3D"/>
    <w:pPr>
      <w:spacing w:after="100"/>
      <w:ind w:left="660"/>
    </w:p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character" w:styleId="Marquedecommentaire">
    <w:name w:val="annotation reference"/>
    <w:basedOn w:val="Policepardfaut"/>
    <w:uiPriority w:val="99"/>
    <w:semiHidden/>
    <w:unhideWhenUsed/>
    <w:rPr>
      <w:sz w:val="16"/>
      <w:szCs w:val="16"/>
    </w:rPr>
  </w:style>
  <w:style w:type="paragraph" w:styleId="Objetducommentaire">
    <w:name w:val="annotation subject"/>
    <w:basedOn w:val="Commentaire"/>
    <w:next w:val="Commentaire"/>
    <w:link w:val="ObjetducommentaireCar"/>
    <w:uiPriority w:val="99"/>
    <w:semiHidden/>
    <w:unhideWhenUsed/>
    <w:rsid w:val="00E02CF8"/>
    <w:rPr>
      <w:b/>
      <w:bCs/>
    </w:rPr>
  </w:style>
  <w:style w:type="character" w:customStyle="1" w:styleId="ObjetducommentaireCar">
    <w:name w:val="Objet du commentaire Car"/>
    <w:basedOn w:val="CommentaireCar"/>
    <w:link w:val="Objetducommentaire"/>
    <w:uiPriority w:val="99"/>
    <w:semiHidden/>
    <w:rsid w:val="00E02CF8"/>
    <w:rPr>
      <w:b/>
      <w:bCs/>
      <w:sz w:val="20"/>
      <w:szCs w:val="20"/>
    </w:rPr>
  </w:style>
  <w:style w:type="paragraph" w:styleId="Rvision">
    <w:name w:val="Revision"/>
    <w:hidden/>
    <w:uiPriority w:val="99"/>
    <w:semiHidden/>
    <w:rsid w:val="00AF6838"/>
    <w:pPr>
      <w:spacing w:after="0" w:line="240" w:lineRule="auto"/>
    </w:pPr>
  </w:style>
  <w:style w:type="character" w:customStyle="1" w:styleId="lang-en">
    <w:name w:val="lang-en"/>
    <w:basedOn w:val="Policepardfaut"/>
    <w:rsid w:val="0006795B"/>
  </w:style>
  <w:style w:type="character" w:customStyle="1" w:styleId="needref">
    <w:name w:val="need_ref"/>
    <w:basedOn w:val="Policepardfaut"/>
    <w:rsid w:val="0006795B"/>
  </w:style>
  <w:style w:type="character" w:styleId="Lienhypertextesuivivisit">
    <w:name w:val="FollowedHyperlink"/>
    <w:basedOn w:val="Policepardfaut"/>
    <w:uiPriority w:val="99"/>
    <w:semiHidden/>
    <w:unhideWhenUsed/>
    <w:rsid w:val="007641C4"/>
    <w:rPr>
      <w:color w:val="800080" w:themeColor="followedHyperlink"/>
      <w:u w:val="single"/>
    </w:rPr>
  </w:style>
  <w:style w:type="character" w:styleId="Appeldenotedefin">
    <w:name w:val="endnote reference"/>
    <w:basedOn w:val="Policepardfaut"/>
    <w:uiPriority w:val="99"/>
    <w:semiHidden/>
    <w:unhideWhenUsed/>
    <w:rsid w:val="00237E7A"/>
    <w:rPr>
      <w:vertAlign w:val="superscript"/>
    </w:rPr>
  </w:style>
  <w:style w:type="paragraph" w:customStyle="1" w:styleId="Default">
    <w:name w:val="Default"/>
    <w:rsid w:val="00237E7A"/>
    <w:pPr>
      <w:autoSpaceDE w:val="0"/>
      <w:autoSpaceDN w:val="0"/>
      <w:adjustRightInd w:val="0"/>
      <w:spacing w:after="0" w:line="240" w:lineRule="auto"/>
    </w:pPr>
    <w:rPr>
      <w:rFonts w:ascii="Arial" w:eastAsiaTheme="minorHAnsi" w:hAnsi="Arial" w:cs="Arial"/>
      <w:color w:val="000000"/>
      <w:sz w:val="24"/>
      <w:szCs w:val="24"/>
      <w:lang w:eastAsia="en-US"/>
    </w:rPr>
  </w:style>
  <w:style w:type="character" w:styleId="Mention">
    <w:name w:val="Mention"/>
    <w:basedOn w:val="Policepardfaut"/>
    <w:uiPriority w:val="99"/>
    <w:unhideWhenUsed/>
    <w:rsid w:val="00A664D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7771">
      <w:bodyDiv w:val="1"/>
      <w:marLeft w:val="0"/>
      <w:marRight w:val="0"/>
      <w:marTop w:val="0"/>
      <w:marBottom w:val="0"/>
      <w:divBdr>
        <w:top w:val="none" w:sz="0" w:space="0" w:color="auto"/>
        <w:left w:val="none" w:sz="0" w:space="0" w:color="auto"/>
        <w:bottom w:val="none" w:sz="0" w:space="0" w:color="auto"/>
        <w:right w:val="none" w:sz="0" w:space="0" w:color="auto"/>
      </w:divBdr>
    </w:div>
    <w:div w:id="104809760">
      <w:bodyDiv w:val="1"/>
      <w:marLeft w:val="0"/>
      <w:marRight w:val="0"/>
      <w:marTop w:val="0"/>
      <w:marBottom w:val="0"/>
      <w:divBdr>
        <w:top w:val="none" w:sz="0" w:space="0" w:color="auto"/>
        <w:left w:val="none" w:sz="0" w:space="0" w:color="auto"/>
        <w:bottom w:val="none" w:sz="0" w:space="0" w:color="auto"/>
        <w:right w:val="none" w:sz="0" w:space="0" w:color="auto"/>
      </w:divBdr>
      <w:divsChild>
        <w:div w:id="1441341522">
          <w:marLeft w:val="0"/>
          <w:marRight w:val="0"/>
          <w:marTop w:val="0"/>
          <w:marBottom w:val="0"/>
          <w:divBdr>
            <w:top w:val="none" w:sz="0" w:space="0" w:color="auto"/>
            <w:left w:val="none" w:sz="0" w:space="0" w:color="auto"/>
            <w:bottom w:val="none" w:sz="0" w:space="0" w:color="auto"/>
            <w:right w:val="none" w:sz="0" w:space="0" w:color="auto"/>
          </w:divBdr>
          <w:divsChild>
            <w:div w:id="7948699">
              <w:marLeft w:val="0"/>
              <w:marRight w:val="0"/>
              <w:marTop w:val="0"/>
              <w:marBottom w:val="0"/>
              <w:divBdr>
                <w:top w:val="none" w:sz="0" w:space="0" w:color="auto"/>
                <w:left w:val="none" w:sz="0" w:space="0" w:color="auto"/>
                <w:bottom w:val="none" w:sz="0" w:space="0" w:color="auto"/>
                <w:right w:val="none" w:sz="0" w:space="0" w:color="auto"/>
              </w:divBdr>
              <w:divsChild>
                <w:div w:id="943923095">
                  <w:marLeft w:val="0"/>
                  <w:marRight w:val="0"/>
                  <w:marTop w:val="0"/>
                  <w:marBottom w:val="0"/>
                  <w:divBdr>
                    <w:top w:val="none" w:sz="0" w:space="0" w:color="auto"/>
                    <w:left w:val="none" w:sz="0" w:space="0" w:color="auto"/>
                    <w:bottom w:val="none" w:sz="0" w:space="0" w:color="auto"/>
                    <w:right w:val="none" w:sz="0" w:space="0" w:color="auto"/>
                  </w:divBdr>
                </w:div>
              </w:divsChild>
            </w:div>
            <w:div w:id="49622956">
              <w:marLeft w:val="0"/>
              <w:marRight w:val="0"/>
              <w:marTop w:val="0"/>
              <w:marBottom w:val="0"/>
              <w:divBdr>
                <w:top w:val="none" w:sz="0" w:space="0" w:color="auto"/>
                <w:left w:val="none" w:sz="0" w:space="0" w:color="auto"/>
                <w:bottom w:val="none" w:sz="0" w:space="0" w:color="auto"/>
                <w:right w:val="none" w:sz="0" w:space="0" w:color="auto"/>
              </w:divBdr>
              <w:divsChild>
                <w:div w:id="1666779697">
                  <w:marLeft w:val="0"/>
                  <w:marRight w:val="0"/>
                  <w:marTop w:val="0"/>
                  <w:marBottom w:val="0"/>
                  <w:divBdr>
                    <w:top w:val="none" w:sz="0" w:space="0" w:color="auto"/>
                    <w:left w:val="none" w:sz="0" w:space="0" w:color="auto"/>
                    <w:bottom w:val="none" w:sz="0" w:space="0" w:color="auto"/>
                    <w:right w:val="none" w:sz="0" w:space="0" w:color="auto"/>
                  </w:divBdr>
                </w:div>
              </w:divsChild>
            </w:div>
            <w:div w:id="101534318">
              <w:marLeft w:val="0"/>
              <w:marRight w:val="0"/>
              <w:marTop w:val="0"/>
              <w:marBottom w:val="0"/>
              <w:divBdr>
                <w:top w:val="none" w:sz="0" w:space="0" w:color="auto"/>
                <w:left w:val="none" w:sz="0" w:space="0" w:color="auto"/>
                <w:bottom w:val="none" w:sz="0" w:space="0" w:color="auto"/>
                <w:right w:val="none" w:sz="0" w:space="0" w:color="auto"/>
              </w:divBdr>
              <w:divsChild>
                <w:div w:id="565578546">
                  <w:marLeft w:val="0"/>
                  <w:marRight w:val="0"/>
                  <w:marTop w:val="0"/>
                  <w:marBottom w:val="0"/>
                  <w:divBdr>
                    <w:top w:val="none" w:sz="0" w:space="0" w:color="auto"/>
                    <w:left w:val="none" w:sz="0" w:space="0" w:color="auto"/>
                    <w:bottom w:val="none" w:sz="0" w:space="0" w:color="auto"/>
                    <w:right w:val="none" w:sz="0" w:space="0" w:color="auto"/>
                  </w:divBdr>
                </w:div>
              </w:divsChild>
            </w:div>
            <w:div w:id="122238311">
              <w:marLeft w:val="0"/>
              <w:marRight w:val="0"/>
              <w:marTop w:val="0"/>
              <w:marBottom w:val="0"/>
              <w:divBdr>
                <w:top w:val="none" w:sz="0" w:space="0" w:color="auto"/>
                <w:left w:val="none" w:sz="0" w:space="0" w:color="auto"/>
                <w:bottom w:val="none" w:sz="0" w:space="0" w:color="auto"/>
                <w:right w:val="none" w:sz="0" w:space="0" w:color="auto"/>
              </w:divBdr>
              <w:divsChild>
                <w:div w:id="141654922">
                  <w:marLeft w:val="0"/>
                  <w:marRight w:val="0"/>
                  <w:marTop w:val="0"/>
                  <w:marBottom w:val="0"/>
                  <w:divBdr>
                    <w:top w:val="none" w:sz="0" w:space="0" w:color="auto"/>
                    <w:left w:val="none" w:sz="0" w:space="0" w:color="auto"/>
                    <w:bottom w:val="none" w:sz="0" w:space="0" w:color="auto"/>
                    <w:right w:val="none" w:sz="0" w:space="0" w:color="auto"/>
                  </w:divBdr>
                </w:div>
              </w:divsChild>
            </w:div>
            <w:div w:id="128018053">
              <w:marLeft w:val="0"/>
              <w:marRight w:val="0"/>
              <w:marTop w:val="0"/>
              <w:marBottom w:val="0"/>
              <w:divBdr>
                <w:top w:val="none" w:sz="0" w:space="0" w:color="auto"/>
                <w:left w:val="none" w:sz="0" w:space="0" w:color="auto"/>
                <w:bottom w:val="none" w:sz="0" w:space="0" w:color="auto"/>
                <w:right w:val="none" w:sz="0" w:space="0" w:color="auto"/>
              </w:divBdr>
              <w:divsChild>
                <w:div w:id="1941794684">
                  <w:marLeft w:val="0"/>
                  <w:marRight w:val="0"/>
                  <w:marTop w:val="0"/>
                  <w:marBottom w:val="0"/>
                  <w:divBdr>
                    <w:top w:val="none" w:sz="0" w:space="0" w:color="auto"/>
                    <w:left w:val="none" w:sz="0" w:space="0" w:color="auto"/>
                    <w:bottom w:val="none" w:sz="0" w:space="0" w:color="auto"/>
                    <w:right w:val="none" w:sz="0" w:space="0" w:color="auto"/>
                  </w:divBdr>
                </w:div>
              </w:divsChild>
            </w:div>
            <w:div w:id="131605922">
              <w:marLeft w:val="0"/>
              <w:marRight w:val="0"/>
              <w:marTop w:val="0"/>
              <w:marBottom w:val="0"/>
              <w:divBdr>
                <w:top w:val="none" w:sz="0" w:space="0" w:color="auto"/>
                <w:left w:val="none" w:sz="0" w:space="0" w:color="auto"/>
                <w:bottom w:val="none" w:sz="0" w:space="0" w:color="auto"/>
                <w:right w:val="none" w:sz="0" w:space="0" w:color="auto"/>
              </w:divBdr>
              <w:divsChild>
                <w:div w:id="741371034">
                  <w:marLeft w:val="0"/>
                  <w:marRight w:val="0"/>
                  <w:marTop w:val="0"/>
                  <w:marBottom w:val="0"/>
                  <w:divBdr>
                    <w:top w:val="none" w:sz="0" w:space="0" w:color="auto"/>
                    <w:left w:val="none" w:sz="0" w:space="0" w:color="auto"/>
                    <w:bottom w:val="none" w:sz="0" w:space="0" w:color="auto"/>
                    <w:right w:val="none" w:sz="0" w:space="0" w:color="auto"/>
                  </w:divBdr>
                </w:div>
              </w:divsChild>
            </w:div>
            <w:div w:id="179972874">
              <w:marLeft w:val="0"/>
              <w:marRight w:val="0"/>
              <w:marTop w:val="0"/>
              <w:marBottom w:val="0"/>
              <w:divBdr>
                <w:top w:val="none" w:sz="0" w:space="0" w:color="auto"/>
                <w:left w:val="none" w:sz="0" w:space="0" w:color="auto"/>
                <w:bottom w:val="none" w:sz="0" w:space="0" w:color="auto"/>
                <w:right w:val="none" w:sz="0" w:space="0" w:color="auto"/>
              </w:divBdr>
              <w:divsChild>
                <w:div w:id="884874559">
                  <w:marLeft w:val="0"/>
                  <w:marRight w:val="0"/>
                  <w:marTop w:val="0"/>
                  <w:marBottom w:val="0"/>
                  <w:divBdr>
                    <w:top w:val="none" w:sz="0" w:space="0" w:color="auto"/>
                    <w:left w:val="none" w:sz="0" w:space="0" w:color="auto"/>
                    <w:bottom w:val="none" w:sz="0" w:space="0" w:color="auto"/>
                    <w:right w:val="none" w:sz="0" w:space="0" w:color="auto"/>
                  </w:divBdr>
                </w:div>
                <w:div w:id="1581862375">
                  <w:marLeft w:val="0"/>
                  <w:marRight w:val="0"/>
                  <w:marTop w:val="0"/>
                  <w:marBottom w:val="0"/>
                  <w:divBdr>
                    <w:top w:val="none" w:sz="0" w:space="0" w:color="auto"/>
                    <w:left w:val="none" w:sz="0" w:space="0" w:color="auto"/>
                    <w:bottom w:val="none" w:sz="0" w:space="0" w:color="auto"/>
                    <w:right w:val="none" w:sz="0" w:space="0" w:color="auto"/>
                  </w:divBdr>
                </w:div>
              </w:divsChild>
            </w:div>
            <w:div w:id="211157987">
              <w:marLeft w:val="0"/>
              <w:marRight w:val="0"/>
              <w:marTop w:val="0"/>
              <w:marBottom w:val="0"/>
              <w:divBdr>
                <w:top w:val="none" w:sz="0" w:space="0" w:color="auto"/>
                <w:left w:val="none" w:sz="0" w:space="0" w:color="auto"/>
                <w:bottom w:val="none" w:sz="0" w:space="0" w:color="auto"/>
                <w:right w:val="none" w:sz="0" w:space="0" w:color="auto"/>
              </w:divBdr>
              <w:divsChild>
                <w:div w:id="1460496028">
                  <w:marLeft w:val="0"/>
                  <w:marRight w:val="0"/>
                  <w:marTop w:val="0"/>
                  <w:marBottom w:val="0"/>
                  <w:divBdr>
                    <w:top w:val="none" w:sz="0" w:space="0" w:color="auto"/>
                    <w:left w:val="none" w:sz="0" w:space="0" w:color="auto"/>
                    <w:bottom w:val="none" w:sz="0" w:space="0" w:color="auto"/>
                    <w:right w:val="none" w:sz="0" w:space="0" w:color="auto"/>
                  </w:divBdr>
                </w:div>
              </w:divsChild>
            </w:div>
            <w:div w:id="248853300">
              <w:marLeft w:val="0"/>
              <w:marRight w:val="0"/>
              <w:marTop w:val="0"/>
              <w:marBottom w:val="0"/>
              <w:divBdr>
                <w:top w:val="none" w:sz="0" w:space="0" w:color="auto"/>
                <w:left w:val="none" w:sz="0" w:space="0" w:color="auto"/>
                <w:bottom w:val="none" w:sz="0" w:space="0" w:color="auto"/>
                <w:right w:val="none" w:sz="0" w:space="0" w:color="auto"/>
              </w:divBdr>
              <w:divsChild>
                <w:div w:id="670455021">
                  <w:marLeft w:val="0"/>
                  <w:marRight w:val="0"/>
                  <w:marTop w:val="0"/>
                  <w:marBottom w:val="0"/>
                  <w:divBdr>
                    <w:top w:val="none" w:sz="0" w:space="0" w:color="auto"/>
                    <w:left w:val="none" w:sz="0" w:space="0" w:color="auto"/>
                    <w:bottom w:val="none" w:sz="0" w:space="0" w:color="auto"/>
                    <w:right w:val="none" w:sz="0" w:space="0" w:color="auto"/>
                  </w:divBdr>
                </w:div>
                <w:div w:id="758870552">
                  <w:marLeft w:val="0"/>
                  <w:marRight w:val="0"/>
                  <w:marTop w:val="0"/>
                  <w:marBottom w:val="0"/>
                  <w:divBdr>
                    <w:top w:val="none" w:sz="0" w:space="0" w:color="auto"/>
                    <w:left w:val="none" w:sz="0" w:space="0" w:color="auto"/>
                    <w:bottom w:val="none" w:sz="0" w:space="0" w:color="auto"/>
                    <w:right w:val="none" w:sz="0" w:space="0" w:color="auto"/>
                  </w:divBdr>
                </w:div>
                <w:div w:id="783620993">
                  <w:marLeft w:val="0"/>
                  <w:marRight w:val="0"/>
                  <w:marTop w:val="0"/>
                  <w:marBottom w:val="0"/>
                  <w:divBdr>
                    <w:top w:val="none" w:sz="0" w:space="0" w:color="auto"/>
                    <w:left w:val="none" w:sz="0" w:space="0" w:color="auto"/>
                    <w:bottom w:val="none" w:sz="0" w:space="0" w:color="auto"/>
                    <w:right w:val="none" w:sz="0" w:space="0" w:color="auto"/>
                  </w:divBdr>
                </w:div>
                <w:div w:id="885023674">
                  <w:marLeft w:val="0"/>
                  <w:marRight w:val="0"/>
                  <w:marTop w:val="0"/>
                  <w:marBottom w:val="0"/>
                  <w:divBdr>
                    <w:top w:val="none" w:sz="0" w:space="0" w:color="auto"/>
                    <w:left w:val="none" w:sz="0" w:space="0" w:color="auto"/>
                    <w:bottom w:val="none" w:sz="0" w:space="0" w:color="auto"/>
                    <w:right w:val="none" w:sz="0" w:space="0" w:color="auto"/>
                  </w:divBdr>
                </w:div>
              </w:divsChild>
            </w:div>
            <w:div w:id="272790629">
              <w:marLeft w:val="0"/>
              <w:marRight w:val="0"/>
              <w:marTop w:val="0"/>
              <w:marBottom w:val="0"/>
              <w:divBdr>
                <w:top w:val="none" w:sz="0" w:space="0" w:color="auto"/>
                <w:left w:val="none" w:sz="0" w:space="0" w:color="auto"/>
                <w:bottom w:val="none" w:sz="0" w:space="0" w:color="auto"/>
                <w:right w:val="none" w:sz="0" w:space="0" w:color="auto"/>
              </w:divBdr>
              <w:divsChild>
                <w:div w:id="195042089">
                  <w:marLeft w:val="0"/>
                  <w:marRight w:val="0"/>
                  <w:marTop w:val="0"/>
                  <w:marBottom w:val="0"/>
                  <w:divBdr>
                    <w:top w:val="none" w:sz="0" w:space="0" w:color="auto"/>
                    <w:left w:val="none" w:sz="0" w:space="0" w:color="auto"/>
                    <w:bottom w:val="none" w:sz="0" w:space="0" w:color="auto"/>
                    <w:right w:val="none" w:sz="0" w:space="0" w:color="auto"/>
                  </w:divBdr>
                </w:div>
              </w:divsChild>
            </w:div>
            <w:div w:id="309359577">
              <w:marLeft w:val="0"/>
              <w:marRight w:val="0"/>
              <w:marTop w:val="0"/>
              <w:marBottom w:val="0"/>
              <w:divBdr>
                <w:top w:val="none" w:sz="0" w:space="0" w:color="auto"/>
                <w:left w:val="none" w:sz="0" w:space="0" w:color="auto"/>
                <w:bottom w:val="none" w:sz="0" w:space="0" w:color="auto"/>
                <w:right w:val="none" w:sz="0" w:space="0" w:color="auto"/>
              </w:divBdr>
              <w:divsChild>
                <w:div w:id="50464583">
                  <w:marLeft w:val="0"/>
                  <w:marRight w:val="0"/>
                  <w:marTop w:val="0"/>
                  <w:marBottom w:val="0"/>
                  <w:divBdr>
                    <w:top w:val="none" w:sz="0" w:space="0" w:color="auto"/>
                    <w:left w:val="none" w:sz="0" w:space="0" w:color="auto"/>
                    <w:bottom w:val="none" w:sz="0" w:space="0" w:color="auto"/>
                    <w:right w:val="none" w:sz="0" w:space="0" w:color="auto"/>
                  </w:divBdr>
                </w:div>
                <w:div w:id="987050308">
                  <w:marLeft w:val="0"/>
                  <w:marRight w:val="0"/>
                  <w:marTop w:val="0"/>
                  <w:marBottom w:val="0"/>
                  <w:divBdr>
                    <w:top w:val="none" w:sz="0" w:space="0" w:color="auto"/>
                    <w:left w:val="none" w:sz="0" w:space="0" w:color="auto"/>
                    <w:bottom w:val="none" w:sz="0" w:space="0" w:color="auto"/>
                    <w:right w:val="none" w:sz="0" w:space="0" w:color="auto"/>
                  </w:divBdr>
                </w:div>
              </w:divsChild>
            </w:div>
            <w:div w:id="406152044">
              <w:marLeft w:val="0"/>
              <w:marRight w:val="0"/>
              <w:marTop w:val="0"/>
              <w:marBottom w:val="0"/>
              <w:divBdr>
                <w:top w:val="none" w:sz="0" w:space="0" w:color="auto"/>
                <w:left w:val="none" w:sz="0" w:space="0" w:color="auto"/>
                <w:bottom w:val="none" w:sz="0" w:space="0" w:color="auto"/>
                <w:right w:val="none" w:sz="0" w:space="0" w:color="auto"/>
              </w:divBdr>
              <w:divsChild>
                <w:div w:id="1959140595">
                  <w:marLeft w:val="0"/>
                  <w:marRight w:val="0"/>
                  <w:marTop w:val="0"/>
                  <w:marBottom w:val="0"/>
                  <w:divBdr>
                    <w:top w:val="none" w:sz="0" w:space="0" w:color="auto"/>
                    <w:left w:val="none" w:sz="0" w:space="0" w:color="auto"/>
                    <w:bottom w:val="none" w:sz="0" w:space="0" w:color="auto"/>
                    <w:right w:val="none" w:sz="0" w:space="0" w:color="auto"/>
                  </w:divBdr>
                </w:div>
              </w:divsChild>
            </w:div>
            <w:div w:id="481115410">
              <w:marLeft w:val="0"/>
              <w:marRight w:val="0"/>
              <w:marTop w:val="0"/>
              <w:marBottom w:val="0"/>
              <w:divBdr>
                <w:top w:val="none" w:sz="0" w:space="0" w:color="auto"/>
                <w:left w:val="none" w:sz="0" w:space="0" w:color="auto"/>
                <w:bottom w:val="none" w:sz="0" w:space="0" w:color="auto"/>
                <w:right w:val="none" w:sz="0" w:space="0" w:color="auto"/>
              </w:divBdr>
              <w:divsChild>
                <w:div w:id="187842905">
                  <w:marLeft w:val="0"/>
                  <w:marRight w:val="0"/>
                  <w:marTop w:val="0"/>
                  <w:marBottom w:val="0"/>
                  <w:divBdr>
                    <w:top w:val="none" w:sz="0" w:space="0" w:color="auto"/>
                    <w:left w:val="none" w:sz="0" w:space="0" w:color="auto"/>
                    <w:bottom w:val="none" w:sz="0" w:space="0" w:color="auto"/>
                    <w:right w:val="none" w:sz="0" w:space="0" w:color="auto"/>
                  </w:divBdr>
                </w:div>
              </w:divsChild>
            </w:div>
            <w:div w:id="585655356">
              <w:marLeft w:val="0"/>
              <w:marRight w:val="0"/>
              <w:marTop w:val="0"/>
              <w:marBottom w:val="0"/>
              <w:divBdr>
                <w:top w:val="none" w:sz="0" w:space="0" w:color="auto"/>
                <w:left w:val="none" w:sz="0" w:space="0" w:color="auto"/>
                <w:bottom w:val="none" w:sz="0" w:space="0" w:color="auto"/>
                <w:right w:val="none" w:sz="0" w:space="0" w:color="auto"/>
              </w:divBdr>
              <w:divsChild>
                <w:div w:id="736437411">
                  <w:marLeft w:val="0"/>
                  <w:marRight w:val="0"/>
                  <w:marTop w:val="0"/>
                  <w:marBottom w:val="0"/>
                  <w:divBdr>
                    <w:top w:val="none" w:sz="0" w:space="0" w:color="auto"/>
                    <w:left w:val="none" w:sz="0" w:space="0" w:color="auto"/>
                    <w:bottom w:val="none" w:sz="0" w:space="0" w:color="auto"/>
                    <w:right w:val="none" w:sz="0" w:space="0" w:color="auto"/>
                  </w:divBdr>
                </w:div>
              </w:divsChild>
            </w:div>
            <w:div w:id="681082643">
              <w:marLeft w:val="0"/>
              <w:marRight w:val="0"/>
              <w:marTop w:val="0"/>
              <w:marBottom w:val="0"/>
              <w:divBdr>
                <w:top w:val="none" w:sz="0" w:space="0" w:color="auto"/>
                <w:left w:val="none" w:sz="0" w:space="0" w:color="auto"/>
                <w:bottom w:val="none" w:sz="0" w:space="0" w:color="auto"/>
                <w:right w:val="none" w:sz="0" w:space="0" w:color="auto"/>
              </w:divBdr>
              <w:divsChild>
                <w:div w:id="1008172968">
                  <w:marLeft w:val="0"/>
                  <w:marRight w:val="0"/>
                  <w:marTop w:val="0"/>
                  <w:marBottom w:val="0"/>
                  <w:divBdr>
                    <w:top w:val="none" w:sz="0" w:space="0" w:color="auto"/>
                    <w:left w:val="none" w:sz="0" w:space="0" w:color="auto"/>
                    <w:bottom w:val="none" w:sz="0" w:space="0" w:color="auto"/>
                    <w:right w:val="none" w:sz="0" w:space="0" w:color="auto"/>
                  </w:divBdr>
                </w:div>
                <w:div w:id="2027949598">
                  <w:marLeft w:val="0"/>
                  <w:marRight w:val="0"/>
                  <w:marTop w:val="0"/>
                  <w:marBottom w:val="0"/>
                  <w:divBdr>
                    <w:top w:val="none" w:sz="0" w:space="0" w:color="auto"/>
                    <w:left w:val="none" w:sz="0" w:space="0" w:color="auto"/>
                    <w:bottom w:val="none" w:sz="0" w:space="0" w:color="auto"/>
                    <w:right w:val="none" w:sz="0" w:space="0" w:color="auto"/>
                  </w:divBdr>
                </w:div>
              </w:divsChild>
            </w:div>
            <w:div w:id="690645119">
              <w:marLeft w:val="0"/>
              <w:marRight w:val="0"/>
              <w:marTop w:val="0"/>
              <w:marBottom w:val="0"/>
              <w:divBdr>
                <w:top w:val="none" w:sz="0" w:space="0" w:color="auto"/>
                <w:left w:val="none" w:sz="0" w:space="0" w:color="auto"/>
                <w:bottom w:val="none" w:sz="0" w:space="0" w:color="auto"/>
                <w:right w:val="none" w:sz="0" w:space="0" w:color="auto"/>
              </w:divBdr>
              <w:divsChild>
                <w:div w:id="1977760543">
                  <w:marLeft w:val="0"/>
                  <w:marRight w:val="0"/>
                  <w:marTop w:val="0"/>
                  <w:marBottom w:val="0"/>
                  <w:divBdr>
                    <w:top w:val="none" w:sz="0" w:space="0" w:color="auto"/>
                    <w:left w:val="none" w:sz="0" w:space="0" w:color="auto"/>
                    <w:bottom w:val="none" w:sz="0" w:space="0" w:color="auto"/>
                    <w:right w:val="none" w:sz="0" w:space="0" w:color="auto"/>
                  </w:divBdr>
                </w:div>
              </w:divsChild>
            </w:div>
            <w:div w:id="692536335">
              <w:marLeft w:val="0"/>
              <w:marRight w:val="0"/>
              <w:marTop w:val="0"/>
              <w:marBottom w:val="0"/>
              <w:divBdr>
                <w:top w:val="none" w:sz="0" w:space="0" w:color="auto"/>
                <w:left w:val="none" w:sz="0" w:space="0" w:color="auto"/>
                <w:bottom w:val="none" w:sz="0" w:space="0" w:color="auto"/>
                <w:right w:val="none" w:sz="0" w:space="0" w:color="auto"/>
              </w:divBdr>
              <w:divsChild>
                <w:div w:id="1971546083">
                  <w:marLeft w:val="0"/>
                  <w:marRight w:val="0"/>
                  <w:marTop w:val="0"/>
                  <w:marBottom w:val="0"/>
                  <w:divBdr>
                    <w:top w:val="none" w:sz="0" w:space="0" w:color="auto"/>
                    <w:left w:val="none" w:sz="0" w:space="0" w:color="auto"/>
                    <w:bottom w:val="none" w:sz="0" w:space="0" w:color="auto"/>
                    <w:right w:val="none" w:sz="0" w:space="0" w:color="auto"/>
                  </w:divBdr>
                </w:div>
              </w:divsChild>
            </w:div>
            <w:div w:id="719135693">
              <w:marLeft w:val="0"/>
              <w:marRight w:val="0"/>
              <w:marTop w:val="0"/>
              <w:marBottom w:val="0"/>
              <w:divBdr>
                <w:top w:val="none" w:sz="0" w:space="0" w:color="auto"/>
                <w:left w:val="none" w:sz="0" w:space="0" w:color="auto"/>
                <w:bottom w:val="none" w:sz="0" w:space="0" w:color="auto"/>
                <w:right w:val="none" w:sz="0" w:space="0" w:color="auto"/>
              </w:divBdr>
              <w:divsChild>
                <w:div w:id="2002342622">
                  <w:marLeft w:val="0"/>
                  <w:marRight w:val="0"/>
                  <w:marTop w:val="0"/>
                  <w:marBottom w:val="0"/>
                  <w:divBdr>
                    <w:top w:val="none" w:sz="0" w:space="0" w:color="auto"/>
                    <w:left w:val="none" w:sz="0" w:space="0" w:color="auto"/>
                    <w:bottom w:val="none" w:sz="0" w:space="0" w:color="auto"/>
                    <w:right w:val="none" w:sz="0" w:space="0" w:color="auto"/>
                  </w:divBdr>
                </w:div>
              </w:divsChild>
            </w:div>
            <w:div w:id="748890043">
              <w:marLeft w:val="0"/>
              <w:marRight w:val="0"/>
              <w:marTop w:val="0"/>
              <w:marBottom w:val="0"/>
              <w:divBdr>
                <w:top w:val="none" w:sz="0" w:space="0" w:color="auto"/>
                <w:left w:val="none" w:sz="0" w:space="0" w:color="auto"/>
                <w:bottom w:val="none" w:sz="0" w:space="0" w:color="auto"/>
                <w:right w:val="none" w:sz="0" w:space="0" w:color="auto"/>
              </w:divBdr>
              <w:divsChild>
                <w:div w:id="956449798">
                  <w:marLeft w:val="0"/>
                  <w:marRight w:val="0"/>
                  <w:marTop w:val="0"/>
                  <w:marBottom w:val="0"/>
                  <w:divBdr>
                    <w:top w:val="none" w:sz="0" w:space="0" w:color="auto"/>
                    <w:left w:val="none" w:sz="0" w:space="0" w:color="auto"/>
                    <w:bottom w:val="none" w:sz="0" w:space="0" w:color="auto"/>
                    <w:right w:val="none" w:sz="0" w:space="0" w:color="auto"/>
                  </w:divBdr>
                </w:div>
              </w:divsChild>
            </w:div>
            <w:div w:id="775253992">
              <w:marLeft w:val="0"/>
              <w:marRight w:val="0"/>
              <w:marTop w:val="0"/>
              <w:marBottom w:val="0"/>
              <w:divBdr>
                <w:top w:val="none" w:sz="0" w:space="0" w:color="auto"/>
                <w:left w:val="none" w:sz="0" w:space="0" w:color="auto"/>
                <w:bottom w:val="none" w:sz="0" w:space="0" w:color="auto"/>
                <w:right w:val="none" w:sz="0" w:space="0" w:color="auto"/>
              </w:divBdr>
              <w:divsChild>
                <w:div w:id="751053126">
                  <w:marLeft w:val="0"/>
                  <w:marRight w:val="0"/>
                  <w:marTop w:val="0"/>
                  <w:marBottom w:val="0"/>
                  <w:divBdr>
                    <w:top w:val="none" w:sz="0" w:space="0" w:color="auto"/>
                    <w:left w:val="none" w:sz="0" w:space="0" w:color="auto"/>
                    <w:bottom w:val="none" w:sz="0" w:space="0" w:color="auto"/>
                    <w:right w:val="none" w:sz="0" w:space="0" w:color="auto"/>
                  </w:divBdr>
                </w:div>
                <w:div w:id="920483743">
                  <w:marLeft w:val="0"/>
                  <w:marRight w:val="0"/>
                  <w:marTop w:val="0"/>
                  <w:marBottom w:val="0"/>
                  <w:divBdr>
                    <w:top w:val="none" w:sz="0" w:space="0" w:color="auto"/>
                    <w:left w:val="none" w:sz="0" w:space="0" w:color="auto"/>
                    <w:bottom w:val="none" w:sz="0" w:space="0" w:color="auto"/>
                    <w:right w:val="none" w:sz="0" w:space="0" w:color="auto"/>
                  </w:divBdr>
                </w:div>
                <w:div w:id="1799106511">
                  <w:marLeft w:val="0"/>
                  <w:marRight w:val="0"/>
                  <w:marTop w:val="0"/>
                  <w:marBottom w:val="0"/>
                  <w:divBdr>
                    <w:top w:val="none" w:sz="0" w:space="0" w:color="auto"/>
                    <w:left w:val="none" w:sz="0" w:space="0" w:color="auto"/>
                    <w:bottom w:val="none" w:sz="0" w:space="0" w:color="auto"/>
                    <w:right w:val="none" w:sz="0" w:space="0" w:color="auto"/>
                  </w:divBdr>
                </w:div>
              </w:divsChild>
            </w:div>
            <w:div w:id="826635246">
              <w:marLeft w:val="0"/>
              <w:marRight w:val="0"/>
              <w:marTop w:val="0"/>
              <w:marBottom w:val="0"/>
              <w:divBdr>
                <w:top w:val="none" w:sz="0" w:space="0" w:color="auto"/>
                <w:left w:val="none" w:sz="0" w:space="0" w:color="auto"/>
                <w:bottom w:val="none" w:sz="0" w:space="0" w:color="auto"/>
                <w:right w:val="none" w:sz="0" w:space="0" w:color="auto"/>
              </w:divBdr>
              <w:divsChild>
                <w:div w:id="1969432800">
                  <w:marLeft w:val="0"/>
                  <w:marRight w:val="0"/>
                  <w:marTop w:val="0"/>
                  <w:marBottom w:val="0"/>
                  <w:divBdr>
                    <w:top w:val="none" w:sz="0" w:space="0" w:color="auto"/>
                    <w:left w:val="none" w:sz="0" w:space="0" w:color="auto"/>
                    <w:bottom w:val="none" w:sz="0" w:space="0" w:color="auto"/>
                    <w:right w:val="none" w:sz="0" w:space="0" w:color="auto"/>
                  </w:divBdr>
                </w:div>
              </w:divsChild>
            </w:div>
            <w:div w:id="865682418">
              <w:marLeft w:val="0"/>
              <w:marRight w:val="0"/>
              <w:marTop w:val="0"/>
              <w:marBottom w:val="0"/>
              <w:divBdr>
                <w:top w:val="none" w:sz="0" w:space="0" w:color="auto"/>
                <w:left w:val="none" w:sz="0" w:space="0" w:color="auto"/>
                <w:bottom w:val="none" w:sz="0" w:space="0" w:color="auto"/>
                <w:right w:val="none" w:sz="0" w:space="0" w:color="auto"/>
              </w:divBdr>
              <w:divsChild>
                <w:div w:id="1049380537">
                  <w:marLeft w:val="0"/>
                  <w:marRight w:val="0"/>
                  <w:marTop w:val="0"/>
                  <w:marBottom w:val="0"/>
                  <w:divBdr>
                    <w:top w:val="none" w:sz="0" w:space="0" w:color="auto"/>
                    <w:left w:val="none" w:sz="0" w:space="0" w:color="auto"/>
                    <w:bottom w:val="none" w:sz="0" w:space="0" w:color="auto"/>
                    <w:right w:val="none" w:sz="0" w:space="0" w:color="auto"/>
                  </w:divBdr>
                </w:div>
              </w:divsChild>
            </w:div>
            <w:div w:id="874386753">
              <w:marLeft w:val="0"/>
              <w:marRight w:val="0"/>
              <w:marTop w:val="0"/>
              <w:marBottom w:val="0"/>
              <w:divBdr>
                <w:top w:val="none" w:sz="0" w:space="0" w:color="auto"/>
                <w:left w:val="none" w:sz="0" w:space="0" w:color="auto"/>
                <w:bottom w:val="none" w:sz="0" w:space="0" w:color="auto"/>
                <w:right w:val="none" w:sz="0" w:space="0" w:color="auto"/>
              </w:divBdr>
              <w:divsChild>
                <w:div w:id="425267039">
                  <w:marLeft w:val="0"/>
                  <w:marRight w:val="0"/>
                  <w:marTop w:val="0"/>
                  <w:marBottom w:val="0"/>
                  <w:divBdr>
                    <w:top w:val="none" w:sz="0" w:space="0" w:color="auto"/>
                    <w:left w:val="none" w:sz="0" w:space="0" w:color="auto"/>
                    <w:bottom w:val="none" w:sz="0" w:space="0" w:color="auto"/>
                    <w:right w:val="none" w:sz="0" w:space="0" w:color="auto"/>
                  </w:divBdr>
                </w:div>
              </w:divsChild>
            </w:div>
            <w:div w:id="889269153">
              <w:marLeft w:val="0"/>
              <w:marRight w:val="0"/>
              <w:marTop w:val="0"/>
              <w:marBottom w:val="0"/>
              <w:divBdr>
                <w:top w:val="none" w:sz="0" w:space="0" w:color="auto"/>
                <w:left w:val="none" w:sz="0" w:space="0" w:color="auto"/>
                <w:bottom w:val="none" w:sz="0" w:space="0" w:color="auto"/>
                <w:right w:val="none" w:sz="0" w:space="0" w:color="auto"/>
              </w:divBdr>
              <w:divsChild>
                <w:div w:id="1166632775">
                  <w:marLeft w:val="0"/>
                  <w:marRight w:val="0"/>
                  <w:marTop w:val="0"/>
                  <w:marBottom w:val="0"/>
                  <w:divBdr>
                    <w:top w:val="none" w:sz="0" w:space="0" w:color="auto"/>
                    <w:left w:val="none" w:sz="0" w:space="0" w:color="auto"/>
                    <w:bottom w:val="none" w:sz="0" w:space="0" w:color="auto"/>
                    <w:right w:val="none" w:sz="0" w:space="0" w:color="auto"/>
                  </w:divBdr>
                </w:div>
              </w:divsChild>
            </w:div>
            <w:div w:id="957761921">
              <w:marLeft w:val="0"/>
              <w:marRight w:val="0"/>
              <w:marTop w:val="0"/>
              <w:marBottom w:val="0"/>
              <w:divBdr>
                <w:top w:val="none" w:sz="0" w:space="0" w:color="auto"/>
                <w:left w:val="none" w:sz="0" w:space="0" w:color="auto"/>
                <w:bottom w:val="none" w:sz="0" w:space="0" w:color="auto"/>
                <w:right w:val="none" w:sz="0" w:space="0" w:color="auto"/>
              </w:divBdr>
              <w:divsChild>
                <w:div w:id="1465732516">
                  <w:marLeft w:val="0"/>
                  <w:marRight w:val="0"/>
                  <w:marTop w:val="0"/>
                  <w:marBottom w:val="0"/>
                  <w:divBdr>
                    <w:top w:val="none" w:sz="0" w:space="0" w:color="auto"/>
                    <w:left w:val="none" w:sz="0" w:space="0" w:color="auto"/>
                    <w:bottom w:val="none" w:sz="0" w:space="0" w:color="auto"/>
                    <w:right w:val="none" w:sz="0" w:space="0" w:color="auto"/>
                  </w:divBdr>
                </w:div>
              </w:divsChild>
            </w:div>
            <w:div w:id="1096898668">
              <w:marLeft w:val="0"/>
              <w:marRight w:val="0"/>
              <w:marTop w:val="0"/>
              <w:marBottom w:val="0"/>
              <w:divBdr>
                <w:top w:val="none" w:sz="0" w:space="0" w:color="auto"/>
                <w:left w:val="none" w:sz="0" w:space="0" w:color="auto"/>
                <w:bottom w:val="none" w:sz="0" w:space="0" w:color="auto"/>
                <w:right w:val="none" w:sz="0" w:space="0" w:color="auto"/>
              </w:divBdr>
              <w:divsChild>
                <w:div w:id="758523007">
                  <w:marLeft w:val="0"/>
                  <w:marRight w:val="0"/>
                  <w:marTop w:val="0"/>
                  <w:marBottom w:val="0"/>
                  <w:divBdr>
                    <w:top w:val="none" w:sz="0" w:space="0" w:color="auto"/>
                    <w:left w:val="none" w:sz="0" w:space="0" w:color="auto"/>
                    <w:bottom w:val="none" w:sz="0" w:space="0" w:color="auto"/>
                    <w:right w:val="none" w:sz="0" w:space="0" w:color="auto"/>
                  </w:divBdr>
                </w:div>
              </w:divsChild>
            </w:div>
            <w:div w:id="1138302756">
              <w:marLeft w:val="0"/>
              <w:marRight w:val="0"/>
              <w:marTop w:val="0"/>
              <w:marBottom w:val="0"/>
              <w:divBdr>
                <w:top w:val="none" w:sz="0" w:space="0" w:color="auto"/>
                <w:left w:val="none" w:sz="0" w:space="0" w:color="auto"/>
                <w:bottom w:val="none" w:sz="0" w:space="0" w:color="auto"/>
                <w:right w:val="none" w:sz="0" w:space="0" w:color="auto"/>
              </w:divBdr>
              <w:divsChild>
                <w:div w:id="59257117">
                  <w:marLeft w:val="0"/>
                  <w:marRight w:val="0"/>
                  <w:marTop w:val="0"/>
                  <w:marBottom w:val="0"/>
                  <w:divBdr>
                    <w:top w:val="none" w:sz="0" w:space="0" w:color="auto"/>
                    <w:left w:val="none" w:sz="0" w:space="0" w:color="auto"/>
                    <w:bottom w:val="none" w:sz="0" w:space="0" w:color="auto"/>
                    <w:right w:val="none" w:sz="0" w:space="0" w:color="auto"/>
                  </w:divBdr>
                </w:div>
              </w:divsChild>
            </w:div>
            <w:div w:id="1185512738">
              <w:marLeft w:val="0"/>
              <w:marRight w:val="0"/>
              <w:marTop w:val="0"/>
              <w:marBottom w:val="0"/>
              <w:divBdr>
                <w:top w:val="none" w:sz="0" w:space="0" w:color="auto"/>
                <w:left w:val="none" w:sz="0" w:space="0" w:color="auto"/>
                <w:bottom w:val="none" w:sz="0" w:space="0" w:color="auto"/>
                <w:right w:val="none" w:sz="0" w:space="0" w:color="auto"/>
              </w:divBdr>
              <w:divsChild>
                <w:div w:id="1473644606">
                  <w:marLeft w:val="0"/>
                  <w:marRight w:val="0"/>
                  <w:marTop w:val="0"/>
                  <w:marBottom w:val="0"/>
                  <w:divBdr>
                    <w:top w:val="none" w:sz="0" w:space="0" w:color="auto"/>
                    <w:left w:val="none" w:sz="0" w:space="0" w:color="auto"/>
                    <w:bottom w:val="none" w:sz="0" w:space="0" w:color="auto"/>
                    <w:right w:val="none" w:sz="0" w:space="0" w:color="auto"/>
                  </w:divBdr>
                </w:div>
              </w:divsChild>
            </w:div>
            <w:div w:id="1257405562">
              <w:marLeft w:val="0"/>
              <w:marRight w:val="0"/>
              <w:marTop w:val="0"/>
              <w:marBottom w:val="0"/>
              <w:divBdr>
                <w:top w:val="none" w:sz="0" w:space="0" w:color="auto"/>
                <w:left w:val="none" w:sz="0" w:space="0" w:color="auto"/>
                <w:bottom w:val="none" w:sz="0" w:space="0" w:color="auto"/>
                <w:right w:val="none" w:sz="0" w:space="0" w:color="auto"/>
              </w:divBdr>
              <w:divsChild>
                <w:div w:id="606043594">
                  <w:marLeft w:val="0"/>
                  <w:marRight w:val="0"/>
                  <w:marTop w:val="0"/>
                  <w:marBottom w:val="0"/>
                  <w:divBdr>
                    <w:top w:val="none" w:sz="0" w:space="0" w:color="auto"/>
                    <w:left w:val="none" w:sz="0" w:space="0" w:color="auto"/>
                    <w:bottom w:val="none" w:sz="0" w:space="0" w:color="auto"/>
                    <w:right w:val="none" w:sz="0" w:space="0" w:color="auto"/>
                  </w:divBdr>
                </w:div>
              </w:divsChild>
            </w:div>
            <w:div w:id="1274435453">
              <w:marLeft w:val="0"/>
              <w:marRight w:val="0"/>
              <w:marTop w:val="0"/>
              <w:marBottom w:val="0"/>
              <w:divBdr>
                <w:top w:val="none" w:sz="0" w:space="0" w:color="auto"/>
                <w:left w:val="none" w:sz="0" w:space="0" w:color="auto"/>
                <w:bottom w:val="none" w:sz="0" w:space="0" w:color="auto"/>
                <w:right w:val="none" w:sz="0" w:space="0" w:color="auto"/>
              </w:divBdr>
              <w:divsChild>
                <w:div w:id="1938561578">
                  <w:marLeft w:val="0"/>
                  <w:marRight w:val="0"/>
                  <w:marTop w:val="0"/>
                  <w:marBottom w:val="0"/>
                  <w:divBdr>
                    <w:top w:val="none" w:sz="0" w:space="0" w:color="auto"/>
                    <w:left w:val="none" w:sz="0" w:space="0" w:color="auto"/>
                    <w:bottom w:val="none" w:sz="0" w:space="0" w:color="auto"/>
                    <w:right w:val="none" w:sz="0" w:space="0" w:color="auto"/>
                  </w:divBdr>
                </w:div>
              </w:divsChild>
            </w:div>
            <w:div w:id="1286350953">
              <w:marLeft w:val="0"/>
              <w:marRight w:val="0"/>
              <w:marTop w:val="0"/>
              <w:marBottom w:val="0"/>
              <w:divBdr>
                <w:top w:val="none" w:sz="0" w:space="0" w:color="auto"/>
                <w:left w:val="none" w:sz="0" w:space="0" w:color="auto"/>
                <w:bottom w:val="none" w:sz="0" w:space="0" w:color="auto"/>
                <w:right w:val="none" w:sz="0" w:space="0" w:color="auto"/>
              </w:divBdr>
              <w:divsChild>
                <w:div w:id="2106336621">
                  <w:marLeft w:val="0"/>
                  <w:marRight w:val="0"/>
                  <w:marTop w:val="0"/>
                  <w:marBottom w:val="0"/>
                  <w:divBdr>
                    <w:top w:val="none" w:sz="0" w:space="0" w:color="auto"/>
                    <w:left w:val="none" w:sz="0" w:space="0" w:color="auto"/>
                    <w:bottom w:val="none" w:sz="0" w:space="0" w:color="auto"/>
                    <w:right w:val="none" w:sz="0" w:space="0" w:color="auto"/>
                  </w:divBdr>
                </w:div>
              </w:divsChild>
            </w:div>
            <w:div w:id="1296913087">
              <w:marLeft w:val="0"/>
              <w:marRight w:val="0"/>
              <w:marTop w:val="0"/>
              <w:marBottom w:val="0"/>
              <w:divBdr>
                <w:top w:val="none" w:sz="0" w:space="0" w:color="auto"/>
                <w:left w:val="none" w:sz="0" w:space="0" w:color="auto"/>
                <w:bottom w:val="none" w:sz="0" w:space="0" w:color="auto"/>
                <w:right w:val="none" w:sz="0" w:space="0" w:color="auto"/>
              </w:divBdr>
              <w:divsChild>
                <w:div w:id="682899612">
                  <w:marLeft w:val="0"/>
                  <w:marRight w:val="0"/>
                  <w:marTop w:val="0"/>
                  <w:marBottom w:val="0"/>
                  <w:divBdr>
                    <w:top w:val="none" w:sz="0" w:space="0" w:color="auto"/>
                    <w:left w:val="none" w:sz="0" w:space="0" w:color="auto"/>
                    <w:bottom w:val="none" w:sz="0" w:space="0" w:color="auto"/>
                    <w:right w:val="none" w:sz="0" w:space="0" w:color="auto"/>
                  </w:divBdr>
                </w:div>
              </w:divsChild>
            </w:div>
            <w:div w:id="1382482641">
              <w:marLeft w:val="0"/>
              <w:marRight w:val="0"/>
              <w:marTop w:val="0"/>
              <w:marBottom w:val="0"/>
              <w:divBdr>
                <w:top w:val="none" w:sz="0" w:space="0" w:color="auto"/>
                <w:left w:val="none" w:sz="0" w:space="0" w:color="auto"/>
                <w:bottom w:val="none" w:sz="0" w:space="0" w:color="auto"/>
                <w:right w:val="none" w:sz="0" w:space="0" w:color="auto"/>
              </w:divBdr>
              <w:divsChild>
                <w:div w:id="1486046328">
                  <w:marLeft w:val="0"/>
                  <w:marRight w:val="0"/>
                  <w:marTop w:val="0"/>
                  <w:marBottom w:val="0"/>
                  <w:divBdr>
                    <w:top w:val="none" w:sz="0" w:space="0" w:color="auto"/>
                    <w:left w:val="none" w:sz="0" w:space="0" w:color="auto"/>
                    <w:bottom w:val="none" w:sz="0" w:space="0" w:color="auto"/>
                    <w:right w:val="none" w:sz="0" w:space="0" w:color="auto"/>
                  </w:divBdr>
                </w:div>
              </w:divsChild>
            </w:div>
            <w:div w:id="1392391021">
              <w:marLeft w:val="0"/>
              <w:marRight w:val="0"/>
              <w:marTop w:val="0"/>
              <w:marBottom w:val="0"/>
              <w:divBdr>
                <w:top w:val="none" w:sz="0" w:space="0" w:color="auto"/>
                <w:left w:val="none" w:sz="0" w:space="0" w:color="auto"/>
                <w:bottom w:val="none" w:sz="0" w:space="0" w:color="auto"/>
                <w:right w:val="none" w:sz="0" w:space="0" w:color="auto"/>
              </w:divBdr>
              <w:divsChild>
                <w:div w:id="413666390">
                  <w:marLeft w:val="0"/>
                  <w:marRight w:val="0"/>
                  <w:marTop w:val="0"/>
                  <w:marBottom w:val="0"/>
                  <w:divBdr>
                    <w:top w:val="none" w:sz="0" w:space="0" w:color="auto"/>
                    <w:left w:val="none" w:sz="0" w:space="0" w:color="auto"/>
                    <w:bottom w:val="none" w:sz="0" w:space="0" w:color="auto"/>
                    <w:right w:val="none" w:sz="0" w:space="0" w:color="auto"/>
                  </w:divBdr>
                </w:div>
              </w:divsChild>
            </w:div>
            <w:div w:id="1417482016">
              <w:marLeft w:val="0"/>
              <w:marRight w:val="0"/>
              <w:marTop w:val="0"/>
              <w:marBottom w:val="0"/>
              <w:divBdr>
                <w:top w:val="none" w:sz="0" w:space="0" w:color="auto"/>
                <w:left w:val="none" w:sz="0" w:space="0" w:color="auto"/>
                <w:bottom w:val="none" w:sz="0" w:space="0" w:color="auto"/>
                <w:right w:val="none" w:sz="0" w:space="0" w:color="auto"/>
              </w:divBdr>
              <w:divsChild>
                <w:div w:id="366487310">
                  <w:marLeft w:val="0"/>
                  <w:marRight w:val="0"/>
                  <w:marTop w:val="0"/>
                  <w:marBottom w:val="0"/>
                  <w:divBdr>
                    <w:top w:val="none" w:sz="0" w:space="0" w:color="auto"/>
                    <w:left w:val="none" w:sz="0" w:space="0" w:color="auto"/>
                    <w:bottom w:val="none" w:sz="0" w:space="0" w:color="auto"/>
                    <w:right w:val="none" w:sz="0" w:space="0" w:color="auto"/>
                  </w:divBdr>
                </w:div>
                <w:div w:id="679164391">
                  <w:marLeft w:val="0"/>
                  <w:marRight w:val="0"/>
                  <w:marTop w:val="0"/>
                  <w:marBottom w:val="0"/>
                  <w:divBdr>
                    <w:top w:val="none" w:sz="0" w:space="0" w:color="auto"/>
                    <w:left w:val="none" w:sz="0" w:space="0" w:color="auto"/>
                    <w:bottom w:val="none" w:sz="0" w:space="0" w:color="auto"/>
                    <w:right w:val="none" w:sz="0" w:space="0" w:color="auto"/>
                  </w:divBdr>
                </w:div>
                <w:div w:id="1426998001">
                  <w:marLeft w:val="0"/>
                  <w:marRight w:val="0"/>
                  <w:marTop w:val="0"/>
                  <w:marBottom w:val="0"/>
                  <w:divBdr>
                    <w:top w:val="none" w:sz="0" w:space="0" w:color="auto"/>
                    <w:left w:val="none" w:sz="0" w:space="0" w:color="auto"/>
                    <w:bottom w:val="none" w:sz="0" w:space="0" w:color="auto"/>
                    <w:right w:val="none" w:sz="0" w:space="0" w:color="auto"/>
                  </w:divBdr>
                </w:div>
                <w:div w:id="1513253769">
                  <w:marLeft w:val="0"/>
                  <w:marRight w:val="0"/>
                  <w:marTop w:val="0"/>
                  <w:marBottom w:val="0"/>
                  <w:divBdr>
                    <w:top w:val="none" w:sz="0" w:space="0" w:color="auto"/>
                    <w:left w:val="none" w:sz="0" w:space="0" w:color="auto"/>
                    <w:bottom w:val="none" w:sz="0" w:space="0" w:color="auto"/>
                    <w:right w:val="none" w:sz="0" w:space="0" w:color="auto"/>
                  </w:divBdr>
                </w:div>
              </w:divsChild>
            </w:div>
            <w:div w:id="1420298478">
              <w:marLeft w:val="0"/>
              <w:marRight w:val="0"/>
              <w:marTop w:val="0"/>
              <w:marBottom w:val="0"/>
              <w:divBdr>
                <w:top w:val="none" w:sz="0" w:space="0" w:color="auto"/>
                <w:left w:val="none" w:sz="0" w:space="0" w:color="auto"/>
                <w:bottom w:val="none" w:sz="0" w:space="0" w:color="auto"/>
                <w:right w:val="none" w:sz="0" w:space="0" w:color="auto"/>
              </w:divBdr>
              <w:divsChild>
                <w:div w:id="24597185">
                  <w:marLeft w:val="0"/>
                  <w:marRight w:val="0"/>
                  <w:marTop w:val="0"/>
                  <w:marBottom w:val="0"/>
                  <w:divBdr>
                    <w:top w:val="none" w:sz="0" w:space="0" w:color="auto"/>
                    <w:left w:val="none" w:sz="0" w:space="0" w:color="auto"/>
                    <w:bottom w:val="none" w:sz="0" w:space="0" w:color="auto"/>
                    <w:right w:val="none" w:sz="0" w:space="0" w:color="auto"/>
                  </w:divBdr>
                </w:div>
                <w:div w:id="887377769">
                  <w:marLeft w:val="0"/>
                  <w:marRight w:val="0"/>
                  <w:marTop w:val="0"/>
                  <w:marBottom w:val="0"/>
                  <w:divBdr>
                    <w:top w:val="none" w:sz="0" w:space="0" w:color="auto"/>
                    <w:left w:val="none" w:sz="0" w:space="0" w:color="auto"/>
                    <w:bottom w:val="none" w:sz="0" w:space="0" w:color="auto"/>
                    <w:right w:val="none" w:sz="0" w:space="0" w:color="auto"/>
                  </w:divBdr>
                </w:div>
              </w:divsChild>
            </w:div>
            <w:div w:id="1459296649">
              <w:marLeft w:val="0"/>
              <w:marRight w:val="0"/>
              <w:marTop w:val="0"/>
              <w:marBottom w:val="0"/>
              <w:divBdr>
                <w:top w:val="none" w:sz="0" w:space="0" w:color="auto"/>
                <w:left w:val="none" w:sz="0" w:space="0" w:color="auto"/>
                <w:bottom w:val="none" w:sz="0" w:space="0" w:color="auto"/>
                <w:right w:val="none" w:sz="0" w:space="0" w:color="auto"/>
              </w:divBdr>
              <w:divsChild>
                <w:div w:id="104348688">
                  <w:marLeft w:val="0"/>
                  <w:marRight w:val="0"/>
                  <w:marTop w:val="0"/>
                  <w:marBottom w:val="0"/>
                  <w:divBdr>
                    <w:top w:val="none" w:sz="0" w:space="0" w:color="auto"/>
                    <w:left w:val="none" w:sz="0" w:space="0" w:color="auto"/>
                    <w:bottom w:val="none" w:sz="0" w:space="0" w:color="auto"/>
                    <w:right w:val="none" w:sz="0" w:space="0" w:color="auto"/>
                  </w:divBdr>
                </w:div>
              </w:divsChild>
            </w:div>
            <w:div w:id="1501460050">
              <w:marLeft w:val="0"/>
              <w:marRight w:val="0"/>
              <w:marTop w:val="0"/>
              <w:marBottom w:val="0"/>
              <w:divBdr>
                <w:top w:val="none" w:sz="0" w:space="0" w:color="auto"/>
                <w:left w:val="none" w:sz="0" w:space="0" w:color="auto"/>
                <w:bottom w:val="none" w:sz="0" w:space="0" w:color="auto"/>
                <w:right w:val="none" w:sz="0" w:space="0" w:color="auto"/>
              </w:divBdr>
              <w:divsChild>
                <w:div w:id="389160861">
                  <w:marLeft w:val="0"/>
                  <w:marRight w:val="0"/>
                  <w:marTop w:val="0"/>
                  <w:marBottom w:val="0"/>
                  <w:divBdr>
                    <w:top w:val="none" w:sz="0" w:space="0" w:color="auto"/>
                    <w:left w:val="none" w:sz="0" w:space="0" w:color="auto"/>
                    <w:bottom w:val="none" w:sz="0" w:space="0" w:color="auto"/>
                    <w:right w:val="none" w:sz="0" w:space="0" w:color="auto"/>
                  </w:divBdr>
                </w:div>
                <w:div w:id="817184543">
                  <w:marLeft w:val="0"/>
                  <w:marRight w:val="0"/>
                  <w:marTop w:val="0"/>
                  <w:marBottom w:val="0"/>
                  <w:divBdr>
                    <w:top w:val="none" w:sz="0" w:space="0" w:color="auto"/>
                    <w:left w:val="none" w:sz="0" w:space="0" w:color="auto"/>
                    <w:bottom w:val="none" w:sz="0" w:space="0" w:color="auto"/>
                    <w:right w:val="none" w:sz="0" w:space="0" w:color="auto"/>
                  </w:divBdr>
                </w:div>
              </w:divsChild>
            </w:div>
            <w:div w:id="1505052484">
              <w:marLeft w:val="0"/>
              <w:marRight w:val="0"/>
              <w:marTop w:val="0"/>
              <w:marBottom w:val="0"/>
              <w:divBdr>
                <w:top w:val="none" w:sz="0" w:space="0" w:color="auto"/>
                <w:left w:val="none" w:sz="0" w:space="0" w:color="auto"/>
                <w:bottom w:val="none" w:sz="0" w:space="0" w:color="auto"/>
                <w:right w:val="none" w:sz="0" w:space="0" w:color="auto"/>
              </w:divBdr>
              <w:divsChild>
                <w:div w:id="1335498462">
                  <w:marLeft w:val="0"/>
                  <w:marRight w:val="0"/>
                  <w:marTop w:val="0"/>
                  <w:marBottom w:val="0"/>
                  <w:divBdr>
                    <w:top w:val="none" w:sz="0" w:space="0" w:color="auto"/>
                    <w:left w:val="none" w:sz="0" w:space="0" w:color="auto"/>
                    <w:bottom w:val="none" w:sz="0" w:space="0" w:color="auto"/>
                    <w:right w:val="none" w:sz="0" w:space="0" w:color="auto"/>
                  </w:divBdr>
                </w:div>
              </w:divsChild>
            </w:div>
            <w:div w:id="1606035215">
              <w:marLeft w:val="0"/>
              <w:marRight w:val="0"/>
              <w:marTop w:val="0"/>
              <w:marBottom w:val="0"/>
              <w:divBdr>
                <w:top w:val="none" w:sz="0" w:space="0" w:color="auto"/>
                <w:left w:val="none" w:sz="0" w:space="0" w:color="auto"/>
                <w:bottom w:val="none" w:sz="0" w:space="0" w:color="auto"/>
                <w:right w:val="none" w:sz="0" w:space="0" w:color="auto"/>
              </w:divBdr>
              <w:divsChild>
                <w:div w:id="867570351">
                  <w:marLeft w:val="0"/>
                  <w:marRight w:val="0"/>
                  <w:marTop w:val="0"/>
                  <w:marBottom w:val="0"/>
                  <w:divBdr>
                    <w:top w:val="none" w:sz="0" w:space="0" w:color="auto"/>
                    <w:left w:val="none" w:sz="0" w:space="0" w:color="auto"/>
                    <w:bottom w:val="none" w:sz="0" w:space="0" w:color="auto"/>
                    <w:right w:val="none" w:sz="0" w:space="0" w:color="auto"/>
                  </w:divBdr>
                </w:div>
              </w:divsChild>
            </w:div>
            <w:div w:id="1655257835">
              <w:marLeft w:val="0"/>
              <w:marRight w:val="0"/>
              <w:marTop w:val="0"/>
              <w:marBottom w:val="0"/>
              <w:divBdr>
                <w:top w:val="none" w:sz="0" w:space="0" w:color="auto"/>
                <w:left w:val="none" w:sz="0" w:space="0" w:color="auto"/>
                <w:bottom w:val="none" w:sz="0" w:space="0" w:color="auto"/>
                <w:right w:val="none" w:sz="0" w:space="0" w:color="auto"/>
              </w:divBdr>
              <w:divsChild>
                <w:div w:id="156114458">
                  <w:marLeft w:val="0"/>
                  <w:marRight w:val="0"/>
                  <w:marTop w:val="0"/>
                  <w:marBottom w:val="0"/>
                  <w:divBdr>
                    <w:top w:val="none" w:sz="0" w:space="0" w:color="auto"/>
                    <w:left w:val="none" w:sz="0" w:space="0" w:color="auto"/>
                    <w:bottom w:val="none" w:sz="0" w:space="0" w:color="auto"/>
                    <w:right w:val="none" w:sz="0" w:space="0" w:color="auto"/>
                  </w:divBdr>
                </w:div>
              </w:divsChild>
            </w:div>
            <w:div w:id="1656376236">
              <w:marLeft w:val="0"/>
              <w:marRight w:val="0"/>
              <w:marTop w:val="0"/>
              <w:marBottom w:val="0"/>
              <w:divBdr>
                <w:top w:val="none" w:sz="0" w:space="0" w:color="auto"/>
                <w:left w:val="none" w:sz="0" w:space="0" w:color="auto"/>
                <w:bottom w:val="none" w:sz="0" w:space="0" w:color="auto"/>
                <w:right w:val="none" w:sz="0" w:space="0" w:color="auto"/>
              </w:divBdr>
              <w:divsChild>
                <w:div w:id="74859867">
                  <w:marLeft w:val="0"/>
                  <w:marRight w:val="0"/>
                  <w:marTop w:val="0"/>
                  <w:marBottom w:val="0"/>
                  <w:divBdr>
                    <w:top w:val="none" w:sz="0" w:space="0" w:color="auto"/>
                    <w:left w:val="none" w:sz="0" w:space="0" w:color="auto"/>
                    <w:bottom w:val="none" w:sz="0" w:space="0" w:color="auto"/>
                    <w:right w:val="none" w:sz="0" w:space="0" w:color="auto"/>
                  </w:divBdr>
                </w:div>
              </w:divsChild>
            </w:div>
            <w:div w:id="1665089678">
              <w:marLeft w:val="0"/>
              <w:marRight w:val="0"/>
              <w:marTop w:val="0"/>
              <w:marBottom w:val="0"/>
              <w:divBdr>
                <w:top w:val="none" w:sz="0" w:space="0" w:color="auto"/>
                <w:left w:val="none" w:sz="0" w:space="0" w:color="auto"/>
                <w:bottom w:val="none" w:sz="0" w:space="0" w:color="auto"/>
                <w:right w:val="none" w:sz="0" w:space="0" w:color="auto"/>
              </w:divBdr>
              <w:divsChild>
                <w:div w:id="104859514">
                  <w:marLeft w:val="0"/>
                  <w:marRight w:val="0"/>
                  <w:marTop w:val="0"/>
                  <w:marBottom w:val="0"/>
                  <w:divBdr>
                    <w:top w:val="none" w:sz="0" w:space="0" w:color="auto"/>
                    <w:left w:val="none" w:sz="0" w:space="0" w:color="auto"/>
                    <w:bottom w:val="none" w:sz="0" w:space="0" w:color="auto"/>
                    <w:right w:val="none" w:sz="0" w:space="0" w:color="auto"/>
                  </w:divBdr>
                </w:div>
              </w:divsChild>
            </w:div>
            <w:div w:id="1716346591">
              <w:marLeft w:val="0"/>
              <w:marRight w:val="0"/>
              <w:marTop w:val="0"/>
              <w:marBottom w:val="0"/>
              <w:divBdr>
                <w:top w:val="none" w:sz="0" w:space="0" w:color="auto"/>
                <w:left w:val="none" w:sz="0" w:space="0" w:color="auto"/>
                <w:bottom w:val="none" w:sz="0" w:space="0" w:color="auto"/>
                <w:right w:val="none" w:sz="0" w:space="0" w:color="auto"/>
              </w:divBdr>
              <w:divsChild>
                <w:div w:id="1776438637">
                  <w:marLeft w:val="0"/>
                  <w:marRight w:val="0"/>
                  <w:marTop w:val="0"/>
                  <w:marBottom w:val="0"/>
                  <w:divBdr>
                    <w:top w:val="none" w:sz="0" w:space="0" w:color="auto"/>
                    <w:left w:val="none" w:sz="0" w:space="0" w:color="auto"/>
                    <w:bottom w:val="none" w:sz="0" w:space="0" w:color="auto"/>
                    <w:right w:val="none" w:sz="0" w:space="0" w:color="auto"/>
                  </w:divBdr>
                </w:div>
              </w:divsChild>
            </w:div>
            <w:div w:id="1737825338">
              <w:marLeft w:val="0"/>
              <w:marRight w:val="0"/>
              <w:marTop w:val="0"/>
              <w:marBottom w:val="0"/>
              <w:divBdr>
                <w:top w:val="none" w:sz="0" w:space="0" w:color="auto"/>
                <w:left w:val="none" w:sz="0" w:space="0" w:color="auto"/>
                <w:bottom w:val="none" w:sz="0" w:space="0" w:color="auto"/>
                <w:right w:val="none" w:sz="0" w:space="0" w:color="auto"/>
              </w:divBdr>
              <w:divsChild>
                <w:div w:id="2130540895">
                  <w:marLeft w:val="0"/>
                  <w:marRight w:val="0"/>
                  <w:marTop w:val="0"/>
                  <w:marBottom w:val="0"/>
                  <w:divBdr>
                    <w:top w:val="none" w:sz="0" w:space="0" w:color="auto"/>
                    <w:left w:val="none" w:sz="0" w:space="0" w:color="auto"/>
                    <w:bottom w:val="none" w:sz="0" w:space="0" w:color="auto"/>
                    <w:right w:val="none" w:sz="0" w:space="0" w:color="auto"/>
                  </w:divBdr>
                </w:div>
              </w:divsChild>
            </w:div>
            <w:div w:id="1787430930">
              <w:marLeft w:val="0"/>
              <w:marRight w:val="0"/>
              <w:marTop w:val="0"/>
              <w:marBottom w:val="0"/>
              <w:divBdr>
                <w:top w:val="none" w:sz="0" w:space="0" w:color="auto"/>
                <w:left w:val="none" w:sz="0" w:space="0" w:color="auto"/>
                <w:bottom w:val="none" w:sz="0" w:space="0" w:color="auto"/>
                <w:right w:val="none" w:sz="0" w:space="0" w:color="auto"/>
              </w:divBdr>
              <w:divsChild>
                <w:div w:id="962494204">
                  <w:marLeft w:val="0"/>
                  <w:marRight w:val="0"/>
                  <w:marTop w:val="0"/>
                  <w:marBottom w:val="0"/>
                  <w:divBdr>
                    <w:top w:val="none" w:sz="0" w:space="0" w:color="auto"/>
                    <w:left w:val="none" w:sz="0" w:space="0" w:color="auto"/>
                    <w:bottom w:val="none" w:sz="0" w:space="0" w:color="auto"/>
                    <w:right w:val="none" w:sz="0" w:space="0" w:color="auto"/>
                  </w:divBdr>
                </w:div>
                <w:div w:id="1183547364">
                  <w:marLeft w:val="0"/>
                  <w:marRight w:val="0"/>
                  <w:marTop w:val="0"/>
                  <w:marBottom w:val="0"/>
                  <w:divBdr>
                    <w:top w:val="none" w:sz="0" w:space="0" w:color="auto"/>
                    <w:left w:val="none" w:sz="0" w:space="0" w:color="auto"/>
                    <w:bottom w:val="none" w:sz="0" w:space="0" w:color="auto"/>
                    <w:right w:val="none" w:sz="0" w:space="0" w:color="auto"/>
                  </w:divBdr>
                </w:div>
              </w:divsChild>
            </w:div>
            <w:div w:id="1824806900">
              <w:marLeft w:val="0"/>
              <w:marRight w:val="0"/>
              <w:marTop w:val="0"/>
              <w:marBottom w:val="0"/>
              <w:divBdr>
                <w:top w:val="none" w:sz="0" w:space="0" w:color="auto"/>
                <w:left w:val="none" w:sz="0" w:space="0" w:color="auto"/>
                <w:bottom w:val="none" w:sz="0" w:space="0" w:color="auto"/>
                <w:right w:val="none" w:sz="0" w:space="0" w:color="auto"/>
              </w:divBdr>
              <w:divsChild>
                <w:div w:id="612398414">
                  <w:marLeft w:val="0"/>
                  <w:marRight w:val="0"/>
                  <w:marTop w:val="0"/>
                  <w:marBottom w:val="0"/>
                  <w:divBdr>
                    <w:top w:val="none" w:sz="0" w:space="0" w:color="auto"/>
                    <w:left w:val="none" w:sz="0" w:space="0" w:color="auto"/>
                    <w:bottom w:val="none" w:sz="0" w:space="0" w:color="auto"/>
                    <w:right w:val="none" w:sz="0" w:space="0" w:color="auto"/>
                  </w:divBdr>
                </w:div>
              </w:divsChild>
            </w:div>
            <w:div w:id="1877157005">
              <w:marLeft w:val="0"/>
              <w:marRight w:val="0"/>
              <w:marTop w:val="0"/>
              <w:marBottom w:val="0"/>
              <w:divBdr>
                <w:top w:val="none" w:sz="0" w:space="0" w:color="auto"/>
                <w:left w:val="none" w:sz="0" w:space="0" w:color="auto"/>
                <w:bottom w:val="none" w:sz="0" w:space="0" w:color="auto"/>
                <w:right w:val="none" w:sz="0" w:space="0" w:color="auto"/>
              </w:divBdr>
              <w:divsChild>
                <w:div w:id="323898710">
                  <w:marLeft w:val="0"/>
                  <w:marRight w:val="0"/>
                  <w:marTop w:val="0"/>
                  <w:marBottom w:val="0"/>
                  <w:divBdr>
                    <w:top w:val="none" w:sz="0" w:space="0" w:color="auto"/>
                    <w:left w:val="none" w:sz="0" w:space="0" w:color="auto"/>
                    <w:bottom w:val="none" w:sz="0" w:space="0" w:color="auto"/>
                    <w:right w:val="none" w:sz="0" w:space="0" w:color="auto"/>
                  </w:divBdr>
                </w:div>
              </w:divsChild>
            </w:div>
            <w:div w:id="1884828815">
              <w:marLeft w:val="0"/>
              <w:marRight w:val="0"/>
              <w:marTop w:val="0"/>
              <w:marBottom w:val="0"/>
              <w:divBdr>
                <w:top w:val="none" w:sz="0" w:space="0" w:color="auto"/>
                <w:left w:val="none" w:sz="0" w:space="0" w:color="auto"/>
                <w:bottom w:val="none" w:sz="0" w:space="0" w:color="auto"/>
                <w:right w:val="none" w:sz="0" w:space="0" w:color="auto"/>
              </w:divBdr>
              <w:divsChild>
                <w:div w:id="1718436598">
                  <w:marLeft w:val="0"/>
                  <w:marRight w:val="0"/>
                  <w:marTop w:val="0"/>
                  <w:marBottom w:val="0"/>
                  <w:divBdr>
                    <w:top w:val="none" w:sz="0" w:space="0" w:color="auto"/>
                    <w:left w:val="none" w:sz="0" w:space="0" w:color="auto"/>
                    <w:bottom w:val="none" w:sz="0" w:space="0" w:color="auto"/>
                    <w:right w:val="none" w:sz="0" w:space="0" w:color="auto"/>
                  </w:divBdr>
                </w:div>
              </w:divsChild>
            </w:div>
            <w:div w:id="1906605770">
              <w:marLeft w:val="0"/>
              <w:marRight w:val="0"/>
              <w:marTop w:val="0"/>
              <w:marBottom w:val="0"/>
              <w:divBdr>
                <w:top w:val="none" w:sz="0" w:space="0" w:color="auto"/>
                <w:left w:val="none" w:sz="0" w:space="0" w:color="auto"/>
                <w:bottom w:val="none" w:sz="0" w:space="0" w:color="auto"/>
                <w:right w:val="none" w:sz="0" w:space="0" w:color="auto"/>
              </w:divBdr>
              <w:divsChild>
                <w:div w:id="1474104244">
                  <w:marLeft w:val="0"/>
                  <w:marRight w:val="0"/>
                  <w:marTop w:val="0"/>
                  <w:marBottom w:val="0"/>
                  <w:divBdr>
                    <w:top w:val="none" w:sz="0" w:space="0" w:color="auto"/>
                    <w:left w:val="none" w:sz="0" w:space="0" w:color="auto"/>
                    <w:bottom w:val="none" w:sz="0" w:space="0" w:color="auto"/>
                    <w:right w:val="none" w:sz="0" w:space="0" w:color="auto"/>
                  </w:divBdr>
                </w:div>
              </w:divsChild>
            </w:div>
            <w:div w:id="1921597125">
              <w:marLeft w:val="0"/>
              <w:marRight w:val="0"/>
              <w:marTop w:val="0"/>
              <w:marBottom w:val="0"/>
              <w:divBdr>
                <w:top w:val="none" w:sz="0" w:space="0" w:color="auto"/>
                <w:left w:val="none" w:sz="0" w:space="0" w:color="auto"/>
                <w:bottom w:val="none" w:sz="0" w:space="0" w:color="auto"/>
                <w:right w:val="none" w:sz="0" w:space="0" w:color="auto"/>
              </w:divBdr>
              <w:divsChild>
                <w:div w:id="23332157">
                  <w:marLeft w:val="0"/>
                  <w:marRight w:val="0"/>
                  <w:marTop w:val="0"/>
                  <w:marBottom w:val="0"/>
                  <w:divBdr>
                    <w:top w:val="none" w:sz="0" w:space="0" w:color="auto"/>
                    <w:left w:val="none" w:sz="0" w:space="0" w:color="auto"/>
                    <w:bottom w:val="none" w:sz="0" w:space="0" w:color="auto"/>
                    <w:right w:val="none" w:sz="0" w:space="0" w:color="auto"/>
                  </w:divBdr>
                </w:div>
              </w:divsChild>
            </w:div>
            <w:div w:id="1926038780">
              <w:marLeft w:val="0"/>
              <w:marRight w:val="0"/>
              <w:marTop w:val="0"/>
              <w:marBottom w:val="0"/>
              <w:divBdr>
                <w:top w:val="none" w:sz="0" w:space="0" w:color="auto"/>
                <w:left w:val="none" w:sz="0" w:space="0" w:color="auto"/>
                <w:bottom w:val="none" w:sz="0" w:space="0" w:color="auto"/>
                <w:right w:val="none" w:sz="0" w:space="0" w:color="auto"/>
              </w:divBdr>
              <w:divsChild>
                <w:div w:id="784931194">
                  <w:marLeft w:val="0"/>
                  <w:marRight w:val="0"/>
                  <w:marTop w:val="0"/>
                  <w:marBottom w:val="0"/>
                  <w:divBdr>
                    <w:top w:val="none" w:sz="0" w:space="0" w:color="auto"/>
                    <w:left w:val="none" w:sz="0" w:space="0" w:color="auto"/>
                    <w:bottom w:val="none" w:sz="0" w:space="0" w:color="auto"/>
                    <w:right w:val="none" w:sz="0" w:space="0" w:color="auto"/>
                  </w:divBdr>
                </w:div>
                <w:div w:id="1247812733">
                  <w:marLeft w:val="0"/>
                  <w:marRight w:val="0"/>
                  <w:marTop w:val="0"/>
                  <w:marBottom w:val="0"/>
                  <w:divBdr>
                    <w:top w:val="none" w:sz="0" w:space="0" w:color="auto"/>
                    <w:left w:val="none" w:sz="0" w:space="0" w:color="auto"/>
                    <w:bottom w:val="none" w:sz="0" w:space="0" w:color="auto"/>
                    <w:right w:val="none" w:sz="0" w:space="0" w:color="auto"/>
                  </w:divBdr>
                </w:div>
                <w:div w:id="1437169088">
                  <w:marLeft w:val="0"/>
                  <w:marRight w:val="0"/>
                  <w:marTop w:val="0"/>
                  <w:marBottom w:val="0"/>
                  <w:divBdr>
                    <w:top w:val="none" w:sz="0" w:space="0" w:color="auto"/>
                    <w:left w:val="none" w:sz="0" w:space="0" w:color="auto"/>
                    <w:bottom w:val="none" w:sz="0" w:space="0" w:color="auto"/>
                    <w:right w:val="none" w:sz="0" w:space="0" w:color="auto"/>
                  </w:divBdr>
                </w:div>
                <w:div w:id="1762530451">
                  <w:marLeft w:val="0"/>
                  <w:marRight w:val="0"/>
                  <w:marTop w:val="0"/>
                  <w:marBottom w:val="0"/>
                  <w:divBdr>
                    <w:top w:val="none" w:sz="0" w:space="0" w:color="auto"/>
                    <w:left w:val="none" w:sz="0" w:space="0" w:color="auto"/>
                    <w:bottom w:val="none" w:sz="0" w:space="0" w:color="auto"/>
                    <w:right w:val="none" w:sz="0" w:space="0" w:color="auto"/>
                  </w:divBdr>
                </w:div>
                <w:div w:id="2036731513">
                  <w:marLeft w:val="0"/>
                  <w:marRight w:val="0"/>
                  <w:marTop w:val="0"/>
                  <w:marBottom w:val="0"/>
                  <w:divBdr>
                    <w:top w:val="none" w:sz="0" w:space="0" w:color="auto"/>
                    <w:left w:val="none" w:sz="0" w:space="0" w:color="auto"/>
                    <w:bottom w:val="none" w:sz="0" w:space="0" w:color="auto"/>
                    <w:right w:val="none" w:sz="0" w:space="0" w:color="auto"/>
                  </w:divBdr>
                </w:div>
              </w:divsChild>
            </w:div>
            <w:div w:id="1933471691">
              <w:marLeft w:val="0"/>
              <w:marRight w:val="0"/>
              <w:marTop w:val="0"/>
              <w:marBottom w:val="0"/>
              <w:divBdr>
                <w:top w:val="none" w:sz="0" w:space="0" w:color="auto"/>
                <w:left w:val="none" w:sz="0" w:space="0" w:color="auto"/>
                <w:bottom w:val="none" w:sz="0" w:space="0" w:color="auto"/>
                <w:right w:val="none" w:sz="0" w:space="0" w:color="auto"/>
              </w:divBdr>
              <w:divsChild>
                <w:div w:id="1926913497">
                  <w:marLeft w:val="0"/>
                  <w:marRight w:val="0"/>
                  <w:marTop w:val="0"/>
                  <w:marBottom w:val="0"/>
                  <w:divBdr>
                    <w:top w:val="none" w:sz="0" w:space="0" w:color="auto"/>
                    <w:left w:val="none" w:sz="0" w:space="0" w:color="auto"/>
                    <w:bottom w:val="none" w:sz="0" w:space="0" w:color="auto"/>
                    <w:right w:val="none" w:sz="0" w:space="0" w:color="auto"/>
                  </w:divBdr>
                </w:div>
              </w:divsChild>
            </w:div>
            <w:div w:id="1934511666">
              <w:marLeft w:val="0"/>
              <w:marRight w:val="0"/>
              <w:marTop w:val="0"/>
              <w:marBottom w:val="0"/>
              <w:divBdr>
                <w:top w:val="none" w:sz="0" w:space="0" w:color="auto"/>
                <w:left w:val="none" w:sz="0" w:space="0" w:color="auto"/>
                <w:bottom w:val="none" w:sz="0" w:space="0" w:color="auto"/>
                <w:right w:val="none" w:sz="0" w:space="0" w:color="auto"/>
              </w:divBdr>
              <w:divsChild>
                <w:div w:id="1563978028">
                  <w:marLeft w:val="0"/>
                  <w:marRight w:val="0"/>
                  <w:marTop w:val="0"/>
                  <w:marBottom w:val="0"/>
                  <w:divBdr>
                    <w:top w:val="none" w:sz="0" w:space="0" w:color="auto"/>
                    <w:left w:val="none" w:sz="0" w:space="0" w:color="auto"/>
                    <w:bottom w:val="none" w:sz="0" w:space="0" w:color="auto"/>
                    <w:right w:val="none" w:sz="0" w:space="0" w:color="auto"/>
                  </w:divBdr>
                </w:div>
              </w:divsChild>
            </w:div>
            <w:div w:id="1935631028">
              <w:marLeft w:val="0"/>
              <w:marRight w:val="0"/>
              <w:marTop w:val="0"/>
              <w:marBottom w:val="0"/>
              <w:divBdr>
                <w:top w:val="none" w:sz="0" w:space="0" w:color="auto"/>
                <w:left w:val="none" w:sz="0" w:space="0" w:color="auto"/>
                <w:bottom w:val="none" w:sz="0" w:space="0" w:color="auto"/>
                <w:right w:val="none" w:sz="0" w:space="0" w:color="auto"/>
              </w:divBdr>
              <w:divsChild>
                <w:div w:id="140182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04561">
      <w:bodyDiv w:val="1"/>
      <w:marLeft w:val="0"/>
      <w:marRight w:val="0"/>
      <w:marTop w:val="0"/>
      <w:marBottom w:val="0"/>
      <w:divBdr>
        <w:top w:val="none" w:sz="0" w:space="0" w:color="auto"/>
        <w:left w:val="none" w:sz="0" w:space="0" w:color="auto"/>
        <w:bottom w:val="none" w:sz="0" w:space="0" w:color="auto"/>
        <w:right w:val="none" w:sz="0" w:space="0" w:color="auto"/>
      </w:divBdr>
      <w:divsChild>
        <w:div w:id="38556748">
          <w:marLeft w:val="0"/>
          <w:marRight w:val="0"/>
          <w:marTop w:val="0"/>
          <w:marBottom w:val="0"/>
          <w:divBdr>
            <w:top w:val="none" w:sz="0" w:space="0" w:color="auto"/>
            <w:left w:val="none" w:sz="0" w:space="0" w:color="auto"/>
            <w:bottom w:val="none" w:sz="0" w:space="0" w:color="auto"/>
            <w:right w:val="none" w:sz="0" w:space="0" w:color="auto"/>
          </w:divBdr>
        </w:div>
        <w:div w:id="75710186">
          <w:marLeft w:val="0"/>
          <w:marRight w:val="0"/>
          <w:marTop w:val="0"/>
          <w:marBottom w:val="0"/>
          <w:divBdr>
            <w:top w:val="none" w:sz="0" w:space="0" w:color="auto"/>
            <w:left w:val="none" w:sz="0" w:space="0" w:color="auto"/>
            <w:bottom w:val="none" w:sz="0" w:space="0" w:color="auto"/>
            <w:right w:val="none" w:sz="0" w:space="0" w:color="auto"/>
          </w:divBdr>
        </w:div>
        <w:div w:id="300695590">
          <w:marLeft w:val="0"/>
          <w:marRight w:val="0"/>
          <w:marTop w:val="0"/>
          <w:marBottom w:val="0"/>
          <w:divBdr>
            <w:top w:val="none" w:sz="0" w:space="0" w:color="auto"/>
            <w:left w:val="none" w:sz="0" w:space="0" w:color="auto"/>
            <w:bottom w:val="none" w:sz="0" w:space="0" w:color="auto"/>
            <w:right w:val="none" w:sz="0" w:space="0" w:color="auto"/>
          </w:divBdr>
        </w:div>
        <w:div w:id="787431976">
          <w:marLeft w:val="0"/>
          <w:marRight w:val="0"/>
          <w:marTop w:val="0"/>
          <w:marBottom w:val="0"/>
          <w:divBdr>
            <w:top w:val="none" w:sz="0" w:space="0" w:color="auto"/>
            <w:left w:val="none" w:sz="0" w:space="0" w:color="auto"/>
            <w:bottom w:val="none" w:sz="0" w:space="0" w:color="auto"/>
            <w:right w:val="none" w:sz="0" w:space="0" w:color="auto"/>
          </w:divBdr>
        </w:div>
      </w:divsChild>
    </w:div>
    <w:div w:id="272908879">
      <w:bodyDiv w:val="1"/>
      <w:marLeft w:val="0"/>
      <w:marRight w:val="0"/>
      <w:marTop w:val="0"/>
      <w:marBottom w:val="0"/>
      <w:divBdr>
        <w:top w:val="none" w:sz="0" w:space="0" w:color="auto"/>
        <w:left w:val="none" w:sz="0" w:space="0" w:color="auto"/>
        <w:bottom w:val="none" w:sz="0" w:space="0" w:color="auto"/>
        <w:right w:val="none" w:sz="0" w:space="0" w:color="auto"/>
      </w:divBdr>
    </w:div>
    <w:div w:id="288509392">
      <w:bodyDiv w:val="1"/>
      <w:marLeft w:val="0"/>
      <w:marRight w:val="0"/>
      <w:marTop w:val="0"/>
      <w:marBottom w:val="0"/>
      <w:divBdr>
        <w:top w:val="none" w:sz="0" w:space="0" w:color="auto"/>
        <w:left w:val="none" w:sz="0" w:space="0" w:color="auto"/>
        <w:bottom w:val="none" w:sz="0" w:space="0" w:color="auto"/>
        <w:right w:val="none" w:sz="0" w:space="0" w:color="auto"/>
      </w:divBdr>
    </w:div>
    <w:div w:id="323553785">
      <w:bodyDiv w:val="1"/>
      <w:marLeft w:val="0"/>
      <w:marRight w:val="0"/>
      <w:marTop w:val="0"/>
      <w:marBottom w:val="0"/>
      <w:divBdr>
        <w:top w:val="none" w:sz="0" w:space="0" w:color="auto"/>
        <w:left w:val="none" w:sz="0" w:space="0" w:color="auto"/>
        <w:bottom w:val="none" w:sz="0" w:space="0" w:color="auto"/>
        <w:right w:val="none" w:sz="0" w:space="0" w:color="auto"/>
      </w:divBdr>
    </w:div>
    <w:div w:id="353003428">
      <w:bodyDiv w:val="1"/>
      <w:marLeft w:val="0"/>
      <w:marRight w:val="0"/>
      <w:marTop w:val="0"/>
      <w:marBottom w:val="0"/>
      <w:divBdr>
        <w:top w:val="none" w:sz="0" w:space="0" w:color="auto"/>
        <w:left w:val="none" w:sz="0" w:space="0" w:color="auto"/>
        <w:bottom w:val="none" w:sz="0" w:space="0" w:color="auto"/>
        <w:right w:val="none" w:sz="0" w:space="0" w:color="auto"/>
      </w:divBdr>
      <w:divsChild>
        <w:div w:id="1062364608">
          <w:marLeft w:val="0"/>
          <w:marRight w:val="0"/>
          <w:marTop w:val="0"/>
          <w:marBottom w:val="0"/>
          <w:divBdr>
            <w:top w:val="none" w:sz="0" w:space="0" w:color="auto"/>
            <w:left w:val="none" w:sz="0" w:space="0" w:color="auto"/>
            <w:bottom w:val="none" w:sz="0" w:space="0" w:color="auto"/>
            <w:right w:val="none" w:sz="0" w:space="0" w:color="auto"/>
          </w:divBdr>
          <w:divsChild>
            <w:div w:id="19745375">
              <w:marLeft w:val="0"/>
              <w:marRight w:val="0"/>
              <w:marTop w:val="0"/>
              <w:marBottom w:val="0"/>
              <w:divBdr>
                <w:top w:val="none" w:sz="0" w:space="0" w:color="auto"/>
                <w:left w:val="none" w:sz="0" w:space="0" w:color="auto"/>
                <w:bottom w:val="none" w:sz="0" w:space="0" w:color="auto"/>
                <w:right w:val="none" w:sz="0" w:space="0" w:color="auto"/>
              </w:divBdr>
              <w:divsChild>
                <w:div w:id="1570535449">
                  <w:marLeft w:val="0"/>
                  <w:marRight w:val="0"/>
                  <w:marTop w:val="0"/>
                  <w:marBottom w:val="0"/>
                  <w:divBdr>
                    <w:top w:val="none" w:sz="0" w:space="0" w:color="auto"/>
                    <w:left w:val="none" w:sz="0" w:space="0" w:color="auto"/>
                    <w:bottom w:val="none" w:sz="0" w:space="0" w:color="auto"/>
                    <w:right w:val="none" w:sz="0" w:space="0" w:color="auto"/>
                  </w:divBdr>
                </w:div>
              </w:divsChild>
            </w:div>
            <w:div w:id="23290356">
              <w:marLeft w:val="0"/>
              <w:marRight w:val="0"/>
              <w:marTop w:val="0"/>
              <w:marBottom w:val="0"/>
              <w:divBdr>
                <w:top w:val="none" w:sz="0" w:space="0" w:color="auto"/>
                <w:left w:val="none" w:sz="0" w:space="0" w:color="auto"/>
                <w:bottom w:val="none" w:sz="0" w:space="0" w:color="auto"/>
                <w:right w:val="none" w:sz="0" w:space="0" w:color="auto"/>
              </w:divBdr>
              <w:divsChild>
                <w:div w:id="21517998">
                  <w:marLeft w:val="0"/>
                  <w:marRight w:val="0"/>
                  <w:marTop w:val="0"/>
                  <w:marBottom w:val="0"/>
                  <w:divBdr>
                    <w:top w:val="none" w:sz="0" w:space="0" w:color="auto"/>
                    <w:left w:val="none" w:sz="0" w:space="0" w:color="auto"/>
                    <w:bottom w:val="none" w:sz="0" w:space="0" w:color="auto"/>
                    <w:right w:val="none" w:sz="0" w:space="0" w:color="auto"/>
                  </w:divBdr>
                </w:div>
                <w:div w:id="51277184">
                  <w:marLeft w:val="0"/>
                  <w:marRight w:val="0"/>
                  <w:marTop w:val="0"/>
                  <w:marBottom w:val="0"/>
                  <w:divBdr>
                    <w:top w:val="none" w:sz="0" w:space="0" w:color="auto"/>
                    <w:left w:val="none" w:sz="0" w:space="0" w:color="auto"/>
                    <w:bottom w:val="none" w:sz="0" w:space="0" w:color="auto"/>
                    <w:right w:val="none" w:sz="0" w:space="0" w:color="auto"/>
                  </w:divBdr>
                </w:div>
              </w:divsChild>
            </w:div>
            <w:div w:id="74087686">
              <w:marLeft w:val="0"/>
              <w:marRight w:val="0"/>
              <w:marTop w:val="0"/>
              <w:marBottom w:val="0"/>
              <w:divBdr>
                <w:top w:val="none" w:sz="0" w:space="0" w:color="auto"/>
                <w:left w:val="none" w:sz="0" w:space="0" w:color="auto"/>
                <w:bottom w:val="none" w:sz="0" w:space="0" w:color="auto"/>
                <w:right w:val="none" w:sz="0" w:space="0" w:color="auto"/>
              </w:divBdr>
              <w:divsChild>
                <w:div w:id="1627347524">
                  <w:marLeft w:val="0"/>
                  <w:marRight w:val="0"/>
                  <w:marTop w:val="0"/>
                  <w:marBottom w:val="0"/>
                  <w:divBdr>
                    <w:top w:val="none" w:sz="0" w:space="0" w:color="auto"/>
                    <w:left w:val="none" w:sz="0" w:space="0" w:color="auto"/>
                    <w:bottom w:val="none" w:sz="0" w:space="0" w:color="auto"/>
                    <w:right w:val="none" w:sz="0" w:space="0" w:color="auto"/>
                  </w:divBdr>
                </w:div>
              </w:divsChild>
            </w:div>
            <w:div w:id="140464364">
              <w:marLeft w:val="0"/>
              <w:marRight w:val="0"/>
              <w:marTop w:val="0"/>
              <w:marBottom w:val="0"/>
              <w:divBdr>
                <w:top w:val="none" w:sz="0" w:space="0" w:color="auto"/>
                <w:left w:val="none" w:sz="0" w:space="0" w:color="auto"/>
                <w:bottom w:val="none" w:sz="0" w:space="0" w:color="auto"/>
                <w:right w:val="none" w:sz="0" w:space="0" w:color="auto"/>
              </w:divBdr>
              <w:divsChild>
                <w:div w:id="69471733">
                  <w:marLeft w:val="0"/>
                  <w:marRight w:val="0"/>
                  <w:marTop w:val="0"/>
                  <w:marBottom w:val="0"/>
                  <w:divBdr>
                    <w:top w:val="none" w:sz="0" w:space="0" w:color="auto"/>
                    <w:left w:val="none" w:sz="0" w:space="0" w:color="auto"/>
                    <w:bottom w:val="none" w:sz="0" w:space="0" w:color="auto"/>
                    <w:right w:val="none" w:sz="0" w:space="0" w:color="auto"/>
                  </w:divBdr>
                </w:div>
              </w:divsChild>
            </w:div>
            <w:div w:id="146632396">
              <w:marLeft w:val="0"/>
              <w:marRight w:val="0"/>
              <w:marTop w:val="0"/>
              <w:marBottom w:val="0"/>
              <w:divBdr>
                <w:top w:val="none" w:sz="0" w:space="0" w:color="auto"/>
                <w:left w:val="none" w:sz="0" w:space="0" w:color="auto"/>
                <w:bottom w:val="none" w:sz="0" w:space="0" w:color="auto"/>
                <w:right w:val="none" w:sz="0" w:space="0" w:color="auto"/>
              </w:divBdr>
              <w:divsChild>
                <w:div w:id="286161598">
                  <w:marLeft w:val="0"/>
                  <w:marRight w:val="0"/>
                  <w:marTop w:val="0"/>
                  <w:marBottom w:val="0"/>
                  <w:divBdr>
                    <w:top w:val="none" w:sz="0" w:space="0" w:color="auto"/>
                    <w:left w:val="none" w:sz="0" w:space="0" w:color="auto"/>
                    <w:bottom w:val="none" w:sz="0" w:space="0" w:color="auto"/>
                    <w:right w:val="none" w:sz="0" w:space="0" w:color="auto"/>
                  </w:divBdr>
                </w:div>
              </w:divsChild>
            </w:div>
            <w:div w:id="155650614">
              <w:marLeft w:val="0"/>
              <w:marRight w:val="0"/>
              <w:marTop w:val="0"/>
              <w:marBottom w:val="0"/>
              <w:divBdr>
                <w:top w:val="none" w:sz="0" w:space="0" w:color="auto"/>
                <w:left w:val="none" w:sz="0" w:space="0" w:color="auto"/>
                <w:bottom w:val="none" w:sz="0" w:space="0" w:color="auto"/>
                <w:right w:val="none" w:sz="0" w:space="0" w:color="auto"/>
              </w:divBdr>
              <w:divsChild>
                <w:div w:id="1885560495">
                  <w:marLeft w:val="0"/>
                  <w:marRight w:val="0"/>
                  <w:marTop w:val="0"/>
                  <w:marBottom w:val="0"/>
                  <w:divBdr>
                    <w:top w:val="none" w:sz="0" w:space="0" w:color="auto"/>
                    <w:left w:val="none" w:sz="0" w:space="0" w:color="auto"/>
                    <w:bottom w:val="none" w:sz="0" w:space="0" w:color="auto"/>
                    <w:right w:val="none" w:sz="0" w:space="0" w:color="auto"/>
                  </w:divBdr>
                </w:div>
              </w:divsChild>
            </w:div>
            <w:div w:id="161508266">
              <w:marLeft w:val="0"/>
              <w:marRight w:val="0"/>
              <w:marTop w:val="0"/>
              <w:marBottom w:val="0"/>
              <w:divBdr>
                <w:top w:val="none" w:sz="0" w:space="0" w:color="auto"/>
                <w:left w:val="none" w:sz="0" w:space="0" w:color="auto"/>
                <w:bottom w:val="none" w:sz="0" w:space="0" w:color="auto"/>
                <w:right w:val="none" w:sz="0" w:space="0" w:color="auto"/>
              </w:divBdr>
              <w:divsChild>
                <w:div w:id="1743865965">
                  <w:marLeft w:val="0"/>
                  <w:marRight w:val="0"/>
                  <w:marTop w:val="0"/>
                  <w:marBottom w:val="0"/>
                  <w:divBdr>
                    <w:top w:val="none" w:sz="0" w:space="0" w:color="auto"/>
                    <w:left w:val="none" w:sz="0" w:space="0" w:color="auto"/>
                    <w:bottom w:val="none" w:sz="0" w:space="0" w:color="auto"/>
                    <w:right w:val="none" w:sz="0" w:space="0" w:color="auto"/>
                  </w:divBdr>
                </w:div>
              </w:divsChild>
            </w:div>
            <w:div w:id="205332788">
              <w:marLeft w:val="0"/>
              <w:marRight w:val="0"/>
              <w:marTop w:val="0"/>
              <w:marBottom w:val="0"/>
              <w:divBdr>
                <w:top w:val="none" w:sz="0" w:space="0" w:color="auto"/>
                <w:left w:val="none" w:sz="0" w:space="0" w:color="auto"/>
                <w:bottom w:val="none" w:sz="0" w:space="0" w:color="auto"/>
                <w:right w:val="none" w:sz="0" w:space="0" w:color="auto"/>
              </w:divBdr>
              <w:divsChild>
                <w:div w:id="1491360418">
                  <w:marLeft w:val="0"/>
                  <w:marRight w:val="0"/>
                  <w:marTop w:val="0"/>
                  <w:marBottom w:val="0"/>
                  <w:divBdr>
                    <w:top w:val="none" w:sz="0" w:space="0" w:color="auto"/>
                    <w:left w:val="none" w:sz="0" w:space="0" w:color="auto"/>
                    <w:bottom w:val="none" w:sz="0" w:space="0" w:color="auto"/>
                    <w:right w:val="none" w:sz="0" w:space="0" w:color="auto"/>
                  </w:divBdr>
                </w:div>
              </w:divsChild>
            </w:div>
            <w:div w:id="298537725">
              <w:marLeft w:val="0"/>
              <w:marRight w:val="0"/>
              <w:marTop w:val="0"/>
              <w:marBottom w:val="0"/>
              <w:divBdr>
                <w:top w:val="none" w:sz="0" w:space="0" w:color="auto"/>
                <w:left w:val="none" w:sz="0" w:space="0" w:color="auto"/>
                <w:bottom w:val="none" w:sz="0" w:space="0" w:color="auto"/>
                <w:right w:val="none" w:sz="0" w:space="0" w:color="auto"/>
              </w:divBdr>
              <w:divsChild>
                <w:div w:id="345712677">
                  <w:marLeft w:val="0"/>
                  <w:marRight w:val="0"/>
                  <w:marTop w:val="0"/>
                  <w:marBottom w:val="0"/>
                  <w:divBdr>
                    <w:top w:val="none" w:sz="0" w:space="0" w:color="auto"/>
                    <w:left w:val="none" w:sz="0" w:space="0" w:color="auto"/>
                    <w:bottom w:val="none" w:sz="0" w:space="0" w:color="auto"/>
                    <w:right w:val="none" w:sz="0" w:space="0" w:color="auto"/>
                  </w:divBdr>
                </w:div>
                <w:div w:id="786239266">
                  <w:marLeft w:val="0"/>
                  <w:marRight w:val="0"/>
                  <w:marTop w:val="0"/>
                  <w:marBottom w:val="0"/>
                  <w:divBdr>
                    <w:top w:val="none" w:sz="0" w:space="0" w:color="auto"/>
                    <w:left w:val="none" w:sz="0" w:space="0" w:color="auto"/>
                    <w:bottom w:val="none" w:sz="0" w:space="0" w:color="auto"/>
                    <w:right w:val="none" w:sz="0" w:space="0" w:color="auto"/>
                  </w:divBdr>
                </w:div>
                <w:div w:id="1798330251">
                  <w:marLeft w:val="0"/>
                  <w:marRight w:val="0"/>
                  <w:marTop w:val="0"/>
                  <w:marBottom w:val="0"/>
                  <w:divBdr>
                    <w:top w:val="none" w:sz="0" w:space="0" w:color="auto"/>
                    <w:left w:val="none" w:sz="0" w:space="0" w:color="auto"/>
                    <w:bottom w:val="none" w:sz="0" w:space="0" w:color="auto"/>
                    <w:right w:val="none" w:sz="0" w:space="0" w:color="auto"/>
                  </w:divBdr>
                </w:div>
              </w:divsChild>
            </w:div>
            <w:div w:id="312296902">
              <w:marLeft w:val="0"/>
              <w:marRight w:val="0"/>
              <w:marTop w:val="0"/>
              <w:marBottom w:val="0"/>
              <w:divBdr>
                <w:top w:val="none" w:sz="0" w:space="0" w:color="auto"/>
                <w:left w:val="none" w:sz="0" w:space="0" w:color="auto"/>
                <w:bottom w:val="none" w:sz="0" w:space="0" w:color="auto"/>
                <w:right w:val="none" w:sz="0" w:space="0" w:color="auto"/>
              </w:divBdr>
              <w:divsChild>
                <w:div w:id="820078062">
                  <w:marLeft w:val="0"/>
                  <w:marRight w:val="0"/>
                  <w:marTop w:val="0"/>
                  <w:marBottom w:val="0"/>
                  <w:divBdr>
                    <w:top w:val="none" w:sz="0" w:space="0" w:color="auto"/>
                    <w:left w:val="none" w:sz="0" w:space="0" w:color="auto"/>
                    <w:bottom w:val="none" w:sz="0" w:space="0" w:color="auto"/>
                    <w:right w:val="none" w:sz="0" w:space="0" w:color="auto"/>
                  </w:divBdr>
                </w:div>
              </w:divsChild>
            </w:div>
            <w:div w:id="415632630">
              <w:marLeft w:val="0"/>
              <w:marRight w:val="0"/>
              <w:marTop w:val="0"/>
              <w:marBottom w:val="0"/>
              <w:divBdr>
                <w:top w:val="none" w:sz="0" w:space="0" w:color="auto"/>
                <w:left w:val="none" w:sz="0" w:space="0" w:color="auto"/>
                <w:bottom w:val="none" w:sz="0" w:space="0" w:color="auto"/>
                <w:right w:val="none" w:sz="0" w:space="0" w:color="auto"/>
              </w:divBdr>
              <w:divsChild>
                <w:div w:id="852183413">
                  <w:marLeft w:val="0"/>
                  <w:marRight w:val="0"/>
                  <w:marTop w:val="0"/>
                  <w:marBottom w:val="0"/>
                  <w:divBdr>
                    <w:top w:val="none" w:sz="0" w:space="0" w:color="auto"/>
                    <w:left w:val="none" w:sz="0" w:space="0" w:color="auto"/>
                    <w:bottom w:val="none" w:sz="0" w:space="0" w:color="auto"/>
                    <w:right w:val="none" w:sz="0" w:space="0" w:color="auto"/>
                  </w:divBdr>
                </w:div>
              </w:divsChild>
            </w:div>
            <w:div w:id="421533215">
              <w:marLeft w:val="0"/>
              <w:marRight w:val="0"/>
              <w:marTop w:val="0"/>
              <w:marBottom w:val="0"/>
              <w:divBdr>
                <w:top w:val="none" w:sz="0" w:space="0" w:color="auto"/>
                <w:left w:val="none" w:sz="0" w:space="0" w:color="auto"/>
                <w:bottom w:val="none" w:sz="0" w:space="0" w:color="auto"/>
                <w:right w:val="none" w:sz="0" w:space="0" w:color="auto"/>
              </w:divBdr>
              <w:divsChild>
                <w:div w:id="1252005033">
                  <w:marLeft w:val="0"/>
                  <w:marRight w:val="0"/>
                  <w:marTop w:val="0"/>
                  <w:marBottom w:val="0"/>
                  <w:divBdr>
                    <w:top w:val="none" w:sz="0" w:space="0" w:color="auto"/>
                    <w:left w:val="none" w:sz="0" w:space="0" w:color="auto"/>
                    <w:bottom w:val="none" w:sz="0" w:space="0" w:color="auto"/>
                    <w:right w:val="none" w:sz="0" w:space="0" w:color="auto"/>
                  </w:divBdr>
                </w:div>
              </w:divsChild>
            </w:div>
            <w:div w:id="433987515">
              <w:marLeft w:val="0"/>
              <w:marRight w:val="0"/>
              <w:marTop w:val="0"/>
              <w:marBottom w:val="0"/>
              <w:divBdr>
                <w:top w:val="none" w:sz="0" w:space="0" w:color="auto"/>
                <w:left w:val="none" w:sz="0" w:space="0" w:color="auto"/>
                <w:bottom w:val="none" w:sz="0" w:space="0" w:color="auto"/>
                <w:right w:val="none" w:sz="0" w:space="0" w:color="auto"/>
              </w:divBdr>
              <w:divsChild>
                <w:div w:id="1645043903">
                  <w:marLeft w:val="0"/>
                  <w:marRight w:val="0"/>
                  <w:marTop w:val="0"/>
                  <w:marBottom w:val="0"/>
                  <w:divBdr>
                    <w:top w:val="none" w:sz="0" w:space="0" w:color="auto"/>
                    <w:left w:val="none" w:sz="0" w:space="0" w:color="auto"/>
                    <w:bottom w:val="none" w:sz="0" w:space="0" w:color="auto"/>
                    <w:right w:val="none" w:sz="0" w:space="0" w:color="auto"/>
                  </w:divBdr>
                </w:div>
              </w:divsChild>
            </w:div>
            <w:div w:id="460655070">
              <w:marLeft w:val="0"/>
              <w:marRight w:val="0"/>
              <w:marTop w:val="0"/>
              <w:marBottom w:val="0"/>
              <w:divBdr>
                <w:top w:val="none" w:sz="0" w:space="0" w:color="auto"/>
                <w:left w:val="none" w:sz="0" w:space="0" w:color="auto"/>
                <w:bottom w:val="none" w:sz="0" w:space="0" w:color="auto"/>
                <w:right w:val="none" w:sz="0" w:space="0" w:color="auto"/>
              </w:divBdr>
              <w:divsChild>
                <w:div w:id="1090084958">
                  <w:marLeft w:val="0"/>
                  <w:marRight w:val="0"/>
                  <w:marTop w:val="0"/>
                  <w:marBottom w:val="0"/>
                  <w:divBdr>
                    <w:top w:val="none" w:sz="0" w:space="0" w:color="auto"/>
                    <w:left w:val="none" w:sz="0" w:space="0" w:color="auto"/>
                    <w:bottom w:val="none" w:sz="0" w:space="0" w:color="auto"/>
                    <w:right w:val="none" w:sz="0" w:space="0" w:color="auto"/>
                  </w:divBdr>
                </w:div>
              </w:divsChild>
            </w:div>
            <w:div w:id="480847825">
              <w:marLeft w:val="0"/>
              <w:marRight w:val="0"/>
              <w:marTop w:val="0"/>
              <w:marBottom w:val="0"/>
              <w:divBdr>
                <w:top w:val="none" w:sz="0" w:space="0" w:color="auto"/>
                <w:left w:val="none" w:sz="0" w:space="0" w:color="auto"/>
                <w:bottom w:val="none" w:sz="0" w:space="0" w:color="auto"/>
                <w:right w:val="none" w:sz="0" w:space="0" w:color="auto"/>
              </w:divBdr>
              <w:divsChild>
                <w:div w:id="705717095">
                  <w:marLeft w:val="0"/>
                  <w:marRight w:val="0"/>
                  <w:marTop w:val="0"/>
                  <w:marBottom w:val="0"/>
                  <w:divBdr>
                    <w:top w:val="none" w:sz="0" w:space="0" w:color="auto"/>
                    <w:left w:val="none" w:sz="0" w:space="0" w:color="auto"/>
                    <w:bottom w:val="none" w:sz="0" w:space="0" w:color="auto"/>
                    <w:right w:val="none" w:sz="0" w:space="0" w:color="auto"/>
                  </w:divBdr>
                </w:div>
              </w:divsChild>
            </w:div>
            <w:div w:id="485632519">
              <w:marLeft w:val="0"/>
              <w:marRight w:val="0"/>
              <w:marTop w:val="0"/>
              <w:marBottom w:val="0"/>
              <w:divBdr>
                <w:top w:val="none" w:sz="0" w:space="0" w:color="auto"/>
                <w:left w:val="none" w:sz="0" w:space="0" w:color="auto"/>
                <w:bottom w:val="none" w:sz="0" w:space="0" w:color="auto"/>
                <w:right w:val="none" w:sz="0" w:space="0" w:color="auto"/>
              </w:divBdr>
              <w:divsChild>
                <w:div w:id="1338969123">
                  <w:marLeft w:val="0"/>
                  <w:marRight w:val="0"/>
                  <w:marTop w:val="0"/>
                  <w:marBottom w:val="0"/>
                  <w:divBdr>
                    <w:top w:val="none" w:sz="0" w:space="0" w:color="auto"/>
                    <w:left w:val="none" w:sz="0" w:space="0" w:color="auto"/>
                    <w:bottom w:val="none" w:sz="0" w:space="0" w:color="auto"/>
                    <w:right w:val="none" w:sz="0" w:space="0" w:color="auto"/>
                  </w:divBdr>
                </w:div>
              </w:divsChild>
            </w:div>
            <w:div w:id="542988206">
              <w:marLeft w:val="0"/>
              <w:marRight w:val="0"/>
              <w:marTop w:val="0"/>
              <w:marBottom w:val="0"/>
              <w:divBdr>
                <w:top w:val="none" w:sz="0" w:space="0" w:color="auto"/>
                <w:left w:val="none" w:sz="0" w:space="0" w:color="auto"/>
                <w:bottom w:val="none" w:sz="0" w:space="0" w:color="auto"/>
                <w:right w:val="none" w:sz="0" w:space="0" w:color="auto"/>
              </w:divBdr>
              <w:divsChild>
                <w:div w:id="991568849">
                  <w:marLeft w:val="0"/>
                  <w:marRight w:val="0"/>
                  <w:marTop w:val="0"/>
                  <w:marBottom w:val="0"/>
                  <w:divBdr>
                    <w:top w:val="none" w:sz="0" w:space="0" w:color="auto"/>
                    <w:left w:val="none" w:sz="0" w:space="0" w:color="auto"/>
                    <w:bottom w:val="none" w:sz="0" w:space="0" w:color="auto"/>
                    <w:right w:val="none" w:sz="0" w:space="0" w:color="auto"/>
                  </w:divBdr>
                </w:div>
              </w:divsChild>
            </w:div>
            <w:div w:id="638388178">
              <w:marLeft w:val="0"/>
              <w:marRight w:val="0"/>
              <w:marTop w:val="0"/>
              <w:marBottom w:val="0"/>
              <w:divBdr>
                <w:top w:val="none" w:sz="0" w:space="0" w:color="auto"/>
                <w:left w:val="none" w:sz="0" w:space="0" w:color="auto"/>
                <w:bottom w:val="none" w:sz="0" w:space="0" w:color="auto"/>
                <w:right w:val="none" w:sz="0" w:space="0" w:color="auto"/>
              </w:divBdr>
              <w:divsChild>
                <w:div w:id="905577270">
                  <w:marLeft w:val="0"/>
                  <w:marRight w:val="0"/>
                  <w:marTop w:val="0"/>
                  <w:marBottom w:val="0"/>
                  <w:divBdr>
                    <w:top w:val="none" w:sz="0" w:space="0" w:color="auto"/>
                    <w:left w:val="none" w:sz="0" w:space="0" w:color="auto"/>
                    <w:bottom w:val="none" w:sz="0" w:space="0" w:color="auto"/>
                    <w:right w:val="none" w:sz="0" w:space="0" w:color="auto"/>
                  </w:divBdr>
                </w:div>
              </w:divsChild>
            </w:div>
            <w:div w:id="675302882">
              <w:marLeft w:val="0"/>
              <w:marRight w:val="0"/>
              <w:marTop w:val="0"/>
              <w:marBottom w:val="0"/>
              <w:divBdr>
                <w:top w:val="none" w:sz="0" w:space="0" w:color="auto"/>
                <w:left w:val="none" w:sz="0" w:space="0" w:color="auto"/>
                <w:bottom w:val="none" w:sz="0" w:space="0" w:color="auto"/>
                <w:right w:val="none" w:sz="0" w:space="0" w:color="auto"/>
              </w:divBdr>
              <w:divsChild>
                <w:div w:id="389889438">
                  <w:marLeft w:val="0"/>
                  <w:marRight w:val="0"/>
                  <w:marTop w:val="0"/>
                  <w:marBottom w:val="0"/>
                  <w:divBdr>
                    <w:top w:val="none" w:sz="0" w:space="0" w:color="auto"/>
                    <w:left w:val="none" w:sz="0" w:space="0" w:color="auto"/>
                    <w:bottom w:val="none" w:sz="0" w:space="0" w:color="auto"/>
                    <w:right w:val="none" w:sz="0" w:space="0" w:color="auto"/>
                  </w:divBdr>
                </w:div>
                <w:div w:id="1578904146">
                  <w:marLeft w:val="0"/>
                  <w:marRight w:val="0"/>
                  <w:marTop w:val="0"/>
                  <w:marBottom w:val="0"/>
                  <w:divBdr>
                    <w:top w:val="none" w:sz="0" w:space="0" w:color="auto"/>
                    <w:left w:val="none" w:sz="0" w:space="0" w:color="auto"/>
                    <w:bottom w:val="none" w:sz="0" w:space="0" w:color="auto"/>
                    <w:right w:val="none" w:sz="0" w:space="0" w:color="auto"/>
                  </w:divBdr>
                </w:div>
              </w:divsChild>
            </w:div>
            <w:div w:id="745032186">
              <w:marLeft w:val="0"/>
              <w:marRight w:val="0"/>
              <w:marTop w:val="0"/>
              <w:marBottom w:val="0"/>
              <w:divBdr>
                <w:top w:val="none" w:sz="0" w:space="0" w:color="auto"/>
                <w:left w:val="none" w:sz="0" w:space="0" w:color="auto"/>
                <w:bottom w:val="none" w:sz="0" w:space="0" w:color="auto"/>
                <w:right w:val="none" w:sz="0" w:space="0" w:color="auto"/>
              </w:divBdr>
              <w:divsChild>
                <w:div w:id="804549408">
                  <w:marLeft w:val="0"/>
                  <w:marRight w:val="0"/>
                  <w:marTop w:val="0"/>
                  <w:marBottom w:val="0"/>
                  <w:divBdr>
                    <w:top w:val="none" w:sz="0" w:space="0" w:color="auto"/>
                    <w:left w:val="none" w:sz="0" w:space="0" w:color="auto"/>
                    <w:bottom w:val="none" w:sz="0" w:space="0" w:color="auto"/>
                    <w:right w:val="none" w:sz="0" w:space="0" w:color="auto"/>
                  </w:divBdr>
                </w:div>
              </w:divsChild>
            </w:div>
            <w:div w:id="752551330">
              <w:marLeft w:val="0"/>
              <w:marRight w:val="0"/>
              <w:marTop w:val="0"/>
              <w:marBottom w:val="0"/>
              <w:divBdr>
                <w:top w:val="none" w:sz="0" w:space="0" w:color="auto"/>
                <w:left w:val="none" w:sz="0" w:space="0" w:color="auto"/>
                <w:bottom w:val="none" w:sz="0" w:space="0" w:color="auto"/>
                <w:right w:val="none" w:sz="0" w:space="0" w:color="auto"/>
              </w:divBdr>
              <w:divsChild>
                <w:div w:id="191453765">
                  <w:marLeft w:val="0"/>
                  <w:marRight w:val="0"/>
                  <w:marTop w:val="0"/>
                  <w:marBottom w:val="0"/>
                  <w:divBdr>
                    <w:top w:val="none" w:sz="0" w:space="0" w:color="auto"/>
                    <w:left w:val="none" w:sz="0" w:space="0" w:color="auto"/>
                    <w:bottom w:val="none" w:sz="0" w:space="0" w:color="auto"/>
                    <w:right w:val="none" w:sz="0" w:space="0" w:color="auto"/>
                  </w:divBdr>
                </w:div>
              </w:divsChild>
            </w:div>
            <w:div w:id="764420059">
              <w:marLeft w:val="0"/>
              <w:marRight w:val="0"/>
              <w:marTop w:val="0"/>
              <w:marBottom w:val="0"/>
              <w:divBdr>
                <w:top w:val="none" w:sz="0" w:space="0" w:color="auto"/>
                <w:left w:val="none" w:sz="0" w:space="0" w:color="auto"/>
                <w:bottom w:val="none" w:sz="0" w:space="0" w:color="auto"/>
                <w:right w:val="none" w:sz="0" w:space="0" w:color="auto"/>
              </w:divBdr>
              <w:divsChild>
                <w:div w:id="1150053698">
                  <w:marLeft w:val="0"/>
                  <w:marRight w:val="0"/>
                  <w:marTop w:val="0"/>
                  <w:marBottom w:val="0"/>
                  <w:divBdr>
                    <w:top w:val="none" w:sz="0" w:space="0" w:color="auto"/>
                    <w:left w:val="none" w:sz="0" w:space="0" w:color="auto"/>
                    <w:bottom w:val="none" w:sz="0" w:space="0" w:color="auto"/>
                    <w:right w:val="none" w:sz="0" w:space="0" w:color="auto"/>
                  </w:divBdr>
                </w:div>
              </w:divsChild>
            </w:div>
            <w:div w:id="764423312">
              <w:marLeft w:val="0"/>
              <w:marRight w:val="0"/>
              <w:marTop w:val="0"/>
              <w:marBottom w:val="0"/>
              <w:divBdr>
                <w:top w:val="none" w:sz="0" w:space="0" w:color="auto"/>
                <w:left w:val="none" w:sz="0" w:space="0" w:color="auto"/>
                <w:bottom w:val="none" w:sz="0" w:space="0" w:color="auto"/>
                <w:right w:val="none" w:sz="0" w:space="0" w:color="auto"/>
              </w:divBdr>
              <w:divsChild>
                <w:div w:id="1667783357">
                  <w:marLeft w:val="0"/>
                  <w:marRight w:val="0"/>
                  <w:marTop w:val="0"/>
                  <w:marBottom w:val="0"/>
                  <w:divBdr>
                    <w:top w:val="none" w:sz="0" w:space="0" w:color="auto"/>
                    <w:left w:val="none" w:sz="0" w:space="0" w:color="auto"/>
                    <w:bottom w:val="none" w:sz="0" w:space="0" w:color="auto"/>
                    <w:right w:val="none" w:sz="0" w:space="0" w:color="auto"/>
                  </w:divBdr>
                </w:div>
              </w:divsChild>
            </w:div>
            <w:div w:id="851339957">
              <w:marLeft w:val="0"/>
              <w:marRight w:val="0"/>
              <w:marTop w:val="0"/>
              <w:marBottom w:val="0"/>
              <w:divBdr>
                <w:top w:val="none" w:sz="0" w:space="0" w:color="auto"/>
                <w:left w:val="none" w:sz="0" w:space="0" w:color="auto"/>
                <w:bottom w:val="none" w:sz="0" w:space="0" w:color="auto"/>
                <w:right w:val="none" w:sz="0" w:space="0" w:color="auto"/>
              </w:divBdr>
              <w:divsChild>
                <w:div w:id="239096655">
                  <w:marLeft w:val="0"/>
                  <w:marRight w:val="0"/>
                  <w:marTop w:val="0"/>
                  <w:marBottom w:val="0"/>
                  <w:divBdr>
                    <w:top w:val="none" w:sz="0" w:space="0" w:color="auto"/>
                    <w:left w:val="none" w:sz="0" w:space="0" w:color="auto"/>
                    <w:bottom w:val="none" w:sz="0" w:space="0" w:color="auto"/>
                    <w:right w:val="none" w:sz="0" w:space="0" w:color="auto"/>
                  </w:divBdr>
                </w:div>
                <w:div w:id="525563880">
                  <w:marLeft w:val="0"/>
                  <w:marRight w:val="0"/>
                  <w:marTop w:val="0"/>
                  <w:marBottom w:val="0"/>
                  <w:divBdr>
                    <w:top w:val="none" w:sz="0" w:space="0" w:color="auto"/>
                    <w:left w:val="none" w:sz="0" w:space="0" w:color="auto"/>
                    <w:bottom w:val="none" w:sz="0" w:space="0" w:color="auto"/>
                    <w:right w:val="none" w:sz="0" w:space="0" w:color="auto"/>
                  </w:divBdr>
                </w:div>
              </w:divsChild>
            </w:div>
            <w:div w:id="874658471">
              <w:marLeft w:val="0"/>
              <w:marRight w:val="0"/>
              <w:marTop w:val="0"/>
              <w:marBottom w:val="0"/>
              <w:divBdr>
                <w:top w:val="none" w:sz="0" w:space="0" w:color="auto"/>
                <w:left w:val="none" w:sz="0" w:space="0" w:color="auto"/>
                <w:bottom w:val="none" w:sz="0" w:space="0" w:color="auto"/>
                <w:right w:val="none" w:sz="0" w:space="0" w:color="auto"/>
              </w:divBdr>
              <w:divsChild>
                <w:div w:id="852845993">
                  <w:marLeft w:val="0"/>
                  <w:marRight w:val="0"/>
                  <w:marTop w:val="0"/>
                  <w:marBottom w:val="0"/>
                  <w:divBdr>
                    <w:top w:val="none" w:sz="0" w:space="0" w:color="auto"/>
                    <w:left w:val="none" w:sz="0" w:space="0" w:color="auto"/>
                    <w:bottom w:val="none" w:sz="0" w:space="0" w:color="auto"/>
                    <w:right w:val="none" w:sz="0" w:space="0" w:color="auto"/>
                  </w:divBdr>
                </w:div>
              </w:divsChild>
            </w:div>
            <w:div w:id="885877862">
              <w:marLeft w:val="0"/>
              <w:marRight w:val="0"/>
              <w:marTop w:val="0"/>
              <w:marBottom w:val="0"/>
              <w:divBdr>
                <w:top w:val="none" w:sz="0" w:space="0" w:color="auto"/>
                <w:left w:val="none" w:sz="0" w:space="0" w:color="auto"/>
                <w:bottom w:val="none" w:sz="0" w:space="0" w:color="auto"/>
                <w:right w:val="none" w:sz="0" w:space="0" w:color="auto"/>
              </w:divBdr>
              <w:divsChild>
                <w:div w:id="256452809">
                  <w:marLeft w:val="0"/>
                  <w:marRight w:val="0"/>
                  <w:marTop w:val="0"/>
                  <w:marBottom w:val="0"/>
                  <w:divBdr>
                    <w:top w:val="none" w:sz="0" w:space="0" w:color="auto"/>
                    <w:left w:val="none" w:sz="0" w:space="0" w:color="auto"/>
                    <w:bottom w:val="none" w:sz="0" w:space="0" w:color="auto"/>
                    <w:right w:val="none" w:sz="0" w:space="0" w:color="auto"/>
                  </w:divBdr>
                </w:div>
              </w:divsChild>
            </w:div>
            <w:div w:id="910312547">
              <w:marLeft w:val="0"/>
              <w:marRight w:val="0"/>
              <w:marTop w:val="0"/>
              <w:marBottom w:val="0"/>
              <w:divBdr>
                <w:top w:val="none" w:sz="0" w:space="0" w:color="auto"/>
                <w:left w:val="none" w:sz="0" w:space="0" w:color="auto"/>
                <w:bottom w:val="none" w:sz="0" w:space="0" w:color="auto"/>
                <w:right w:val="none" w:sz="0" w:space="0" w:color="auto"/>
              </w:divBdr>
              <w:divsChild>
                <w:div w:id="428934354">
                  <w:marLeft w:val="0"/>
                  <w:marRight w:val="0"/>
                  <w:marTop w:val="0"/>
                  <w:marBottom w:val="0"/>
                  <w:divBdr>
                    <w:top w:val="none" w:sz="0" w:space="0" w:color="auto"/>
                    <w:left w:val="none" w:sz="0" w:space="0" w:color="auto"/>
                    <w:bottom w:val="none" w:sz="0" w:space="0" w:color="auto"/>
                    <w:right w:val="none" w:sz="0" w:space="0" w:color="auto"/>
                  </w:divBdr>
                </w:div>
                <w:div w:id="665674280">
                  <w:marLeft w:val="0"/>
                  <w:marRight w:val="0"/>
                  <w:marTop w:val="0"/>
                  <w:marBottom w:val="0"/>
                  <w:divBdr>
                    <w:top w:val="none" w:sz="0" w:space="0" w:color="auto"/>
                    <w:left w:val="none" w:sz="0" w:space="0" w:color="auto"/>
                    <w:bottom w:val="none" w:sz="0" w:space="0" w:color="auto"/>
                    <w:right w:val="none" w:sz="0" w:space="0" w:color="auto"/>
                  </w:divBdr>
                </w:div>
                <w:div w:id="1170757670">
                  <w:marLeft w:val="0"/>
                  <w:marRight w:val="0"/>
                  <w:marTop w:val="0"/>
                  <w:marBottom w:val="0"/>
                  <w:divBdr>
                    <w:top w:val="none" w:sz="0" w:space="0" w:color="auto"/>
                    <w:left w:val="none" w:sz="0" w:space="0" w:color="auto"/>
                    <w:bottom w:val="none" w:sz="0" w:space="0" w:color="auto"/>
                    <w:right w:val="none" w:sz="0" w:space="0" w:color="auto"/>
                  </w:divBdr>
                </w:div>
                <w:div w:id="1581718301">
                  <w:marLeft w:val="0"/>
                  <w:marRight w:val="0"/>
                  <w:marTop w:val="0"/>
                  <w:marBottom w:val="0"/>
                  <w:divBdr>
                    <w:top w:val="none" w:sz="0" w:space="0" w:color="auto"/>
                    <w:left w:val="none" w:sz="0" w:space="0" w:color="auto"/>
                    <w:bottom w:val="none" w:sz="0" w:space="0" w:color="auto"/>
                    <w:right w:val="none" w:sz="0" w:space="0" w:color="auto"/>
                  </w:divBdr>
                </w:div>
                <w:div w:id="1595481441">
                  <w:marLeft w:val="0"/>
                  <w:marRight w:val="0"/>
                  <w:marTop w:val="0"/>
                  <w:marBottom w:val="0"/>
                  <w:divBdr>
                    <w:top w:val="none" w:sz="0" w:space="0" w:color="auto"/>
                    <w:left w:val="none" w:sz="0" w:space="0" w:color="auto"/>
                    <w:bottom w:val="none" w:sz="0" w:space="0" w:color="auto"/>
                    <w:right w:val="none" w:sz="0" w:space="0" w:color="auto"/>
                  </w:divBdr>
                </w:div>
                <w:div w:id="2102723985">
                  <w:marLeft w:val="0"/>
                  <w:marRight w:val="0"/>
                  <w:marTop w:val="0"/>
                  <w:marBottom w:val="0"/>
                  <w:divBdr>
                    <w:top w:val="none" w:sz="0" w:space="0" w:color="auto"/>
                    <w:left w:val="none" w:sz="0" w:space="0" w:color="auto"/>
                    <w:bottom w:val="none" w:sz="0" w:space="0" w:color="auto"/>
                    <w:right w:val="none" w:sz="0" w:space="0" w:color="auto"/>
                  </w:divBdr>
                </w:div>
              </w:divsChild>
            </w:div>
            <w:div w:id="1066951889">
              <w:marLeft w:val="0"/>
              <w:marRight w:val="0"/>
              <w:marTop w:val="0"/>
              <w:marBottom w:val="0"/>
              <w:divBdr>
                <w:top w:val="none" w:sz="0" w:space="0" w:color="auto"/>
                <w:left w:val="none" w:sz="0" w:space="0" w:color="auto"/>
                <w:bottom w:val="none" w:sz="0" w:space="0" w:color="auto"/>
                <w:right w:val="none" w:sz="0" w:space="0" w:color="auto"/>
              </w:divBdr>
              <w:divsChild>
                <w:div w:id="646131480">
                  <w:marLeft w:val="0"/>
                  <w:marRight w:val="0"/>
                  <w:marTop w:val="0"/>
                  <w:marBottom w:val="0"/>
                  <w:divBdr>
                    <w:top w:val="none" w:sz="0" w:space="0" w:color="auto"/>
                    <w:left w:val="none" w:sz="0" w:space="0" w:color="auto"/>
                    <w:bottom w:val="none" w:sz="0" w:space="0" w:color="auto"/>
                    <w:right w:val="none" w:sz="0" w:space="0" w:color="auto"/>
                  </w:divBdr>
                </w:div>
              </w:divsChild>
            </w:div>
            <w:div w:id="1068529050">
              <w:marLeft w:val="0"/>
              <w:marRight w:val="0"/>
              <w:marTop w:val="0"/>
              <w:marBottom w:val="0"/>
              <w:divBdr>
                <w:top w:val="none" w:sz="0" w:space="0" w:color="auto"/>
                <w:left w:val="none" w:sz="0" w:space="0" w:color="auto"/>
                <w:bottom w:val="none" w:sz="0" w:space="0" w:color="auto"/>
                <w:right w:val="none" w:sz="0" w:space="0" w:color="auto"/>
              </w:divBdr>
              <w:divsChild>
                <w:div w:id="671838559">
                  <w:marLeft w:val="0"/>
                  <w:marRight w:val="0"/>
                  <w:marTop w:val="0"/>
                  <w:marBottom w:val="0"/>
                  <w:divBdr>
                    <w:top w:val="none" w:sz="0" w:space="0" w:color="auto"/>
                    <w:left w:val="none" w:sz="0" w:space="0" w:color="auto"/>
                    <w:bottom w:val="none" w:sz="0" w:space="0" w:color="auto"/>
                    <w:right w:val="none" w:sz="0" w:space="0" w:color="auto"/>
                  </w:divBdr>
                </w:div>
                <w:div w:id="1642147292">
                  <w:marLeft w:val="0"/>
                  <w:marRight w:val="0"/>
                  <w:marTop w:val="0"/>
                  <w:marBottom w:val="0"/>
                  <w:divBdr>
                    <w:top w:val="none" w:sz="0" w:space="0" w:color="auto"/>
                    <w:left w:val="none" w:sz="0" w:space="0" w:color="auto"/>
                    <w:bottom w:val="none" w:sz="0" w:space="0" w:color="auto"/>
                    <w:right w:val="none" w:sz="0" w:space="0" w:color="auto"/>
                  </w:divBdr>
                </w:div>
                <w:div w:id="1904294984">
                  <w:marLeft w:val="0"/>
                  <w:marRight w:val="0"/>
                  <w:marTop w:val="0"/>
                  <w:marBottom w:val="0"/>
                  <w:divBdr>
                    <w:top w:val="none" w:sz="0" w:space="0" w:color="auto"/>
                    <w:left w:val="none" w:sz="0" w:space="0" w:color="auto"/>
                    <w:bottom w:val="none" w:sz="0" w:space="0" w:color="auto"/>
                    <w:right w:val="none" w:sz="0" w:space="0" w:color="auto"/>
                  </w:divBdr>
                </w:div>
              </w:divsChild>
            </w:div>
            <w:div w:id="1109349568">
              <w:marLeft w:val="0"/>
              <w:marRight w:val="0"/>
              <w:marTop w:val="0"/>
              <w:marBottom w:val="0"/>
              <w:divBdr>
                <w:top w:val="none" w:sz="0" w:space="0" w:color="auto"/>
                <w:left w:val="none" w:sz="0" w:space="0" w:color="auto"/>
                <w:bottom w:val="none" w:sz="0" w:space="0" w:color="auto"/>
                <w:right w:val="none" w:sz="0" w:space="0" w:color="auto"/>
              </w:divBdr>
              <w:divsChild>
                <w:div w:id="544562100">
                  <w:marLeft w:val="0"/>
                  <w:marRight w:val="0"/>
                  <w:marTop w:val="0"/>
                  <w:marBottom w:val="0"/>
                  <w:divBdr>
                    <w:top w:val="none" w:sz="0" w:space="0" w:color="auto"/>
                    <w:left w:val="none" w:sz="0" w:space="0" w:color="auto"/>
                    <w:bottom w:val="none" w:sz="0" w:space="0" w:color="auto"/>
                    <w:right w:val="none" w:sz="0" w:space="0" w:color="auto"/>
                  </w:divBdr>
                </w:div>
                <w:div w:id="721486116">
                  <w:marLeft w:val="0"/>
                  <w:marRight w:val="0"/>
                  <w:marTop w:val="0"/>
                  <w:marBottom w:val="0"/>
                  <w:divBdr>
                    <w:top w:val="none" w:sz="0" w:space="0" w:color="auto"/>
                    <w:left w:val="none" w:sz="0" w:space="0" w:color="auto"/>
                    <w:bottom w:val="none" w:sz="0" w:space="0" w:color="auto"/>
                    <w:right w:val="none" w:sz="0" w:space="0" w:color="auto"/>
                  </w:divBdr>
                </w:div>
                <w:div w:id="727805825">
                  <w:marLeft w:val="0"/>
                  <w:marRight w:val="0"/>
                  <w:marTop w:val="0"/>
                  <w:marBottom w:val="0"/>
                  <w:divBdr>
                    <w:top w:val="none" w:sz="0" w:space="0" w:color="auto"/>
                    <w:left w:val="none" w:sz="0" w:space="0" w:color="auto"/>
                    <w:bottom w:val="none" w:sz="0" w:space="0" w:color="auto"/>
                    <w:right w:val="none" w:sz="0" w:space="0" w:color="auto"/>
                  </w:divBdr>
                </w:div>
                <w:div w:id="933588553">
                  <w:marLeft w:val="0"/>
                  <w:marRight w:val="0"/>
                  <w:marTop w:val="0"/>
                  <w:marBottom w:val="0"/>
                  <w:divBdr>
                    <w:top w:val="none" w:sz="0" w:space="0" w:color="auto"/>
                    <w:left w:val="none" w:sz="0" w:space="0" w:color="auto"/>
                    <w:bottom w:val="none" w:sz="0" w:space="0" w:color="auto"/>
                    <w:right w:val="none" w:sz="0" w:space="0" w:color="auto"/>
                  </w:divBdr>
                </w:div>
                <w:div w:id="1139417308">
                  <w:marLeft w:val="0"/>
                  <w:marRight w:val="0"/>
                  <w:marTop w:val="0"/>
                  <w:marBottom w:val="0"/>
                  <w:divBdr>
                    <w:top w:val="none" w:sz="0" w:space="0" w:color="auto"/>
                    <w:left w:val="none" w:sz="0" w:space="0" w:color="auto"/>
                    <w:bottom w:val="none" w:sz="0" w:space="0" w:color="auto"/>
                    <w:right w:val="none" w:sz="0" w:space="0" w:color="auto"/>
                  </w:divBdr>
                </w:div>
              </w:divsChild>
            </w:div>
            <w:div w:id="1113985067">
              <w:marLeft w:val="0"/>
              <w:marRight w:val="0"/>
              <w:marTop w:val="0"/>
              <w:marBottom w:val="0"/>
              <w:divBdr>
                <w:top w:val="none" w:sz="0" w:space="0" w:color="auto"/>
                <w:left w:val="none" w:sz="0" w:space="0" w:color="auto"/>
                <w:bottom w:val="none" w:sz="0" w:space="0" w:color="auto"/>
                <w:right w:val="none" w:sz="0" w:space="0" w:color="auto"/>
              </w:divBdr>
              <w:divsChild>
                <w:div w:id="259262803">
                  <w:marLeft w:val="0"/>
                  <w:marRight w:val="0"/>
                  <w:marTop w:val="0"/>
                  <w:marBottom w:val="0"/>
                  <w:divBdr>
                    <w:top w:val="none" w:sz="0" w:space="0" w:color="auto"/>
                    <w:left w:val="none" w:sz="0" w:space="0" w:color="auto"/>
                    <w:bottom w:val="none" w:sz="0" w:space="0" w:color="auto"/>
                    <w:right w:val="none" w:sz="0" w:space="0" w:color="auto"/>
                  </w:divBdr>
                </w:div>
              </w:divsChild>
            </w:div>
            <w:div w:id="1123113766">
              <w:marLeft w:val="0"/>
              <w:marRight w:val="0"/>
              <w:marTop w:val="0"/>
              <w:marBottom w:val="0"/>
              <w:divBdr>
                <w:top w:val="none" w:sz="0" w:space="0" w:color="auto"/>
                <w:left w:val="none" w:sz="0" w:space="0" w:color="auto"/>
                <w:bottom w:val="none" w:sz="0" w:space="0" w:color="auto"/>
                <w:right w:val="none" w:sz="0" w:space="0" w:color="auto"/>
              </w:divBdr>
              <w:divsChild>
                <w:div w:id="1085808587">
                  <w:marLeft w:val="0"/>
                  <w:marRight w:val="0"/>
                  <w:marTop w:val="0"/>
                  <w:marBottom w:val="0"/>
                  <w:divBdr>
                    <w:top w:val="none" w:sz="0" w:space="0" w:color="auto"/>
                    <w:left w:val="none" w:sz="0" w:space="0" w:color="auto"/>
                    <w:bottom w:val="none" w:sz="0" w:space="0" w:color="auto"/>
                    <w:right w:val="none" w:sz="0" w:space="0" w:color="auto"/>
                  </w:divBdr>
                </w:div>
              </w:divsChild>
            </w:div>
            <w:div w:id="1125583903">
              <w:marLeft w:val="0"/>
              <w:marRight w:val="0"/>
              <w:marTop w:val="0"/>
              <w:marBottom w:val="0"/>
              <w:divBdr>
                <w:top w:val="none" w:sz="0" w:space="0" w:color="auto"/>
                <w:left w:val="none" w:sz="0" w:space="0" w:color="auto"/>
                <w:bottom w:val="none" w:sz="0" w:space="0" w:color="auto"/>
                <w:right w:val="none" w:sz="0" w:space="0" w:color="auto"/>
              </w:divBdr>
              <w:divsChild>
                <w:div w:id="635372589">
                  <w:marLeft w:val="0"/>
                  <w:marRight w:val="0"/>
                  <w:marTop w:val="0"/>
                  <w:marBottom w:val="0"/>
                  <w:divBdr>
                    <w:top w:val="none" w:sz="0" w:space="0" w:color="auto"/>
                    <w:left w:val="none" w:sz="0" w:space="0" w:color="auto"/>
                    <w:bottom w:val="none" w:sz="0" w:space="0" w:color="auto"/>
                    <w:right w:val="none" w:sz="0" w:space="0" w:color="auto"/>
                  </w:divBdr>
                </w:div>
                <w:div w:id="1685592213">
                  <w:marLeft w:val="0"/>
                  <w:marRight w:val="0"/>
                  <w:marTop w:val="0"/>
                  <w:marBottom w:val="0"/>
                  <w:divBdr>
                    <w:top w:val="none" w:sz="0" w:space="0" w:color="auto"/>
                    <w:left w:val="none" w:sz="0" w:space="0" w:color="auto"/>
                    <w:bottom w:val="none" w:sz="0" w:space="0" w:color="auto"/>
                    <w:right w:val="none" w:sz="0" w:space="0" w:color="auto"/>
                  </w:divBdr>
                </w:div>
              </w:divsChild>
            </w:div>
            <w:div w:id="1137380370">
              <w:marLeft w:val="0"/>
              <w:marRight w:val="0"/>
              <w:marTop w:val="0"/>
              <w:marBottom w:val="0"/>
              <w:divBdr>
                <w:top w:val="none" w:sz="0" w:space="0" w:color="auto"/>
                <w:left w:val="none" w:sz="0" w:space="0" w:color="auto"/>
                <w:bottom w:val="none" w:sz="0" w:space="0" w:color="auto"/>
                <w:right w:val="none" w:sz="0" w:space="0" w:color="auto"/>
              </w:divBdr>
              <w:divsChild>
                <w:div w:id="638651961">
                  <w:marLeft w:val="0"/>
                  <w:marRight w:val="0"/>
                  <w:marTop w:val="0"/>
                  <w:marBottom w:val="0"/>
                  <w:divBdr>
                    <w:top w:val="none" w:sz="0" w:space="0" w:color="auto"/>
                    <w:left w:val="none" w:sz="0" w:space="0" w:color="auto"/>
                    <w:bottom w:val="none" w:sz="0" w:space="0" w:color="auto"/>
                    <w:right w:val="none" w:sz="0" w:space="0" w:color="auto"/>
                  </w:divBdr>
                </w:div>
                <w:div w:id="1019086934">
                  <w:marLeft w:val="0"/>
                  <w:marRight w:val="0"/>
                  <w:marTop w:val="0"/>
                  <w:marBottom w:val="0"/>
                  <w:divBdr>
                    <w:top w:val="none" w:sz="0" w:space="0" w:color="auto"/>
                    <w:left w:val="none" w:sz="0" w:space="0" w:color="auto"/>
                    <w:bottom w:val="none" w:sz="0" w:space="0" w:color="auto"/>
                    <w:right w:val="none" w:sz="0" w:space="0" w:color="auto"/>
                  </w:divBdr>
                </w:div>
              </w:divsChild>
            </w:div>
            <w:div w:id="1141993888">
              <w:marLeft w:val="0"/>
              <w:marRight w:val="0"/>
              <w:marTop w:val="0"/>
              <w:marBottom w:val="0"/>
              <w:divBdr>
                <w:top w:val="none" w:sz="0" w:space="0" w:color="auto"/>
                <w:left w:val="none" w:sz="0" w:space="0" w:color="auto"/>
                <w:bottom w:val="none" w:sz="0" w:space="0" w:color="auto"/>
                <w:right w:val="none" w:sz="0" w:space="0" w:color="auto"/>
              </w:divBdr>
              <w:divsChild>
                <w:div w:id="63644182">
                  <w:marLeft w:val="0"/>
                  <w:marRight w:val="0"/>
                  <w:marTop w:val="0"/>
                  <w:marBottom w:val="0"/>
                  <w:divBdr>
                    <w:top w:val="none" w:sz="0" w:space="0" w:color="auto"/>
                    <w:left w:val="none" w:sz="0" w:space="0" w:color="auto"/>
                    <w:bottom w:val="none" w:sz="0" w:space="0" w:color="auto"/>
                    <w:right w:val="none" w:sz="0" w:space="0" w:color="auto"/>
                  </w:divBdr>
                </w:div>
                <w:div w:id="453792823">
                  <w:marLeft w:val="0"/>
                  <w:marRight w:val="0"/>
                  <w:marTop w:val="0"/>
                  <w:marBottom w:val="0"/>
                  <w:divBdr>
                    <w:top w:val="none" w:sz="0" w:space="0" w:color="auto"/>
                    <w:left w:val="none" w:sz="0" w:space="0" w:color="auto"/>
                    <w:bottom w:val="none" w:sz="0" w:space="0" w:color="auto"/>
                    <w:right w:val="none" w:sz="0" w:space="0" w:color="auto"/>
                  </w:divBdr>
                </w:div>
                <w:div w:id="460685130">
                  <w:marLeft w:val="0"/>
                  <w:marRight w:val="0"/>
                  <w:marTop w:val="0"/>
                  <w:marBottom w:val="0"/>
                  <w:divBdr>
                    <w:top w:val="none" w:sz="0" w:space="0" w:color="auto"/>
                    <w:left w:val="none" w:sz="0" w:space="0" w:color="auto"/>
                    <w:bottom w:val="none" w:sz="0" w:space="0" w:color="auto"/>
                    <w:right w:val="none" w:sz="0" w:space="0" w:color="auto"/>
                  </w:divBdr>
                </w:div>
                <w:div w:id="1343389250">
                  <w:marLeft w:val="0"/>
                  <w:marRight w:val="0"/>
                  <w:marTop w:val="0"/>
                  <w:marBottom w:val="0"/>
                  <w:divBdr>
                    <w:top w:val="none" w:sz="0" w:space="0" w:color="auto"/>
                    <w:left w:val="none" w:sz="0" w:space="0" w:color="auto"/>
                    <w:bottom w:val="none" w:sz="0" w:space="0" w:color="auto"/>
                    <w:right w:val="none" w:sz="0" w:space="0" w:color="auto"/>
                  </w:divBdr>
                </w:div>
                <w:div w:id="1446078452">
                  <w:marLeft w:val="0"/>
                  <w:marRight w:val="0"/>
                  <w:marTop w:val="0"/>
                  <w:marBottom w:val="0"/>
                  <w:divBdr>
                    <w:top w:val="none" w:sz="0" w:space="0" w:color="auto"/>
                    <w:left w:val="none" w:sz="0" w:space="0" w:color="auto"/>
                    <w:bottom w:val="none" w:sz="0" w:space="0" w:color="auto"/>
                    <w:right w:val="none" w:sz="0" w:space="0" w:color="auto"/>
                  </w:divBdr>
                </w:div>
                <w:div w:id="1557424766">
                  <w:marLeft w:val="0"/>
                  <w:marRight w:val="0"/>
                  <w:marTop w:val="0"/>
                  <w:marBottom w:val="0"/>
                  <w:divBdr>
                    <w:top w:val="none" w:sz="0" w:space="0" w:color="auto"/>
                    <w:left w:val="none" w:sz="0" w:space="0" w:color="auto"/>
                    <w:bottom w:val="none" w:sz="0" w:space="0" w:color="auto"/>
                    <w:right w:val="none" w:sz="0" w:space="0" w:color="auto"/>
                  </w:divBdr>
                </w:div>
              </w:divsChild>
            </w:div>
            <w:div w:id="1373116199">
              <w:marLeft w:val="0"/>
              <w:marRight w:val="0"/>
              <w:marTop w:val="0"/>
              <w:marBottom w:val="0"/>
              <w:divBdr>
                <w:top w:val="none" w:sz="0" w:space="0" w:color="auto"/>
                <w:left w:val="none" w:sz="0" w:space="0" w:color="auto"/>
                <w:bottom w:val="none" w:sz="0" w:space="0" w:color="auto"/>
                <w:right w:val="none" w:sz="0" w:space="0" w:color="auto"/>
              </w:divBdr>
              <w:divsChild>
                <w:div w:id="1641571524">
                  <w:marLeft w:val="0"/>
                  <w:marRight w:val="0"/>
                  <w:marTop w:val="0"/>
                  <w:marBottom w:val="0"/>
                  <w:divBdr>
                    <w:top w:val="none" w:sz="0" w:space="0" w:color="auto"/>
                    <w:left w:val="none" w:sz="0" w:space="0" w:color="auto"/>
                    <w:bottom w:val="none" w:sz="0" w:space="0" w:color="auto"/>
                    <w:right w:val="none" w:sz="0" w:space="0" w:color="auto"/>
                  </w:divBdr>
                </w:div>
              </w:divsChild>
            </w:div>
            <w:div w:id="1530795875">
              <w:marLeft w:val="0"/>
              <w:marRight w:val="0"/>
              <w:marTop w:val="0"/>
              <w:marBottom w:val="0"/>
              <w:divBdr>
                <w:top w:val="none" w:sz="0" w:space="0" w:color="auto"/>
                <w:left w:val="none" w:sz="0" w:space="0" w:color="auto"/>
                <w:bottom w:val="none" w:sz="0" w:space="0" w:color="auto"/>
                <w:right w:val="none" w:sz="0" w:space="0" w:color="auto"/>
              </w:divBdr>
              <w:divsChild>
                <w:div w:id="566840394">
                  <w:marLeft w:val="0"/>
                  <w:marRight w:val="0"/>
                  <w:marTop w:val="0"/>
                  <w:marBottom w:val="0"/>
                  <w:divBdr>
                    <w:top w:val="none" w:sz="0" w:space="0" w:color="auto"/>
                    <w:left w:val="none" w:sz="0" w:space="0" w:color="auto"/>
                    <w:bottom w:val="none" w:sz="0" w:space="0" w:color="auto"/>
                    <w:right w:val="none" w:sz="0" w:space="0" w:color="auto"/>
                  </w:divBdr>
                </w:div>
                <w:div w:id="1416055671">
                  <w:marLeft w:val="0"/>
                  <w:marRight w:val="0"/>
                  <w:marTop w:val="0"/>
                  <w:marBottom w:val="0"/>
                  <w:divBdr>
                    <w:top w:val="none" w:sz="0" w:space="0" w:color="auto"/>
                    <w:left w:val="none" w:sz="0" w:space="0" w:color="auto"/>
                    <w:bottom w:val="none" w:sz="0" w:space="0" w:color="auto"/>
                    <w:right w:val="none" w:sz="0" w:space="0" w:color="auto"/>
                  </w:divBdr>
                </w:div>
              </w:divsChild>
            </w:div>
            <w:div w:id="1602562705">
              <w:marLeft w:val="0"/>
              <w:marRight w:val="0"/>
              <w:marTop w:val="0"/>
              <w:marBottom w:val="0"/>
              <w:divBdr>
                <w:top w:val="none" w:sz="0" w:space="0" w:color="auto"/>
                <w:left w:val="none" w:sz="0" w:space="0" w:color="auto"/>
                <w:bottom w:val="none" w:sz="0" w:space="0" w:color="auto"/>
                <w:right w:val="none" w:sz="0" w:space="0" w:color="auto"/>
              </w:divBdr>
              <w:divsChild>
                <w:div w:id="573047280">
                  <w:marLeft w:val="0"/>
                  <w:marRight w:val="0"/>
                  <w:marTop w:val="0"/>
                  <w:marBottom w:val="0"/>
                  <w:divBdr>
                    <w:top w:val="none" w:sz="0" w:space="0" w:color="auto"/>
                    <w:left w:val="none" w:sz="0" w:space="0" w:color="auto"/>
                    <w:bottom w:val="none" w:sz="0" w:space="0" w:color="auto"/>
                    <w:right w:val="none" w:sz="0" w:space="0" w:color="auto"/>
                  </w:divBdr>
                </w:div>
              </w:divsChild>
            </w:div>
            <w:div w:id="1666938280">
              <w:marLeft w:val="0"/>
              <w:marRight w:val="0"/>
              <w:marTop w:val="0"/>
              <w:marBottom w:val="0"/>
              <w:divBdr>
                <w:top w:val="none" w:sz="0" w:space="0" w:color="auto"/>
                <w:left w:val="none" w:sz="0" w:space="0" w:color="auto"/>
                <w:bottom w:val="none" w:sz="0" w:space="0" w:color="auto"/>
                <w:right w:val="none" w:sz="0" w:space="0" w:color="auto"/>
              </w:divBdr>
              <w:divsChild>
                <w:div w:id="309287238">
                  <w:marLeft w:val="0"/>
                  <w:marRight w:val="0"/>
                  <w:marTop w:val="0"/>
                  <w:marBottom w:val="0"/>
                  <w:divBdr>
                    <w:top w:val="none" w:sz="0" w:space="0" w:color="auto"/>
                    <w:left w:val="none" w:sz="0" w:space="0" w:color="auto"/>
                    <w:bottom w:val="none" w:sz="0" w:space="0" w:color="auto"/>
                    <w:right w:val="none" w:sz="0" w:space="0" w:color="auto"/>
                  </w:divBdr>
                </w:div>
              </w:divsChild>
            </w:div>
            <w:div w:id="1668049911">
              <w:marLeft w:val="0"/>
              <w:marRight w:val="0"/>
              <w:marTop w:val="0"/>
              <w:marBottom w:val="0"/>
              <w:divBdr>
                <w:top w:val="none" w:sz="0" w:space="0" w:color="auto"/>
                <w:left w:val="none" w:sz="0" w:space="0" w:color="auto"/>
                <w:bottom w:val="none" w:sz="0" w:space="0" w:color="auto"/>
                <w:right w:val="none" w:sz="0" w:space="0" w:color="auto"/>
              </w:divBdr>
              <w:divsChild>
                <w:div w:id="351424342">
                  <w:marLeft w:val="0"/>
                  <w:marRight w:val="0"/>
                  <w:marTop w:val="0"/>
                  <w:marBottom w:val="0"/>
                  <w:divBdr>
                    <w:top w:val="none" w:sz="0" w:space="0" w:color="auto"/>
                    <w:left w:val="none" w:sz="0" w:space="0" w:color="auto"/>
                    <w:bottom w:val="none" w:sz="0" w:space="0" w:color="auto"/>
                    <w:right w:val="none" w:sz="0" w:space="0" w:color="auto"/>
                  </w:divBdr>
                </w:div>
                <w:div w:id="1114639897">
                  <w:marLeft w:val="0"/>
                  <w:marRight w:val="0"/>
                  <w:marTop w:val="0"/>
                  <w:marBottom w:val="0"/>
                  <w:divBdr>
                    <w:top w:val="none" w:sz="0" w:space="0" w:color="auto"/>
                    <w:left w:val="none" w:sz="0" w:space="0" w:color="auto"/>
                    <w:bottom w:val="none" w:sz="0" w:space="0" w:color="auto"/>
                    <w:right w:val="none" w:sz="0" w:space="0" w:color="auto"/>
                  </w:divBdr>
                </w:div>
              </w:divsChild>
            </w:div>
            <w:div w:id="1727996727">
              <w:marLeft w:val="0"/>
              <w:marRight w:val="0"/>
              <w:marTop w:val="0"/>
              <w:marBottom w:val="0"/>
              <w:divBdr>
                <w:top w:val="none" w:sz="0" w:space="0" w:color="auto"/>
                <w:left w:val="none" w:sz="0" w:space="0" w:color="auto"/>
                <w:bottom w:val="none" w:sz="0" w:space="0" w:color="auto"/>
                <w:right w:val="none" w:sz="0" w:space="0" w:color="auto"/>
              </w:divBdr>
              <w:divsChild>
                <w:div w:id="519392120">
                  <w:marLeft w:val="0"/>
                  <w:marRight w:val="0"/>
                  <w:marTop w:val="0"/>
                  <w:marBottom w:val="0"/>
                  <w:divBdr>
                    <w:top w:val="none" w:sz="0" w:space="0" w:color="auto"/>
                    <w:left w:val="none" w:sz="0" w:space="0" w:color="auto"/>
                    <w:bottom w:val="none" w:sz="0" w:space="0" w:color="auto"/>
                    <w:right w:val="none" w:sz="0" w:space="0" w:color="auto"/>
                  </w:divBdr>
                </w:div>
              </w:divsChild>
            </w:div>
            <w:div w:id="1792625575">
              <w:marLeft w:val="0"/>
              <w:marRight w:val="0"/>
              <w:marTop w:val="0"/>
              <w:marBottom w:val="0"/>
              <w:divBdr>
                <w:top w:val="none" w:sz="0" w:space="0" w:color="auto"/>
                <w:left w:val="none" w:sz="0" w:space="0" w:color="auto"/>
                <w:bottom w:val="none" w:sz="0" w:space="0" w:color="auto"/>
                <w:right w:val="none" w:sz="0" w:space="0" w:color="auto"/>
              </w:divBdr>
              <w:divsChild>
                <w:div w:id="1406300527">
                  <w:marLeft w:val="0"/>
                  <w:marRight w:val="0"/>
                  <w:marTop w:val="0"/>
                  <w:marBottom w:val="0"/>
                  <w:divBdr>
                    <w:top w:val="none" w:sz="0" w:space="0" w:color="auto"/>
                    <w:left w:val="none" w:sz="0" w:space="0" w:color="auto"/>
                    <w:bottom w:val="none" w:sz="0" w:space="0" w:color="auto"/>
                    <w:right w:val="none" w:sz="0" w:space="0" w:color="auto"/>
                  </w:divBdr>
                </w:div>
              </w:divsChild>
            </w:div>
            <w:div w:id="1826320227">
              <w:marLeft w:val="0"/>
              <w:marRight w:val="0"/>
              <w:marTop w:val="0"/>
              <w:marBottom w:val="0"/>
              <w:divBdr>
                <w:top w:val="none" w:sz="0" w:space="0" w:color="auto"/>
                <w:left w:val="none" w:sz="0" w:space="0" w:color="auto"/>
                <w:bottom w:val="none" w:sz="0" w:space="0" w:color="auto"/>
                <w:right w:val="none" w:sz="0" w:space="0" w:color="auto"/>
              </w:divBdr>
              <w:divsChild>
                <w:div w:id="489440917">
                  <w:marLeft w:val="0"/>
                  <w:marRight w:val="0"/>
                  <w:marTop w:val="0"/>
                  <w:marBottom w:val="0"/>
                  <w:divBdr>
                    <w:top w:val="none" w:sz="0" w:space="0" w:color="auto"/>
                    <w:left w:val="none" w:sz="0" w:space="0" w:color="auto"/>
                    <w:bottom w:val="none" w:sz="0" w:space="0" w:color="auto"/>
                    <w:right w:val="none" w:sz="0" w:space="0" w:color="auto"/>
                  </w:divBdr>
                </w:div>
                <w:div w:id="1849173339">
                  <w:marLeft w:val="0"/>
                  <w:marRight w:val="0"/>
                  <w:marTop w:val="0"/>
                  <w:marBottom w:val="0"/>
                  <w:divBdr>
                    <w:top w:val="none" w:sz="0" w:space="0" w:color="auto"/>
                    <w:left w:val="none" w:sz="0" w:space="0" w:color="auto"/>
                    <w:bottom w:val="none" w:sz="0" w:space="0" w:color="auto"/>
                    <w:right w:val="none" w:sz="0" w:space="0" w:color="auto"/>
                  </w:divBdr>
                </w:div>
              </w:divsChild>
            </w:div>
            <w:div w:id="1840005202">
              <w:marLeft w:val="0"/>
              <w:marRight w:val="0"/>
              <w:marTop w:val="0"/>
              <w:marBottom w:val="0"/>
              <w:divBdr>
                <w:top w:val="none" w:sz="0" w:space="0" w:color="auto"/>
                <w:left w:val="none" w:sz="0" w:space="0" w:color="auto"/>
                <w:bottom w:val="none" w:sz="0" w:space="0" w:color="auto"/>
                <w:right w:val="none" w:sz="0" w:space="0" w:color="auto"/>
              </w:divBdr>
              <w:divsChild>
                <w:div w:id="580456403">
                  <w:marLeft w:val="0"/>
                  <w:marRight w:val="0"/>
                  <w:marTop w:val="0"/>
                  <w:marBottom w:val="0"/>
                  <w:divBdr>
                    <w:top w:val="none" w:sz="0" w:space="0" w:color="auto"/>
                    <w:left w:val="none" w:sz="0" w:space="0" w:color="auto"/>
                    <w:bottom w:val="none" w:sz="0" w:space="0" w:color="auto"/>
                    <w:right w:val="none" w:sz="0" w:space="0" w:color="auto"/>
                  </w:divBdr>
                </w:div>
                <w:div w:id="601761984">
                  <w:marLeft w:val="0"/>
                  <w:marRight w:val="0"/>
                  <w:marTop w:val="0"/>
                  <w:marBottom w:val="0"/>
                  <w:divBdr>
                    <w:top w:val="none" w:sz="0" w:space="0" w:color="auto"/>
                    <w:left w:val="none" w:sz="0" w:space="0" w:color="auto"/>
                    <w:bottom w:val="none" w:sz="0" w:space="0" w:color="auto"/>
                    <w:right w:val="none" w:sz="0" w:space="0" w:color="auto"/>
                  </w:divBdr>
                </w:div>
              </w:divsChild>
            </w:div>
            <w:div w:id="1918057038">
              <w:marLeft w:val="0"/>
              <w:marRight w:val="0"/>
              <w:marTop w:val="0"/>
              <w:marBottom w:val="0"/>
              <w:divBdr>
                <w:top w:val="none" w:sz="0" w:space="0" w:color="auto"/>
                <w:left w:val="none" w:sz="0" w:space="0" w:color="auto"/>
                <w:bottom w:val="none" w:sz="0" w:space="0" w:color="auto"/>
                <w:right w:val="none" w:sz="0" w:space="0" w:color="auto"/>
              </w:divBdr>
              <w:divsChild>
                <w:div w:id="1701466060">
                  <w:marLeft w:val="0"/>
                  <w:marRight w:val="0"/>
                  <w:marTop w:val="0"/>
                  <w:marBottom w:val="0"/>
                  <w:divBdr>
                    <w:top w:val="none" w:sz="0" w:space="0" w:color="auto"/>
                    <w:left w:val="none" w:sz="0" w:space="0" w:color="auto"/>
                    <w:bottom w:val="none" w:sz="0" w:space="0" w:color="auto"/>
                    <w:right w:val="none" w:sz="0" w:space="0" w:color="auto"/>
                  </w:divBdr>
                </w:div>
              </w:divsChild>
            </w:div>
            <w:div w:id="1918202091">
              <w:marLeft w:val="0"/>
              <w:marRight w:val="0"/>
              <w:marTop w:val="0"/>
              <w:marBottom w:val="0"/>
              <w:divBdr>
                <w:top w:val="none" w:sz="0" w:space="0" w:color="auto"/>
                <w:left w:val="none" w:sz="0" w:space="0" w:color="auto"/>
                <w:bottom w:val="none" w:sz="0" w:space="0" w:color="auto"/>
                <w:right w:val="none" w:sz="0" w:space="0" w:color="auto"/>
              </w:divBdr>
              <w:divsChild>
                <w:div w:id="635842253">
                  <w:marLeft w:val="0"/>
                  <w:marRight w:val="0"/>
                  <w:marTop w:val="0"/>
                  <w:marBottom w:val="0"/>
                  <w:divBdr>
                    <w:top w:val="none" w:sz="0" w:space="0" w:color="auto"/>
                    <w:left w:val="none" w:sz="0" w:space="0" w:color="auto"/>
                    <w:bottom w:val="none" w:sz="0" w:space="0" w:color="auto"/>
                    <w:right w:val="none" w:sz="0" w:space="0" w:color="auto"/>
                  </w:divBdr>
                </w:div>
                <w:div w:id="1626816808">
                  <w:marLeft w:val="0"/>
                  <w:marRight w:val="0"/>
                  <w:marTop w:val="0"/>
                  <w:marBottom w:val="0"/>
                  <w:divBdr>
                    <w:top w:val="none" w:sz="0" w:space="0" w:color="auto"/>
                    <w:left w:val="none" w:sz="0" w:space="0" w:color="auto"/>
                    <w:bottom w:val="none" w:sz="0" w:space="0" w:color="auto"/>
                    <w:right w:val="none" w:sz="0" w:space="0" w:color="auto"/>
                  </w:divBdr>
                </w:div>
              </w:divsChild>
            </w:div>
            <w:div w:id="1925334707">
              <w:marLeft w:val="0"/>
              <w:marRight w:val="0"/>
              <w:marTop w:val="0"/>
              <w:marBottom w:val="0"/>
              <w:divBdr>
                <w:top w:val="none" w:sz="0" w:space="0" w:color="auto"/>
                <w:left w:val="none" w:sz="0" w:space="0" w:color="auto"/>
                <w:bottom w:val="none" w:sz="0" w:space="0" w:color="auto"/>
                <w:right w:val="none" w:sz="0" w:space="0" w:color="auto"/>
              </w:divBdr>
              <w:divsChild>
                <w:div w:id="616254516">
                  <w:marLeft w:val="0"/>
                  <w:marRight w:val="0"/>
                  <w:marTop w:val="0"/>
                  <w:marBottom w:val="0"/>
                  <w:divBdr>
                    <w:top w:val="none" w:sz="0" w:space="0" w:color="auto"/>
                    <w:left w:val="none" w:sz="0" w:space="0" w:color="auto"/>
                    <w:bottom w:val="none" w:sz="0" w:space="0" w:color="auto"/>
                    <w:right w:val="none" w:sz="0" w:space="0" w:color="auto"/>
                  </w:divBdr>
                </w:div>
              </w:divsChild>
            </w:div>
            <w:div w:id="1944609942">
              <w:marLeft w:val="0"/>
              <w:marRight w:val="0"/>
              <w:marTop w:val="0"/>
              <w:marBottom w:val="0"/>
              <w:divBdr>
                <w:top w:val="none" w:sz="0" w:space="0" w:color="auto"/>
                <w:left w:val="none" w:sz="0" w:space="0" w:color="auto"/>
                <w:bottom w:val="none" w:sz="0" w:space="0" w:color="auto"/>
                <w:right w:val="none" w:sz="0" w:space="0" w:color="auto"/>
              </w:divBdr>
              <w:divsChild>
                <w:div w:id="2106344129">
                  <w:marLeft w:val="0"/>
                  <w:marRight w:val="0"/>
                  <w:marTop w:val="0"/>
                  <w:marBottom w:val="0"/>
                  <w:divBdr>
                    <w:top w:val="none" w:sz="0" w:space="0" w:color="auto"/>
                    <w:left w:val="none" w:sz="0" w:space="0" w:color="auto"/>
                    <w:bottom w:val="none" w:sz="0" w:space="0" w:color="auto"/>
                    <w:right w:val="none" w:sz="0" w:space="0" w:color="auto"/>
                  </w:divBdr>
                </w:div>
              </w:divsChild>
            </w:div>
            <w:div w:id="2027710338">
              <w:marLeft w:val="0"/>
              <w:marRight w:val="0"/>
              <w:marTop w:val="0"/>
              <w:marBottom w:val="0"/>
              <w:divBdr>
                <w:top w:val="none" w:sz="0" w:space="0" w:color="auto"/>
                <w:left w:val="none" w:sz="0" w:space="0" w:color="auto"/>
                <w:bottom w:val="none" w:sz="0" w:space="0" w:color="auto"/>
                <w:right w:val="none" w:sz="0" w:space="0" w:color="auto"/>
              </w:divBdr>
              <w:divsChild>
                <w:div w:id="634067930">
                  <w:marLeft w:val="0"/>
                  <w:marRight w:val="0"/>
                  <w:marTop w:val="0"/>
                  <w:marBottom w:val="0"/>
                  <w:divBdr>
                    <w:top w:val="none" w:sz="0" w:space="0" w:color="auto"/>
                    <w:left w:val="none" w:sz="0" w:space="0" w:color="auto"/>
                    <w:bottom w:val="none" w:sz="0" w:space="0" w:color="auto"/>
                    <w:right w:val="none" w:sz="0" w:space="0" w:color="auto"/>
                  </w:divBdr>
                </w:div>
              </w:divsChild>
            </w:div>
            <w:div w:id="2121297888">
              <w:marLeft w:val="0"/>
              <w:marRight w:val="0"/>
              <w:marTop w:val="0"/>
              <w:marBottom w:val="0"/>
              <w:divBdr>
                <w:top w:val="none" w:sz="0" w:space="0" w:color="auto"/>
                <w:left w:val="none" w:sz="0" w:space="0" w:color="auto"/>
                <w:bottom w:val="none" w:sz="0" w:space="0" w:color="auto"/>
                <w:right w:val="none" w:sz="0" w:space="0" w:color="auto"/>
              </w:divBdr>
              <w:divsChild>
                <w:div w:id="328561277">
                  <w:marLeft w:val="0"/>
                  <w:marRight w:val="0"/>
                  <w:marTop w:val="0"/>
                  <w:marBottom w:val="0"/>
                  <w:divBdr>
                    <w:top w:val="none" w:sz="0" w:space="0" w:color="auto"/>
                    <w:left w:val="none" w:sz="0" w:space="0" w:color="auto"/>
                    <w:bottom w:val="none" w:sz="0" w:space="0" w:color="auto"/>
                    <w:right w:val="none" w:sz="0" w:space="0" w:color="auto"/>
                  </w:divBdr>
                </w:div>
                <w:div w:id="1068963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87780">
      <w:bodyDiv w:val="1"/>
      <w:marLeft w:val="0"/>
      <w:marRight w:val="0"/>
      <w:marTop w:val="0"/>
      <w:marBottom w:val="0"/>
      <w:divBdr>
        <w:top w:val="none" w:sz="0" w:space="0" w:color="auto"/>
        <w:left w:val="none" w:sz="0" w:space="0" w:color="auto"/>
        <w:bottom w:val="none" w:sz="0" w:space="0" w:color="auto"/>
        <w:right w:val="none" w:sz="0" w:space="0" w:color="auto"/>
      </w:divBdr>
      <w:divsChild>
        <w:div w:id="170801488">
          <w:marLeft w:val="0"/>
          <w:marRight w:val="0"/>
          <w:marTop w:val="0"/>
          <w:marBottom w:val="0"/>
          <w:divBdr>
            <w:top w:val="none" w:sz="0" w:space="0" w:color="auto"/>
            <w:left w:val="none" w:sz="0" w:space="0" w:color="auto"/>
            <w:bottom w:val="none" w:sz="0" w:space="0" w:color="auto"/>
            <w:right w:val="none" w:sz="0" w:space="0" w:color="auto"/>
          </w:divBdr>
          <w:divsChild>
            <w:div w:id="300506003">
              <w:marLeft w:val="0"/>
              <w:marRight w:val="0"/>
              <w:marTop w:val="0"/>
              <w:marBottom w:val="0"/>
              <w:divBdr>
                <w:top w:val="none" w:sz="0" w:space="0" w:color="auto"/>
                <w:left w:val="none" w:sz="0" w:space="0" w:color="auto"/>
                <w:bottom w:val="none" w:sz="0" w:space="0" w:color="auto"/>
                <w:right w:val="none" w:sz="0" w:space="0" w:color="auto"/>
              </w:divBdr>
            </w:div>
            <w:div w:id="797067101">
              <w:marLeft w:val="0"/>
              <w:marRight w:val="0"/>
              <w:marTop w:val="0"/>
              <w:marBottom w:val="0"/>
              <w:divBdr>
                <w:top w:val="none" w:sz="0" w:space="0" w:color="auto"/>
                <w:left w:val="none" w:sz="0" w:space="0" w:color="auto"/>
                <w:bottom w:val="none" w:sz="0" w:space="0" w:color="auto"/>
                <w:right w:val="none" w:sz="0" w:space="0" w:color="auto"/>
              </w:divBdr>
            </w:div>
            <w:div w:id="1797140277">
              <w:marLeft w:val="0"/>
              <w:marRight w:val="0"/>
              <w:marTop w:val="0"/>
              <w:marBottom w:val="0"/>
              <w:divBdr>
                <w:top w:val="none" w:sz="0" w:space="0" w:color="auto"/>
                <w:left w:val="none" w:sz="0" w:space="0" w:color="auto"/>
                <w:bottom w:val="none" w:sz="0" w:space="0" w:color="auto"/>
                <w:right w:val="none" w:sz="0" w:space="0" w:color="auto"/>
              </w:divBdr>
            </w:div>
          </w:divsChild>
        </w:div>
        <w:div w:id="279336500">
          <w:marLeft w:val="0"/>
          <w:marRight w:val="0"/>
          <w:marTop w:val="0"/>
          <w:marBottom w:val="0"/>
          <w:divBdr>
            <w:top w:val="none" w:sz="0" w:space="0" w:color="auto"/>
            <w:left w:val="none" w:sz="0" w:space="0" w:color="auto"/>
            <w:bottom w:val="none" w:sz="0" w:space="0" w:color="auto"/>
            <w:right w:val="none" w:sz="0" w:space="0" w:color="auto"/>
          </w:divBdr>
          <w:divsChild>
            <w:div w:id="941886938">
              <w:marLeft w:val="0"/>
              <w:marRight w:val="0"/>
              <w:marTop w:val="0"/>
              <w:marBottom w:val="0"/>
              <w:divBdr>
                <w:top w:val="none" w:sz="0" w:space="0" w:color="auto"/>
                <w:left w:val="none" w:sz="0" w:space="0" w:color="auto"/>
                <w:bottom w:val="none" w:sz="0" w:space="0" w:color="auto"/>
                <w:right w:val="none" w:sz="0" w:space="0" w:color="auto"/>
              </w:divBdr>
            </w:div>
            <w:div w:id="1123840566">
              <w:marLeft w:val="0"/>
              <w:marRight w:val="0"/>
              <w:marTop w:val="0"/>
              <w:marBottom w:val="0"/>
              <w:divBdr>
                <w:top w:val="none" w:sz="0" w:space="0" w:color="auto"/>
                <w:left w:val="none" w:sz="0" w:space="0" w:color="auto"/>
                <w:bottom w:val="none" w:sz="0" w:space="0" w:color="auto"/>
                <w:right w:val="none" w:sz="0" w:space="0" w:color="auto"/>
              </w:divBdr>
            </w:div>
            <w:div w:id="1987468648">
              <w:marLeft w:val="0"/>
              <w:marRight w:val="0"/>
              <w:marTop w:val="0"/>
              <w:marBottom w:val="0"/>
              <w:divBdr>
                <w:top w:val="none" w:sz="0" w:space="0" w:color="auto"/>
                <w:left w:val="none" w:sz="0" w:space="0" w:color="auto"/>
                <w:bottom w:val="none" w:sz="0" w:space="0" w:color="auto"/>
                <w:right w:val="none" w:sz="0" w:space="0" w:color="auto"/>
              </w:divBdr>
            </w:div>
          </w:divsChild>
        </w:div>
        <w:div w:id="462505863">
          <w:marLeft w:val="0"/>
          <w:marRight w:val="0"/>
          <w:marTop w:val="0"/>
          <w:marBottom w:val="0"/>
          <w:divBdr>
            <w:top w:val="none" w:sz="0" w:space="0" w:color="auto"/>
            <w:left w:val="none" w:sz="0" w:space="0" w:color="auto"/>
            <w:bottom w:val="none" w:sz="0" w:space="0" w:color="auto"/>
            <w:right w:val="none" w:sz="0" w:space="0" w:color="auto"/>
          </w:divBdr>
          <w:divsChild>
            <w:div w:id="363671970">
              <w:marLeft w:val="0"/>
              <w:marRight w:val="0"/>
              <w:marTop w:val="0"/>
              <w:marBottom w:val="0"/>
              <w:divBdr>
                <w:top w:val="none" w:sz="0" w:space="0" w:color="auto"/>
                <w:left w:val="none" w:sz="0" w:space="0" w:color="auto"/>
                <w:bottom w:val="none" w:sz="0" w:space="0" w:color="auto"/>
                <w:right w:val="none" w:sz="0" w:space="0" w:color="auto"/>
              </w:divBdr>
            </w:div>
            <w:div w:id="497576762">
              <w:marLeft w:val="0"/>
              <w:marRight w:val="0"/>
              <w:marTop w:val="0"/>
              <w:marBottom w:val="0"/>
              <w:divBdr>
                <w:top w:val="none" w:sz="0" w:space="0" w:color="auto"/>
                <w:left w:val="none" w:sz="0" w:space="0" w:color="auto"/>
                <w:bottom w:val="none" w:sz="0" w:space="0" w:color="auto"/>
                <w:right w:val="none" w:sz="0" w:space="0" w:color="auto"/>
              </w:divBdr>
            </w:div>
            <w:div w:id="950819753">
              <w:marLeft w:val="0"/>
              <w:marRight w:val="0"/>
              <w:marTop w:val="0"/>
              <w:marBottom w:val="0"/>
              <w:divBdr>
                <w:top w:val="none" w:sz="0" w:space="0" w:color="auto"/>
                <w:left w:val="none" w:sz="0" w:space="0" w:color="auto"/>
                <w:bottom w:val="none" w:sz="0" w:space="0" w:color="auto"/>
                <w:right w:val="none" w:sz="0" w:space="0" w:color="auto"/>
              </w:divBdr>
            </w:div>
            <w:div w:id="1085764808">
              <w:marLeft w:val="0"/>
              <w:marRight w:val="0"/>
              <w:marTop w:val="0"/>
              <w:marBottom w:val="0"/>
              <w:divBdr>
                <w:top w:val="none" w:sz="0" w:space="0" w:color="auto"/>
                <w:left w:val="none" w:sz="0" w:space="0" w:color="auto"/>
                <w:bottom w:val="none" w:sz="0" w:space="0" w:color="auto"/>
                <w:right w:val="none" w:sz="0" w:space="0" w:color="auto"/>
              </w:divBdr>
            </w:div>
          </w:divsChild>
        </w:div>
        <w:div w:id="610938425">
          <w:marLeft w:val="0"/>
          <w:marRight w:val="0"/>
          <w:marTop w:val="0"/>
          <w:marBottom w:val="0"/>
          <w:divBdr>
            <w:top w:val="none" w:sz="0" w:space="0" w:color="auto"/>
            <w:left w:val="none" w:sz="0" w:space="0" w:color="auto"/>
            <w:bottom w:val="none" w:sz="0" w:space="0" w:color="auto"/>
            <w:right w:val="none" w:sz="0" w:space="0" w:color="auto"/>
          </w:divBdr>
          <w:divsChild>
            <w:div w:id="618879946">
              <w:marLeft w:val="0"/>
              <w:marRight w:val="0"/>
              <w:marTop w:val="0"/>
              <w:marBottom w:val="0"/>
              <w:divBdr>
                <w:top w:val="none" w:sz="0" w:space="0" w:color="auto"/>
                <w:left w:val="none" w:sz="0" w:space="0" w:color="auto"/>
                <w:bottom w:val="none" w:sz="0" w:space="0" w:color="auto"/>
                <w:right w:val="none" w:sz="0" w:space="0" w:color="auto"/>
              </w:divBdr>
            </w:div>
            <w:div w:id="1859535993">
              <w:marLeft w:val="0"/>
              <w:marRight w:val="0"/>
              <w:marTop w:val="0"/>
              <w:marBottom w:val="0"/>
              <w:divBdr>
                <w:top w:val="none" w:sz="0" w:space="0" w:color="auto"/>
                <w:left w:val="none" w:sz="0" w:space="0" w:color="auto"/>
                <w:bottom w:val="none" w:sz="0" w:space="0" w:color="auto"/>
                <w:right w:val="none" w:sz="0" w:space="0" w:color="auto"/>
              </w:divBdr>
            </w:div>
            <w:div w:id="1928028828">
              <w:marLeft w:val="0"/>
              <w:marRight w:val="0"/>
              <w:marTop w:val="0"/>
              <w:marBottom w:val="0"/>
              <w:divBdr>
                <w:top w:val="none" w:sz="0" w:space="0" w:color="auto"/>
                <w:left w:val="none" w:sz="0" w:space="0" w:color="auto"/>
                <w:bottom w:val="none" w:sz="0" w:space="0" w:color="auto"/>
                <w:right w:val="none" w:sz="0" w:space="0" w:color="auto"/>
              </w:divBdr>
            </w:div>
          </w:divsChild>
        </w:div>
        <w:div w:id="665209071">
          <w:marLeft w:val="0"/>
          <w:marRight w:val="0"/>
          <w:marTop w:val="0"/>
          <w:marBottom w:val="0"/>
          <w:divBdr>
            <w:top w:val="none" w:sz="0" w:space="0" w:color="auto"/>
            <w:left w:val="none" w:sz="0" w:space="0" w:color="auto"/>
            <w:bottom w:val="none" w:sz="0" w:space="0" w:color="auto"/>
            <w:right w:val="none" w:sz="0" w:space="0" w:color="auto"/>
          </w:divBdr>
          <w:divsChild>
            <w:div w:id="63921136">
              <w:marLeft w:val="0"/>
              <w:marRight w:val="0"/>
              <w:marTop w:val="0"/>
              <w:marBottom w:val="0"/>
              <w:divBdr>
                <w:top w:val="none" w:sz="0" w:space="0" w:color="auto"/>
                <w:left w:val="none" w:sz="0" w:space="0" w:color="auto"/>
                <w:bottom w:val="none" w:sz="0" w:space="0" w:color="auto"/>
                <w:right w:val="none" w:sz="0" w:space="0" w:color="auto"/>
              </w:divBdr>
            </w:div>
            <w:div w:id="425268258">
              <w:marLeft w:val="0"/>
              <w:marRight w:val="0"/>
              <w:marTop w:val="0"/>
              <w:marBottom w:val="0"/>
              <w:divBdr>
                <w:top w:val="none" w:sz="0" w:space="0" w:color="auto"/>
                <w:left w:val="none" w:sz="0" w:space="0" w:color="auto"/>
                <w:bottom w:val="none" w:sz="0" w:space="0" w:color="auto"/>
                <w:right w:val="none" w:sz="0" w:space="0" w:color="auto"/>
              </w:divBdr>
            </w:div>
            <w:div w:id="1776439719">
              <w:marLeft w:val="0"/>
              <w:marRight w:val="0"/>
              <w:marTop w:val="0"/>
              <w:marBottom w:val="0"/>
              <w:divBdr>
                <w:top w:val="none" w:sz="0" w:space="0" w:color="auto"/>
                <w:left w:val="none" w:sz="0" w:space="0" w:color="auto"/>
                <w:bottom w:val="none" w:sz="0" w:space="0" w:color="auto"/>
                <w:right w:val="none" w:sz="0" w:space="0" w:color="auto"/>
              </w:divBdr>
            </w:div>
          </w:divsChild>
        </w:div>
        <w:div w:id="700397816">
          <w:marLeft w:val="0"/>
          <w:marRight w:val="0"/>
          <w:marTop w:val="0"/>
          <w:marBottom w:val="0"/>
          <w:divBdr>
            <w:top w:val="none" w:sz="0" w:space="0" w:color="auto"/>
            <w:left w:val="none" w:sz="0" w:space="0" w:color="auto"/>
            <w:bottom w:val="none" w:sz="0" w:space="0" w:color="auto"/>
            <w:right w:val="none" w:sz="0" w:space="0" w:color="auto"/>
          </w:divBdr>
          <w:divsChild>
            <w:div w:id="1483426388">
              <w:marLeft w:val="0"/>
              <w:marRight w:val="0"/>
              <w:marTop w:val="0"/>
              <w:marBottom w:val="0"/>
              <w:divBdr>
                <w:top w:val="none" w:sz="0" w:space="0" w:color="auto"/>
                <w:left w:val="none" w:sz="0" w:space="0" w:color="auto"/>
                <w:bottom w:val="none" w:sz="0" w:space="0" w:color="auto"/>
                <w:right w:val="none" w:sz="0" w:space="0" w:color="auto"/>
              </w:divBdr>
            </w:div>
          </w:divsChild>
        </w:div>
        <w:div w:id="822507629">
          <w:marLeft w:val="0"/>
          <w:marRight w:val="0"/>
          <w:marTop w:val="0"/>
          <w:marBottom w:val="0"/>
          <w:divBdr>
            <w:top w:val="none" w:sz="0" w:space="0" w:color="auto"/>
            <w:left w:val="none" w:sz="0" w:space="0" w:color="auto"/>
            <w:bottom w:val="none" w:sz="0" w:space="0" w:color="auto"/>
            <w:right w:val="none" w:sz="0" w:space="0" w:color="auto"/>
          </w:divBdr>
          <w:divsChild>
            <w:div w:id="813525508">
              <w:marLeft w:val="0"/>
              <w:marRight w:val="0"/>
              <w:marTop w:val="0"/>
              <w:marBottom w:val="0"/>
              <w:divBdr>
                <w:top w:val="none" w:sz="0" w:space="0" w:color="auto"/>
                <w:left w:val="none" w:sz="0" w:space="0" w:color="auto"/>
                <w:bottom w:val="none" w:sz="0" w:space="0" w:color="auto"/>
                <w:right w:val="none" w:sz="0" w:space="0" w:color="auto"/>
              </w:divBdr>
            </w:div>
          </w:divsChild>
        </w:div>
        <w:div w:id="1036084824">
          <w:marLeft w:val="0"/>
          <w:marRight w:val="0"/>
          <w:marTop w:val="0"/>
          <w:marBottom w:val="0"/>
          <w:divBdr>
            <w:top w:val="none" w:sz="0" w:space="0" w:color="auto"/>
            <w:left w:val="none" w:sz="0" w:space="0" w:color="auto"/>
            <w:bottom w:val="none" w:sz="0" w:space="0" w:color="auto"/>
            <w:right w:val="none" w:sz="0" w:space="0" w:color="auto"/>
          </w:divBdr>
          <w:divsChild>
            <w:div w:id="1446000133">
              <w:marLeft w:val="0"/>
              <w:marRight w:val="0"/>
              <w:marTop w:val="0"/>
              <w:marBottom w:val="0"/>
              <w:divBdr>
                <w:top w:val="none" w:sz="0" w:space="0" w:color="auto"/>
                <w:left w:val="none" w:sz="0" w:space="0" w:color="auto"/>
                <w:bottom w:val="none" w:sz="0" w:space="0" w:color="auto"/>
                <w:right w:val="none" w:sz="0" w:space="0" w:color="auto"/>
              </w:divBdr>
            </w:div>
            <w:div w:id="1817794052">
              <w:marLeft w:val="0"/>
              <w:marRight w:val="0"/>
              <w:marTop w:val="0"/>
              <w:marBottom w:val="0"/>
              <w:divBdr>
                <w:top w:val="none" w:sz="0" w:space="0" w:color="auto"/>
                <w:left w:val="none" w:sz="0" w:space="0" w:color="auto"/>
                <w:bottom w:val="none" w:sz="0" w:space="0" w:color="auto"/>
                <w:right w:val="none" w:sz="0" w:space="0" w:color="auto"/>
              </w:divBdr>
            </w:div>
            <w:div w:id="1985162455">
              <w:marLeft w:val="0"/>
              <w:marRight w:val="0"/>
              <w:marTop w:val="0"/>
              <w:marBottom w:val="0"/>
              <w:divBdr>
                <w:top w:val="none" w:sz="0" w:space="0" w:color="auto"/>
                <w:left w:val="none" w:sz="0" w:space="0" w:color="auto"/>
                <w:bottom w:val="none" w:sz="0" w:space="0" w:color="auto"/>
                <w:right w:val="none" w:sz="0" w:space="0" w:color="auto"/>
              </w:divBdr>
            </w:div>
          </w:divsChild>
        </w:div>
        <w:div w:id="1217812066">
          <w:marLeft w:val="0"/>
          <w:marRight w:val="0"/>
          <w:marTop w:val="0"/>
          <w:marBottom w:val="0"/>
          <w:divBdr>
            <w:top w:val="none" w:sz="0" w:space="0" w:color="auto"/>
            <w:left w:val="none" w:sz="0" w:space="0" w:color="auto"/>
            <w:bottom w:val="none" w:sz="0" w:space="0" w:color="auto"/>
            <w:right w:val="none" w:sz="0" w:space="0" w:color="auto"/>
          </w:divBdr>
          <w:divsChild>
            <w:div w:id="1366247714">
              <w:marLeft w:val="0"/>
              <w:marRight w:val="0"/>
              <w:marTop w:val="0"/>
              <w:marBottom w:val="0"/>
              <w:divBdr>
                <w:top w:val="none" w:sz="0" w:space="0" w:color="auto"/>
                <w:left w:val="none" w:sz="0" w:space="0" w:color="auto"/>
                <w:bottom w:val="none" w:sz="0" w:space="0" w:color="auto"/>
                <w:right w:val="none" w:sz="0" w:space="0" w:color="auto"/>
              </w:divBdr>
            </w:div>
          </w:divsChild>
        </w:div>
        <w:div w:id="1589773337">
          <w:marLeft w:val="0"/>
          <w:marRight w:val="0"/>
          <w:marTop w:val="0"/>
          <w:marBottom w:val="0"/>
          <w:divBdr>
            <w:top w:val="none" w:sz="0" w:space="0" w:color="auto"/>
            <w:left w:val="none" w:sz="0" w:space="0" w:color="auto"/>
            <w:bottom w:val="none" w:sz="0" w:space="0" w:color="auto"/>
            <w:right w:val="none" w:sz="0" w:space="0" w:color="auto"/>
          </w:divBdr>
          <w:divsChild>
            <w:div w:id="513037830">
              <w:marLeft w:val="0"/>
              <w:marRight w:val="0"/>
              <w:marTop w:val="0"/>
              <w:marBottom w:val="0"/>
              <w:divBdr>
                <w:top w:val="none" w:sz="0" w:space="0" w:color="auto"/>
                <w:left w:val="none" w:sz="0" w:space="0" w:color="auto"/>
                <w:bottom w:val="none" w:sz="0" w:space="0" w:color="auto"/>
                <w:right w:val="none" w:sz="0" w:space="0" w:color="auto"/>
              </w:divBdr>
            </w:div>
            <w:div w:id="683171268">
              <w:marLeft w:val="0"/>
              <w:marRight w:val="0"/>
              <w:marTop w:val="0"/>
              <w:marBottom w:val="0"/>
              <w:divBdr>
                <w:top w:val="none" w:sz="0" w:space="0" w:color="auto"/>
                <w:left w:val="none" w:sz="0" w:space="0" w:color="auto"/>
                <w:bottom w:val="none" w:sz="0" w:space="0" w:color="auto"/>
                <w:right w:val="none" w:sz="0" w:space="0" w:color="auto"/>
              </w:divBdr>
            </w:div>
            <w:div w:id="1358266070">
              <w:marLeft w:val="0"/>
              <w:marRight w:val="0"/>
              <w:marTop w:val="0"/>
              <w:marBottom w:val="0"/>
              <w:divBdr>
                <w:top w:val="none" w:sz="0" w:space="0" w:color="auto"/>
                <w:left w:val="none" w:sz="0" w:space="0" w:color="auto"/>
                <w:bottom w:val="none" w:sz="0" w:space="0" w:color="auto"/>
                <w:right w:val="none" w:sz="0" w:space="0" w:color="auto"/>
              </w:divBdr>
            </w:div>
            <w:div w:id="2007054878">
              <w:marLeft w:val="0"/>
              <w:marRight w:val="0"/>
              <w:marTop w:val="0"/>
              <w:marBottom w:val="0"/>
              <w:divBdr>
                <w:top w:val="none" w:sz="0" w:space="0" w:color="auto"/>
                <w:left w:val="none" w:sz="0" w:space="0" w:color="auto"/>
                <w:bottom w:val="none" w:sz="0" w:space="0" w:color="auto"/>
                <w:right w:val="none" w:sz="0" w:space="0" w:color="auto"/>
              </w:divBdr>
            </w:div>
          </w:divsChild>
        </w:div>
        <w:div w:id="1887598309">
          <w:marLeft w:val="0"/>
          <w:marRight w:val="0"/>
          <w:marTop w:val="0"/>
          <w:marBottom w:val="0"/>
          <w:divBdr>
            <w:top w:val="none" w:sz="0" w:space="0" w:color="auto"/>
            <w:left w:val="none" w:sz="0" w:space="0" w:color="auto"/>
            <w:bottom w:val="none" w:sz="0" w:space="0" w:color="auto"/>
            <w:right w:val="none" w:sz="0" w:space="0" w:color="auto"/>
          </w:divBdr>
          <w:divsChild>
            <w:div w:id="248655481">
              <w:marLeft w:val="0"/>
              <w:marRight w:val="0"/>
              <w:marTop w:val="0"/>
              <w:marBottom w:val="0"/>
              <w:divBdr>
                <w:top w:val="none" w:sz="0" w:space="0" w:color="auto"/>
                <w:left w:val="none" w:sz="0" w:space="0" w:color="auto"/>
                <w:bottom w:val="none" w:sz="0" w:space="0" w:color="auto"/>
                <w:right w:val="none" w:sz="0" w:space="0" w:color="auto"/>
              </w:divBdr>
            </w:div>
          </w:divsChild>
        </w:div>
        <w:div w:id="1993870040">
          <w:marLeft w:val="0"/>
          <w:marRight w:val="0"/>
          <w:marTop w:val="0"/>
          <w:marBottom w:val="0"/>
          <w:divBdr>
            <w:top w:val="none" w:sz="0" w:space="0" w:color="auto"/>
            <w:left w:val="none" w:sz="0" w:space="0" w:color="auto"/>
            <w:bottom w:val="none" w:sz="0" w:space="0" w:color="auto"/>
            <w:right w:val="none" w:sz="0" w:space="0" w:color="auto"/>
          </w:divBdr>
          <w:divsChild>
            <w:div w:id="737479863">
              <w:marLeft w:val="0"/>
              <w:marRight w:val="0"/>
              <w:marTop w:val="0"/>
              <w:marBottom w:val="0"/>
              <w:divBdr>
                <w:top w:val="none" w:sz="0" w:space="0" w:color="auto"/>
                <w:left w:val="none" w:sz="0" w:space="0" w:color="auto"/>
                <w:bottom w:val="none" w:sz="0" w:space="0" w:color="auto"/>
                <w:right w:val="none" w:sz="0" w:space="0" w:color="auto"/>
              </w:divBdr>
            </w:div>
            <w:div w:id="945844089">
              <w:marLeft w:val="0"/>
              <w:marRight w:val="0"/>
              <w:marTop w:val="0"/>
              <w:marBottom w:val="0"/>
              <w:divBdr>
                <w:top w:val="none" w:sz="0" w:space="0" w:color="auto"/>
                <w:left w:val="none" w:sz="0" w:space="0" w:color="auto"/>
                <w:bottom w:val="none" w:sz="0" w:space="0" w:color="auto"/>
                <w:right w:val="none" w:sz="0" w:space="0" w:color="auto"/>
              </w:divBdr>
            </w:div>
            <w:div w:id="1265842496">
              <w:marLeft w:val="0"/>
              <w:marRight w:val="0"/>
              <w:marTop w:val="0"/>
              <w:marBottom w:val="0"/>
              <w:divBdr>
                <w:top w:val="none" w:sz="0" w:space="0" w:color="auto"/>
                <w:left w:val="none" w:sz="0" w:space="0" w:color="auto"/>
                <w:bottom w:val="none" w:sz="0" w:space="0" w:color="auto"/>
                <w:right w:val="none" w:sz="0" w:space="0" w:color="auto"/>
              </w:divBdr>
            </w:div>
            <w:div w:id="127514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250520">
      <w:bodyDiv w:val="1"/>
      <w:marLeft w:val="0"/>
      <w:marRight w:val="0"/>
      <w:marTop w:val="0"/>
      <w:marBottom w:val="0"/>
      <w:divBdr>
        <w:top w:val="none" w:sz="0" w:space="0" w:color="auto"/>
        <w:left w:val="none" w:sz="0" w:space="0" w:color="auto"/>
        <w:bottom w:val="none" w:sz="0" w:space="0" w:color="auto"/>
        <w:right w:val="none" w:sz="0" w:space="0" w:color="auto"/>
      </w:divBdr>
      <w:divsChild>
        <w:div w:id="2117871282">
          <w:marLeft w:val="0"/>
          <w:marRight w:val="0"/>
          <w:marTop w:val="0"/>
          <w:marBottom w:val="0"/>
          <w:divBdr>
            <w:top w:val="none" w:sz="0" w:space="0" w:color="auto"/>
            <w:left w:val="none" w:sz="0" w:space="0" w:color="auto"/>
            <w:bottom w:val="none" w:sz="0" w:space="0" w:color="auto"/>
            <w:right w:val="none" w:sz="0" w:space="0" w:color="auto"/>
          </w:divBdr>
          <w:divsChild>
            <w:div w:id="4674934">
              <w:marLeft w:val="0"/>
              <w:marRight w:val="0"/>
              <w:marTop w:val="0"/>
              <w:marBottom w:val="0"/>
              <w:divBdr>
                <w:top w:val="none" w:sz="0" w:space="0" w:color="auto"/>
                <w:left w:val="none" w:sz="0" w:space="0" w:color="auto"/>
                <w:bottom w:val="none" w:sz="0" w:space="0" w:color="auto"/>
                <w:right w:val="none" w:sz="0" w:space="0" w:color="auto"/>
              </w:divBdr>
              <w:divsChild>
                <w:div w:id="1498883672">
                  <w:marLeft w:val="0"/>
                  <w:marRight w:val="0"/>
                  <w:marTop w:val="0"/>
                  <w:marBottom w:val="0"/>
                  <w:divBdr>
                    <w:top w:val="none" w:sz="0" w:space="0" w:color="auto"/>
                    <w:left w:val="none" w:sz="0" w:space="0" w:color="auto"/>
                    <w:bottom w:val="none" w:sz="0" w:space="0" w:color="auto"/>
                    <w:right w:val="none" w:sz="0" w:space="0" w:color="auto"/>
                  </w:divBdr>
                </w:div>
              </w:divsChild>
            </w:div>
            <w:div w:id="17582230">
              <w:marLeft w:val="0"/>
              <w:marRight w:val="0"/>
              <w:marTop w:val="0"/>
              <w:marBottom w:val="0"/>
              <w:divBdr>
                <w:top w:val="none" w:sz="0" w:space="0" w:color="auto"/>
                <w:left w:val="none" w:sz="0" w:space="0" w:color="auto"/>
                <w:bottom w:val="none" w:sz="0" w:space="0" w:color="auto"/>
                <w:right w:val="none" w:sz="0" w:space="0" w:color="auto"/>
              </w:divBdr>
              <w:divsChild>
                <w:div w:id="671496299">
                  <w:marLeft w:val="0"/>
                  <w:marRight w:val="0"/>
                  <w:marTop w:val="0"/>
                  <w:marBottom w:val="0"/>
                  <w:divBdr>
                    <w:top w:val="none" w:sz="0" w:space="0" w:color="auto"/>
                    <w:left w:val="none" w:sz="0" w:space="0" w:color="auto"/>
                    <w:bottom w:val="none" w:sz="0" w:space="0" w:color="auto"/>
                    <w:right w:val="none" w:sz="0" w:space="0" w:color="auto"/>
                  </w:divBdr>
                </w:div>
              </w:divsChild>
            </w:div>
            <w:div w:id="65612981">
              <w:marLeft w:val="0"/>
              <w:marRight w:val="0"/>
              <w:marTop w:val="0"/>
              <w:marBottom w:val="0"/>
              <w:divBdr>
                <w:top w:val="none" w:sz="0" w:space="0" w:color="auto"/>
                <w:left w:val="none" w:sz="0" w:space="0" w:color="auto"/>
                <w:bottom w:val="none" w:sz="0" w:space="0" w:color="auto"/>
                <w:right w:val="none" w:sz="0" w:space="0" w:color="auto"/>
              </w:divBdr>
              <w:divsChild>
                <w:div w:id="983124373">
                  <w:marLeft w:val="0"/>
                  <w:marRight w:val="0"/>
                  <w:marTop w:val="0"/>
                  <w:marBottom w:val="0"/>
                  <w:divBdr>
                    <w:top w:val="none" w:sz="0" w:space="0" w:color="auto"/>
                    <w:left w:val="none" w:sz="0" w:space="0" w:color="auto"/>
                    <w:bottom w:val="none" w:sz="0" w:space="0" w:color="auto"/>
                    <w:right w:val="none" w:sz="0" w:space="0" w:color="auto"/>
                  </w:divBdr>
                </w:div>
              </w:divsChild>
            </w:div>
            <w:div w:id="184641800">
              <w:marLeft w:val="0"/>
              <w:marRight w:val="0"/>
              <w:marTop w:val="0"/>
              <w:marBottom w:val="0"/>
              <w:divBdr>
                <w:top w:val="none" w:sz="0" w:space="0" w:color="auto"/>
                <w:left w:val="none" w:sz="0" w:space="0" w:color="auto"/>
                <w:bottom w:val="none" w:sz="0" w:space="0" w:color="auto"/>
                <w:right w:val="none" w:sz="0" w:space="0" w:color="auto"/>
              </w:divBdr>
              <w:divsChild>
                <w:div w:id="1551109711">
                  <w:marLeft w:val="0"/>
                  <w:marRight w:val="0"/>
                  <w:marTop w:val="0"/>
                  <w:marBottom w:val="0"/>
                  <w:divBdr>
                    <w:top w:val="none" w:sz="0" w:space="0" w:color="auto"/>
                    <w:left w:val="none" w:sz="0" w:space="0" w:color="auto"/>
                    <w:bottom w:val="none" w:sz="0" w:space="0" w:color="auto"/>
                    <w:right w:val="none" w:sz="0" w:space="0" w:color="auto"/>
                  </w:divBdr>
                </w:div>
              </w:divsChild>
            </w:div>
            <w:div w:id="347754076">
              <w:marLeft w:val="0"/>
              <w:marRight w:val="0"/>
              <w:marTop w:val="0"/>
              <w:marBottom w:val="0"/>
              <w:divBdr>
                <w:top w:val="none" w:sz="0" w:space="0" w:color="auto"/>
                <w:left w:val="none" w:sz="0" w:space="0" w:color="auto"/>
                <w:bottom w:val="none" w:sz="0" w:space="0" w:color="auto"/>
                <w:right w:val="none" w:sz="0" w:space="0" w:color="auto"/>
              </w:divBdr>
              <w:divsChild>
                <w:div w:id="35667299">
                  <w:marLeft w:val="0"/>
                  <w:marRight w:val="0"/>
                  <w:marTop w:val="0"/>
                  <w:marBottom w:val="0"/>
                  <w:divBdr>
                    <w:top w:val="none" w:sz="0" w:space="0" w:color="auto"/>
                    <w:left w:val="none" w:sz="0" w:space="0" w:color="auto"/>
                    <w:bottom w:val="none" w:sz="0" w:space="0" w:color="auto"/>
                    <w:right w:val="none" w:sz="0" w:space="0" w:color="auto"/>
                  </w:divBdr>
                </w:div>
              </w:divsChild>
            </w:div>
            <w:div w:id="394086537">
              <w:marLeft w:val="0"/>
              <w:marRight w:val="0"/>
              <w:marTop w:val="0"/>
              <w:marBottom w:val="0"/>
              <w:divBdr>
                <w:top w:val="none" w:sz="0" w:space="0" w:color="auto"/>
                <w:left w:val="none" w:sz="0" w:space="0" w:color="auto"/>
                <w:bottom w:val="none" w:sz="0" w:space="0" w:color="auto"/>
                <w:right w:val="none" w:sz="0" w:space="0" w:color="auto"/>
              </w:divBdr>
              <w:divsChild>
                <w:div w:id="1091123651">
                  <w:marLeft w:val="0"/>
                  <w:marRight w:val="0"/>
                  <w:marTop w:val="0"/>
                  <w:marBottom w:val="0"/>
                  <w:divBdr>
                    <w:top w:val="none" w:sz="0" w:space="0" w:color="auto"/>
                    <w:left w:val="none" w:sz="0" w:space="0" w:color="auto"/>
                    <w:bottom w:val="none" w:sz="0" w:space="0" w:color="auto"/>
                    <w:right w:val="none" w:sz="0" w:space="0" w:color="auto"/>
                  </w:divBdr>
                </w:div>
              </w:divsChild>
            </w:div>
            <w:div w:id="454448299">
              <w:marLeft w:val="0"/>
              <w:marRight w:val="0"/>
              <w:marTop w:val="0"/>
              <w:marBottom w:val="0"/>
              <w:divBdr>
                <w:top w:val="none" w:sz="0" w:space="0" w:color="auto"/>
                <w:left w:val="none" w:sz="0" w:space="0" w:color="auto"/>
                <w:bottom w:val="none" w:sz="0" w:space="0" w:color="auto"/>
                <w:right w:val="none" w:sz="0" w:space="0" w:color="auto"/>
              </w:divBdr>
              <w:divsChild>
                <w:div w:id="2050955410">
                  <w:marLeft w:val="0"/>
                  <w:marRight w:val="0"/>
                  <w:marTop w:val="0"/>
                  <w:marBottom w:val="0"/>
                  <w:divBdr>
                    <w:top w:val="none" w:sz="0" w:space="0" w:color="auto"/>
                    <w:left w:val="none" w:sz="0" w:space="0" w:color="auto"/>
                    <w:bottom w:val="none" w:sz="0" w:space="0" w:color="auto"/>
                    <w:right w:val="none" w:sz="0" w:space="0" w:color="auto"/>
                  </w:divBdr>
                </w:div>
              </w:divsChild>
            </w:div>
            <w:div w:id="494496823">
              <w:marLeft w:val="0"/>
              <w:marRight w:val="0"/>
              <w:marTop w:val="0"/>
              <w:marBottom w:val="0"/>
              <w:divBdr>
                <w:top w:val="none" w:sz="0" w:space="0" w:color="auto"/>
                <w:left w:val="none" w:sz="0" w:space="0" w:color="auto"/>
                <w:bottom w:val="none" w:sz="0" w:space="0" w:color="auto"/>
                <w:right w:val="none" w:sz="0" w:space="0" w:color="auto"/>
              </w:divBdr>
              <w:divsChild>
                <w:div w:id="2074110761">
                  <w:marLeft w:val="0"/>
                  <w:marRight w:val="0"/>
                  <w:marTop w:val="0"/>
                  <w:marBottom w:val="0"/>
                  <w:divBdr>
                    <w:top w:val="none" w:sz="0" w:space="0" w:color="auto"/>
                    <w:left w:val="none" w:sz="0" w:space="0" w:color="auto"/>
                    <w:bottom w:val="none" w:sz="0" w:space="0" w:color="auto"/>
                    <w:right w:val="none" w:sz="0" w:space="0" w:color="auto"/>
                  </w:divBdr>
                </w:div>
              </w:divsChild>
            </w:div>
            <w:div w:id="496120028">
              <w:marLeft w:val="0"/>
              <w:marRight w:val="0"/>
              <w:marTop w:val="0"/>
              <w:marBottom w:val="0"/>
              <w:divBdr>
                <w:top w:val="none" w:sz="0" w:space="0" w:color="auto"/>
                <w:left w:val="none" w:sz="0" w:space="0" w:color="auto"/>
                <w:bottom w:val="none" w:sz="0" w:space="0" w:color="auto"/>
                <w:right w:val="none" w:sz="0" w:space="0" w:color="auto"/>
              </w:divBdr>
              <w:divsChild>
                <w:div w:id="81537044">
                  <w:marLeft w:val="0"/>
                  <w:marRight w:val="0"/>
                  <w:marTop w:val="0"/>
                  <w:marBottom w:val="0"/>
                  <w:divBdr>
                    <w:top w:val="none" w:sz="0" w:space="0" w:color="auto"/>
                    <w:left w:val="none" w:sz="0" w:space="0" w:color="auto"/>
                    <w:bottom w:val="none" w:sz="0" w:space="0" w:color="auto"/>
                    <w:right w:val="none" w:sz="0" w:space="0" w:color="auto"/>
                  </w:divBdr>
                </w:div>
                <w:div w:id="694427160">
                  <w:marLeft w:val="0"/>
                  <w:marRight w:val="0"/>
                  <w:marTop w:val="0"/>
                  <w:marBottom w:val="0"/>
                  <w:divBdr>
                    <w:top w:val="none" w:sz="0" w:space="0" w:color="auto"/>
                    <w:left w:val="none" w:sz="0" w:space="0" w:color="auto"/>
                    <w:bottom w:val="none" w:sz="0" w:space="0" w:color="auto"/>
                    <w:right w:val="none" w:sz="0" w:space="0" w:color="auto"/>
                  </w:divBdr>
                </w:div>
              </w:divsChild>
            </w:div>
            <w:div w:id="504782581">
              <w:marLeft w:val="0"/>
              <w:marRight w:val="0"/>
              <w:marTop w:val="0"/>
              <w:marBottom w:val="0"/>
              <w:divBdr>
                <w:top w:val="none" w:sz="0" w:space="0" w:color="auto"/>
                <w:left w:val="none" w:sz="0" w:space="0" w:color="auto"/>
                <w:bottom w:val="none" w:sz="0" w:space="0" w:color="auto"/>
                <w:right w:val="none" w:sz="0" w:space="0" w:color="auto"/>
              </w:divBdr>
              <w:divsChild>
                <w:div w:id="1841114529">
                  <w:marLeft w:val="0"/>
                  <w:marRight w:val="0"/>
                  <w:marTop w:val="0"/>
                  <w:marBottom w:val="0"/>
                  <w:divBdr>
                    <w:top w:val="none" w:sz="0" w:space="0" w:color="auto"/>
                    <w:left w:val="none" w:sz="0" w:space="0" w:color="auto"/>
                    <w:bottom w:val="none" w:sz="0" w:space="0" w:color="auto"/>
                    <w:right w:val="none" w:sz="0" w:space="0" w:color="auto"/>
                  </w:divBdr>
                </w:div>
              </w:divsChild>
            </w:div>
            <w:div w:id="637226233">
              <w:marLeft w:val="0"/>
              <w:marRight w:val="0"/>
              <w:marTop w:val="0"/>
              <w:marBottom w:val="0"/>
              <w:divBdr>
                <w:top w:val="none" w:sz="0" w:space="0" w:color="auto"/>
                <w:left w:val="none" w:sz="0" w:space="0" w:color="auto"/>
                <w:bottom w:val="none" w:sz="0" w:space="0" w:color="auto"/>
                <w:right w:val="none" w:sz="0" w:space="0" w:color="auto"/>
              </w:divBdr>
              <w:divsChild>
                <w:div w:id="264652916">
                  <w:marLeft w:val="0"/>
                  <w:marRight w:val="0"/>
                  <w:marTop w:val="0"/>
                  <w:marBottom w:val="0"/>
                  <w:divBdr>
                    <w:top w:val="none" w:sz="0" w:space="0" w:color="auto"/>
                    <w:left w:val="none" w:sz="0" w:space="0" w:color="auto"/>
                    <w:bottom w:val="none" w:sz="0" w:space="0" w:color="auto"/>
                    <w:right w:val="none" w:sz="0" w:space="0" w:color="auto"/>
                  </w:divBdr>
                </w:div>
                <w:div w:id="846948435">
                  <w:marLeft w:val="0"/>
                  <w:marRight w:val="0"/>
                  <w:marTop w:val="0"/>
                  <w:marBottom w:val="0"/>
                  <w:divBdr>
                    <w:top w:val="none" w:sz="0" w:space="0" w:color="auto"/>
                    <w:left w:val="none" w:sz="0" w:space="0" w:color="auto"/>
                    <w:bottom w:val="none" w:sz="0" w:space="0" w:color="auto"/>
                    <w:right w:val="none" w:sz="0" w:space="0" w:color="auto"/>
                  </w:divBdr>
                </w:div>
                <w:div w:id="924266130">
                  <w:marLeft w:val="0"/>
                  <w:marRight w:val="0"/>
                  <w:marTop w:val="0"/>
                  <w:marBottom w:val="0"/>
                  <w:divBdr>
                    <w:top w:val="none" w:sz="0" w:space="0" w:color="auto"/>
                    <w:left w:val="none" w:sz="0" w:space="0" w:color="auto"/>
                    <w:bottom w:val="none" w:sz="0" w:space="0" w:color="auto"/>
                    <w:right w:val="none" w:sz="0" w:space="0" w:color="auto"/>
                  </w:divBdr>
                </w:div>
                <w:div w:id="953319186">
                  <w:marLeft w:val="0"/>
                  <w:marRight w:val="0"/>
                  <w:marTop w:val="0"/>
                  <w:marBottom w:val="0"/>
                  <w:divBdr>
                    <w:top w:val="none" w:sz="0" w:space="0" w:color="auto"/>
                    <w:left w:val="none" w:sz="0" w:space="0" w:color="auto"/>
                    <w:bottom w:val="none" w:sz="0" w:space="0" w:color="auto"/>
                    <w:right w:val="none" w:sz="0" w:space="0" w:color="auto"/>
                  </w:divBdr>
                </w:div>
                <w:div w:id="1410227835">
                  <w:marLeft w:val="0"/>
                  <w:marRight w:val="0"/>
                  <w:marTop w:val="0"/>
                  <w:marBottom w:val="0"/>
                  <w:divBdr>
                    <w:top w:val="none" w:sz="0" w:space="0" w:color="auto"/>
                    <w:left w:val="none" w:sz="0" w:space="0" w:color="auto"/>
                    <w:bottom w:val="none" w:sz="0" w:space="0" w:color="auto"/>
                    <w:right w:val="none" w:sz="0" w:space="0" w:color="auto"/>
                  </w:divBdr>
                </w:div>
              </w:divsChild>
            </w:div>
            <w:div w:id="641345277">
              <w:marLeft w:val="0"/>
              <w:marRight w:val="0"/>
              <w:marTop w:val="0"/>
              <w:marBottom w:val="0"/>
              <w:divBdr>
                <w:top w:val="none" w:sz="0" w:space="0" w:color="auto"/>
                <w:left w:val="none" w:sz="0" w:space="0" w:color="auto"/>
                <w:bottom w:val="none" w:sz="0" w:space="0" w:color="auto"/>
                <w:right w:val="none" w:sz="0" w:space="0" w:color="auto"/>
              </w:divBdr>
              <w:divsChild>
                <w:div w:id="1997608626">
                  <w:marLeft w:val="0"/>
                  <w:marRight w:val="0"/>
                  <w:marTop w:val="0"/>
                  <w:marBottom w:val="0"/>
                  <w:divBdr>
                    <w:top w:val="none" w:sz="0" w:space="0" w:color="auto"/>
                    <w:left w:val="none" w:sz="0" w:space="0" w:color="auto"/>
                    <w:bottom w:val="none" w:sz="0" w:space="0" w:color="auto"/>
                    <w:right w:val="none" w:sz="0" w:space="0" w:color="auto"/>
                  </w:divBdr>
                </w:div>
              </w:divsChild>
            </w:div>
            <w:div w:id="653997460">
              <w:marLeft w:val="0"/>
              <w:marRight w:val="0"/>
              <w:marTop w:val="0"/>
              <w:marBottom w:val="0"/>
              <w:divBdr>
                <w:top w:val="none" w:sz="0" w:space="0" w:color="auto"/>
                <w:left w:val="none" w:sz="0" w:space="0" w:color="auto"/>
                <w:bottom w:val="none" w:sz="0" w:space="0" w:color="auto"/>
                <w:right w:val="none" w:sz="0" w:space="0" w:color="auto"/>
              </w:divBdr>
              <w:divsChild>
                <w:div w:id="1185245419">
                  <w:marLeft w:val="0"/>
                  <w:marRight w:val="0"/>
                  <w:marTop w:val="0"/>
                  <w:marBottom w:val="0"/>
                  <w:divBdr>
                    <w:top w:val="none" w:sz="0" w:space="0" w:color="auto"/>
                    <w:left w:val="none" w:sz="0" w:space="0" w:color="auto"/>
                    <w:bottom w:val="none" w:sz="0" w:space="0" w:color="auto"/>
                    <w:right w:val="none" w:sz="0" w:space="0" w:color="auto"/>
                  </w:divBdr>
                </w:div>
              </w:divsChild>
            </w:div>
            <w:div w:id="782771189">
              <w:marLeft w:val="0"/>
              <w:marRight w:val="0"/>
              <w:marTop w:val="0"/>
              <w:marBottom w:val="0"/>
              <w:divBdr>
                <w:top w:val="none" w:sz="0" w:space="0" w:color="auto"/>
                <w:left w:val="none" w:sz="0" w:space="0" w:color="auto"/>
                <w:bottom w:val="none" w:sz="0" w:space="0" w:color="auto"/>
                <w:right w:val="none" w:sz="0" w:space="0" w:color="auto"/>
              </w:divBdr>
              <w:divsChild>
                <w:div w:id="296961517">
                  <w:marLeft w:val="0"/>
                  <w:marRight w:val="0"/>
                  <w:marTop w:val="0"/>
                  <w:marBottom w:val="0"/>
                  <w:divBdr>
                    <w:top w:val="none" w:sz="0" w:space="0" w:color="auto"/>
                    <w:left w:val="none" w:sz="0" w:space="0" w:color="auto"/>
                    <w:bottom w:val="none" w:sz="0" w:space="0" w:color="auto"/>
                    <w:right w:val="none" w:sz="0" w:space="0" w:color="auto"/>
                  </w:divBdr>
                </w:div>
              </w:divsChild>
            </w:div>
            <w:div w:id="858933725">
              <w:marLeft w:val="0"/>
              <w:marRight w:val="0"/>
              <w:marTop w:val="0"/>
              <w:marBottom w:val="0"/>
              <w:divBdr>
                <w:top w:val="none" w:sz="0" w:space="0" w:color="auto"/>
                <w:left w:val="none" w:sz="0" w:space="0" w:color="auto"/>
                <w:bottom w:val="none" w:sz="0" w:space="0" w:color="auto"/>
                <w:right w:val="none" w:sz="0" w:space="0" w:color="auto"/>
              </w:divBdr>
              <w:divsChild>
                <w:div w:id="1573392239">
                  <w:marLeft w:val="0"/>
                  <w:marRight w:val="0"/>
                  <w:marTop w:val="0"/>
                  <w:marBottom w:val="0"/>
                  <w:divBdr>
                    <w:top w:val="none" w:sz="0" w:space="0" w:color="auto"/>
                    <w:left w:val="none" w:sz="0" w:space="0" w:color="auto"/>
                    <w:bottom w:val="none" w:sz="0" w:space="0" w:color="auto"/>
                    <w:right w:val="none" w:sz="0" w:space="0" w:color="auto"/>
                  </w:divBdr>
                </w:div>
              </w:divsChild>
            </w:div>
            <w:div w:id="1019968019">
              <w:marLeft w:val="0"/>
              <w:marRight w:val="0"/>
              <w:marTop w:val="0"/>
              <w:marBottom w:val="0"/>
              <w:divBdr>
                <w:top w:val="none" w:sz="0" w:space="0" w:color="auto"/>
                <w:left w:val="none" w:sz="0" w:space="0" w:color="auto"/>
                <w:bottom w:val="none" w:sz="0" w:space="0" w:color="auto"/>
                <w:right w:val="none" w:sz="0" w:space="0" w:color="auto"/>
              </w:divBdr>
              <w:divsChild>
                <w:div w:id="896207154">
                  <w:marLeft w:val="0"/>
                  <w:marRight w:val="0"/>
                  <w:marTop w:val="0"/>
                  <w:marBottom w:val="0"/>
                  <w:divBdr>
                    <w:top w:val="none" w:sz="0" w:space="0" w:color="auto"/>
                    <w:left w:val="none" w:sz="0" w:space="0" w:color="auto"/>
                    <w:bottom w:val="none" w:sz="0" w:space="0" w:color="auto"/>
                    <w:right w:val="none" w:sz="0" w:space="0" w:color="auto"/>
                  </w:divBdr>
                </w:div>
              </w:divsChild>
            </w:div>
            <w:div w:id="1065952549">
              <w:marLeft w:val="0"/>
              <w:marRight w:val="0"/>
              <w:marTop w:val="0"/>
              <w:marBottom w:val="0"/>
              <w:divBdr>
                <w:top w:val="none" w:sz="0" w:space="0" w:color="auto"/>
                <w:left w:val="none" w:sz="0" w:space="0" w:color="auto"/>
                <w:bottom w:val="none" w:sz="0" w:space="0" w:color="auto"/>
                <w:right w:val="none" w:sz="0" w:space="0" w:color="auto"/>
              </w:divBdr>
              <w:divsChild>
                <w:div w:id="427192570">
                  <w:marLeft w:val="0"/>
                  <w:marRight w:val="0"/>
                  <w:marTop w:val="0"/>
                  <w:marBottom w:val="0"/>
                  <w:divBdr>
                    <w:top w:val="none" w:sz="0" w:space="0" w:color="auto"/>
                    <w:left w:val="none" w:sz="0" w:space="0" w:color="auto"/>
                    <w:bottom w:val="none" w:sz="0" w:space="0" w:color="auto"/>
                    <w:right w:val="none" w:sz="0" w:space="0" w:color="auto"/>
                  </w:divBdr>
                </w:div>
              </w:divsChild>
            </w:div>
            <w:div w:id="1130828887">
              <w:marLeft w:val="0"/>
              <w:marRight w:val="0"/>
              <w:marTop w:val="0"/>
              <w:marBottom w:val="0"/>
              <w:divBdr>
                <w:top w:val="none" w:sz="0" w:space="0" w:color="auto"/>
                <w:left w:val="none" w:sz="0" w:space="0" w:color="auto"/>
                <w:bottom w:val="none" w:sz="0" w:space="0" w:color="auto"/>
                <w:right w:val="none" w:sz="0" w:space="0" w:color="auto"/>
              </w:divBdr>
              <w:divsChild>
                <w:div w:id="1038050893">
                  <w:marLeft w:val="0"/>
                  <w:marRight w:val="0"/>
                  <w:marTop w:val="0"/>
                  <w:marBottom w:val="0"/>
                  <w:divBdr>
                    <w:top w:val="none" w:sz="0" w:space="0" w:color="auto"/>
                    <w:left w:val="none" w:sz="0" w:space="0" w:color="auto"/>
                    <w:bottom w:val="none" w:sz="0" w:space="0" w:color="auto"/>
                    <w:right w:val="none" w:sz="0" w:space="0" w:color="auto"/>
                  </w:divBdr>
                </w:div>
              </w:divsChild>
            </w:div>
            <w:div w:id="1213812506">
              <w:marLeft w:val="0"/>
              <w:marRight w:val="0"/>
              <w:marTop w:val="0"/>
              <w:marBottom w:val="0"/>
              <w:divBdr>
                <w:top w:val="none" w:sz="0" w:space="0" w:color="auto"/>
                <w:left w:val="none" w:sz="0" w:space="0" w:color="auto"/>
                <w:bottom w:val="none" w:sz="0" w:space="0" w:color="auto"/>
                <w:right w:val="none" w:sz="0" w:space="0" w:color="auto"/>
              </w:divBdr>
              <w:divsChild>
                <w:div w:id="1596472806">
                  <w:marLeft w:val="0"/>
                  <w:marRight w:val="0"/>
                  <w:marTop w:val="0"/>
                  <w:marBottom w:val="0"/>
                  <w:divBdr>
                    <w:top w:val="none" w:sz="0" w:space="0" w:color="auto"/>
                    <w:left w:val="none" w:sz="0" w:space="0" w:color="auto"/>
                    <w:bottom w:val="none" w:sz="0" w:space="0" w:color="auto"/>
                    <w:right w:val="none" w:sz="0" w:space="0" w:color="auto"/>
                  </w:divBdr>
                </w:div>
              </w:divsChild>
            </w:div>
            <w:div w:id="1261988429">
              <w:marLeft w:val="0"/>
              <w:marRight w:val="0"/>
              <w:marTop w:val="0"/>
              <w:marBottom w:val="0"/>
              <w:divBdr>
                <w:top w:val="none" w:sz="0" w:space="0" w:color="auto"/>
                <w:left w:val="none" w:sz="0" w:space="0" w:color="auto"/>
                <w:bottom w:val="none" w:sz="0" w:space="0" w:color="auto"/>
                <w:right w:val="none" w:sz="0" w:space="0" w:color="auto"/>
              </w:divBdr>
              <w:divsChild>
                <w:div w:id="1504783145">
                  <w:marLeft w:val="0"/>
                  <w:marRight w:val="0"/>
                  <w:marTop w:val="0"/>
                  <w:marBottom w:val="0"/>
                  <w:divBdr>
                    <w:top w:val="none" w:sz="0" w:space="0" w:color="auto"/>
                    <w:left w:val="none" w:sz="0" w:space="0" w:color="auto"/>
                    <w:bottom w:val="none" w:sz="0" w:space="0" w:color="auto"/>
                    <w:right w:val="none" w:sz="0" w:space="0" w:color="auto"/>
                  </w:divBdr>
                </w:div>
              </w:divsChild>
            </w:div>
            <w:div w:id="1322539156">
              <w:marLeft w:val="0"/>
              <w:marRight w:val="0"/>
              <w:marTop w:val="0"/>
              <w:marBottom w:val="0"/>
              <w:divBdr>
                <w:top w:val="none" w:sz="0" w:space="0" w:color="auto"/>
                <w:left w:val="none" w:sz="0" w:space="0" w:color="auto"/>
                <w:bottom w:val="none" w:sz="0" w:space="0" w:color="auto"/>
                <w:right w:val="none" w:sz="0" w:space="0" w:color="auto"/>
              </w:divBdr>
              <w:divsChild>
                <w:div w:id="1716809764">
                  <w:marLeft w:val="0"/>
                  <w:marRight w:val="0"/>
                  <w:marTop w:val="0"/>
                  <w:marBottom w:val="0"/>
                  <w:divBdr>
                    <w:top w:val="none" w:sz="0" w:space="0" w:color="auto"/>
                    <w:left w:val="none" w:sz="0" w:space="0" w:color="auto"/>
                    <w:bottom w:val="none" w:sz="0" w:space="0" w:color="auto"/>
                    <w:right w:val="none" w:sz="0" w:space="0" w:color="auto"/>
                  </w:divBdr>
                </w:div>
              </w:divsChild>
            </w:div>
            <w:div w:id="1328288129">
              <w:marLeft w:val="0"/>
              <w:marRight w:val="0"/>
              <w:marTop w:val="0"/>
              <w:marBottom w:val="0"/>
              <w:divBdr>
                <w:top w:val="none" w:sz="0" w:space="0" w:color="auto"/>
                <w:left w:val="none" w:sz="0" w:space="0" w:color="auto"/>
                <w:bottom w:val="none" w:sz="0" w:space="0" w:color="auto"/>
                <w:right w:val="none" w:sz="0" w:space="0" w:color="auto"/>
              </w:divBdr>
              <w:divsChild>
                <w:div w:id="924386440">
                  <w:marLeft w:val="0"/>
                  <w:marRight w:val="0"/>
                  <w:marTop w:val="0"/>
                  <w:marBottom w:val="0"/>
                  <w:divBdr>
                    <w:top w:val="none" w:sz="0" w:space="0" w:color="auto"/>
                    <w:left w:val="none" w:sz="0" w:space="0" w:color="auto"/>
                    <w:bottom w:val="none" w:sz="0" w:space="0" w:color="auto"/>
                    <w:right w:val="none" w:sz="0" w:space="0" w:color="auto"/>
                  </w:divBdr>
                </w:div>
              </w:divsChild>
            </w:div>
            <w:div w:id="1446314290">
              <w:marLeft w:val="0"/>
              <w:marRight w:val="0"/>
              <w:marTop w:val="0"/>
              <w:marBottom w:val="0"/>
              <w:divBdr>
                <w:top w:val="none" w:sz="0" w:space="0" w:color="auto"/>
                <w:left w:val="none" w:sz="0" w:space="0" w:color="auto"/>
                <w:bottom w:val="none" w:sz="0" w:space="0" w:color="auto"/>
                <w:right w:val="none" w:sz="0" w:space="0" w:color="auto"/>
              </w:divBdr>
              <w:divsChild>
                <w:div w:id="1111974124">
                  <w:marLeft w:val="0"/>
                  <w:marRight w:val="0"/>
                  <w:marTop w:val="0"/>
                  <w:marBottom w:val="0"/>
                  <w:divBdr>
                    <w:top w:val="none" w:sz="0" w:space="0" w:color="auto"/>
                    <w:left w:val="none" w:sz="0" w:space="0" w:color="auto"/>
                    <w:bottom w:val="none" w:sz="0" w:space="0" w:color="auto"/>
                    <w:right w:val="none" w:sz="0" w:space="0" w:color="auto"/>
                  </w:divBdr>
                </w:div>
                <w:div w:id="1581862766">
                  <w:marLeft w:val="0"/>
                  <w:marRight w:val="0"/>
                  <w:marTop w:val="0"/>
                  <w:marBottom w:val="0"/>
                  <w:divBdr>
                    <w:top w:val="none" w:sz="0" w:space="0" w:color="auto"/>
                    <w:left w:val="none" w:sz="0" w:space="0" w:color="auto"/>
                    <w:bottom w:val="none" w:sz="0" w:space="0" w:color="auto"/>
                    <w:right w:val="none" w:sz="0" w:space="0" w:color="auto"/>
                  </w:divBdr>
                </w:div>
              </w:divsChild>
            </w:div>
            <w:div w:id="1598252864">
              <w:marLeft w:val="0"/>
              <w:marRight w:val="0"/>
              <w:marTop w:val="0"/>
              <w:marBottom w:val="0"/>
              <w:divBdr>
                <w:top w:val="none" w:sz="0" w:space="0" w:color="auto"/>
                <w:left w:val="none" w:sz="0" w:space="0" w:color="auto"/>
                <w:bottom w:val="none" w:sz="0" w:space="0" w:color="auto"/>
                <w:right w:val="none" w:sz="0" w:space="0" w:color="auto"/>
              </w:divBdr>
              <w:divsChild>
                <w:div w:id="530263579">
                  <w:marLeft w:val="0"/>
                  <w:marRight w:val="0"/>
                  <w:marTop w:val="0"/>
                  <w:marBottom w:val="0"/>
                  <w:divBdr>
                    <w:top w:val="none" w:sz="0" w:space="0" w:color="auto"/>
                    <w:left w:val="none" w:sz="0" w:space="0" w:color="auto"/>
                    <w:bottom w:val="none" w:sz="0" w:space="0" w:color="auto"/>
                    <w:right w:val="none" w:sz="0" w:space="0" w:color="auto"/>
                  </w:divBdr>
                </w:div>
                <w:div w:id="1221752194">
                  <w:marLeft w:val="0"/>
                  <w:marRight w:val="0"/>
                  <w:marTop w:val="0"/>
                  <w:marBottom w:val="0"/>
                  <w:divBdr>
                    <w:top w:val="none" w:sz="0" w:space="0" w:color="auto"/>
                    <w:left w:val="none" w:sz="0" w:space="0" w:color="auto"/>
                    <w:bottom w:val="none" w:sz="0" w:space="0" w:color="auto"/>
                    <w:right w:val="none" w:sz="0" w:space="0" w:color="auto"/>
                  </w:divBdr>
                </w:div>
              </w:divsChild>
            </w:div>
            <w:div w:id="1606383964">
              <w:marLeft w:val="0"/>
              <w:marRight w:val="0"/>
              <w:marTop w:val="0"/>
              <w:marBottom w:val="0"/>
              <w:divBdr>
                <w:top w:val="none" w:sz="0" w:space="0" w:color="auto"/>
                <w:left w:val="none" w:sz="0" w:space="0" w:color="auto"/>
                <w:bottom w:val="none" w:sz="0" w:space="0" w:color="auto"/>
                <w:right w:val="none" w:sz="0" w:space="0" w:color="auto"/>
              </w:divBdr>
              <w:divsChild>
                <w:div w:id="1394082125">
                  <w:marLeft w:val="0"/>
                  <w:marRight w:val="0"/>
                  <w:marTop w:val="0"/>
                  <w:marBottom w:val="0"/>
                  <w:divBdr>
                    <w:top w:val="none" w:sz="0" w:space="0" w:color="auto"/>
                    <w:left w:val="none" w:sz="0" w:space="0" w:color="auto"/>
                    <w:bottom w:val="none" w:sz="0" w:space="0" w:color="auto"/>
                    <w:right w:val="none" w:sz="0" w:space="0" w:color="auto"/>
                  </w:divBdr>
                </w:div>
              </w:divsChild>
            </w:div>
            <w:div w:id="1745956776">
              <w:marLeft w:val="0"/>
              <w:marRight w:val="0"/>
              <w:marTop w:val="0"/>
              <w:marBottom w:val="0"/>
              <w:divBdr>
                <w:top w:val="none" w:sz="0" w:space="0" w:color="auto"/>
                <w:left w:val="none" w:sz="0" w:space="0" w:color="auto"/>
                <w:bottom w:val="none" w:sz="0" w:space="0" w:color="auto"/>
                <w:right w:val="none" w:sz="0" w:space="0" w:color="auto"/>
              </w:divBdr>
              <w:divsChild>
                <w:div w:id="920988244">
                  <w:marLeft w:val="0"/>
                  <w:marRight w:val="0"/>
                  <w:marTop w:val="0"/>
                  <w:marBottom w:val="0"/>
                  <w:divBdr>
                    <w:top w:val="none" w:sz="0" w:space="0" w:color="auto"/>
                    <w:left w:val="none" w:sz="0" w:space="0" w:color="auto"/>
                    <w:bottom w:val="none" w:sz="0" w:space="0" w:color="auto"/>
                    <w:right w:val="none" w:sz="0" w:space="0" w:color="auto"/>
                  </w:divBdr>
                </w:div>
              </w:divsChild>
            </w:div>
            <w:div w:id="1849295736">
              <w:marLeft w:val="0"/>
              <w:marRight w:val="0"/>
              <w:marTop w:val="0"/>
              <w:marBottom w:val="0"/>
              <w:divBdr>
                <w:top w:val="none" w:sz="0" w:space="0" w:color="auto"/>
                <w:left w:val="none" w:sz="0" w:space="0" w:color="auto"/>
                <w:bottom w:val="none" w:sz="0" w:space="0" w:color="auto"/>
                <w:right w:val="none" w:sz="0" w:space="0" w:color="auto"/>
              </w:divBdr>
              <w:divsChild>
                <w:div w:id="203562009">
                  <w:marLeft w:val="0"/>
                  <w:marRight w:val="0"/>
                  <w:marTop w:val="0"/>
                  <w:marBottom w:val="0"/>
                  <w:divBdr>
                    <w:top w:val="none" w:sz="0" w:space="0" w:color="auto"/>
                    <w:left w:val="none" w:sz="0" w:space="0" w:color="auto"/>
                    <w:bottom w:val="none" w:sz="0" w:space="0" w:color="auto"/>
                    <w:right w:val="none" w:sz="0" w:space="0" w:color="auto"/>
                  </w:divBdr>
                </w:div>
              </w:divsChild>
            </w:div>
            <w:div w:id="1884094695">
              <w:marLeft w:val="0"/>
              <w:marRight w:val="0"/>
              <w:marTop w:val="0"/>
              <w:marBottom w:val="0"/>
              <w:divBdr>
                <w:top w:val="none" w:sz="0" w:space="0" w:color="auto"/>
                <w:left w:val="none" w:sz="0" w:space="0" w:color="auto"/>
                <w:bottom w:val="none" w:sz="0" w:space="0" w:color="auto"/>
                <w:right w:val="none" w:sz="0" w:space="0" w:color="auto"/>
              </w:divBdr>
              <w:divsChild>
                <w:div w:id="316685738">
                  <w:marLeft w:val="0"/>
                  <w:marRight w:val="0"/>
                  <w:marTop w:val="0"/>
                  <w:marBottom w:val="0"/>
                  <w:divBdr>
                    <w:top w:val="none" w:sz="0" w:space="0" w:color="auto"/>
                    <w:left w:val="none" w:sz="0" w:space="0" w:color="auto"/>
                    <w:bottom w:val="none" w:sz="0" w:space="0" w:color="auto"/>
                    <w:right w:val="none" w:sz="0" w:space="0" w:color="auto"/>
                  </w:divBdr>
                </w:div>
                <w:div w:id="856887569">
                  <w:marLeft w:val="0"/>
                  <w:marRight w:val="0"/>
                  <w:marTop w:val="0"/>
                  <w:marBottom w:val="0"/>
                  <w:divBdr>
                    <w:top w:val="none" w:sz="0" w:space="0" w:color="auto"/>
                    <w:left w:val="none" w:sz="0" w:space="0" w:color="auto"/>
                    <w:bottom w:val="none" w:sz="0" w:space="0" w:color="auto"/>
                    <w:right w:val="none" w:sz="0" w:space="0" w:color="auto"/>
                  </w:divBdr>
                </w:div>
                <w:div w:id="1431123007">
                  <w:marLeft w:val="0"/>
                  <w:marRight w:val="0"/>
                  <w:marTop w:val="0"/>
                  <w:marBottom w:val="0"/>
                  <w:divBdr>
                    <w:top w:val="none" w:sz="0" w:space="0" w:color="auto"/>
                    <w:left w:val="none" w:sz="0" w:space="0" w:color="auto"/>
                    <w:bottom w:val="none" w:sz="0" w:space="0" w:color="auto"/>
                    <w:right w:val="none" w:sz="0" w:space="0" w:color="auto"/>
                  </w:divBdr>
                </w:div>
              </w:divsChild>
            </w:div>
            <w:div w:id="1930967480">
              <w:marLeft w:val="0"/>
              <w:marRight w:val="0"/>
              <w:marTop w:val="0"/>
              <w:marBottom w:val="0"/>
              <w:divBdr>
                <w:top w:val="none" w:sz="0" w:space="0" w:color="auto"/>
                <w:left w:val="none" w:sz="0" w:space="0" w:color="auto"/>
                <w:bottom w:val="none" w:sz="0" w:space="0" w:color="auto"/>
                <w:right w:val="none" w:sz="0" w:space="0" w:color="auto"/>
              </w:divBdr>
              <w:divsChild>
                <w:div w:id="1678573574">
                  <w:marLeft w:val="0"/>
                  <w:marRight w:val="0"/>
                  <w:marTop w:val="0"/>
                  <w:marBottom w:val="0"/>
                  <w:divBdr>
                    <w:top w:val="none" w:sz="0" w:space="0" w:color="auto"/>
                    <w:left w:val="none" w:sz="0" w:space="0" w:color="auto"/>
                    <w:bottom w:val="none" w:sz="0" w:space="0" w:color="auto"/>
                    <w:right w:val="none" w:sz="0" w:space="0" w:color="auto"/>
                  </w:divBdr>
                </w:div>
              </w:divsChild>
            </w:div>
            <w:div w:id="1967655972">
              <w:marLeft w:val="0"/>
              <w:marRight w:val="0"/>
              <w:marTop w:val="0"/>
              <w:marBottom w:val="0"/>
              <w:divBdr>
                <w:top w:val="none" w:sz="0" w:space="0" w:color="auto"/>
                <w:left w:val="none" w:sz="0" w:space="0" w:color="auto"/>
                <w:bottom w:val="none" w:sz="0" w:space="0" w:color="auto"/>
                <w:right w:val="none" w:sz="0" w:space="0" w:color="auto"/>
              </w:divBdr>
              <w:divsChild>
                <w:div w:id="155655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764090">
      <w:bodyDiv w:val="1"/>
      <w:marLeft w:val="0"/>
      <w:marRight w:val="0"/>
      <w:marTop w:val="0"/>
      <w:marBottom w:val="0"/>
      <w:divBdr>
        <w:top w:val="none" w:sz="0" w:space="0" w:color="auto"/>
        <w:left w:val="none" w:sz="0" w:space="0" w:color="auto"/>
        <w:bottom w:val="none" w:sz="0" w:space="0" w:color="auto"/>
        <w:right w:val="none" w:sz="0" w:space="0" w:color="auto"/>
      </w:divBdr>
      <w:divsChild>
        <w:div w:id="650713044">
          <w:marLeft w:val="0"/>
          <w:marRight w:val="0"/>
          <w:marTop w:val="0"/>
          <w:marBottom w:val="0"/>
          <w:divBdr>
            <w:top w:val="none" w:sz="0" w:space="0" w:color="auto"/>
            <w:left w:val="none" w:sz="0" w:space="0" w:color="auto"/>
            <w:bottom w:val="none" w:sz="0" w:space="0" w:color="auto"/>
            <w:right w:val="none" w:sz="0" w:space="0" w:color="auto"/>
          </w:divBdr>
        </w:div>
        <w:div w:id="919943861">
          <w:marLeft w:val="0"/>
          <w:marRight w:val="0"/>
          <w:marTop w:val="0"/>
          <w:marBottom w:val="0"/>
          <w:divBdr>
            <w:top w:val="none" w:sz="0" w:space="0" w:color="auto"/>
            <w:left w:val="none" w:sz="0" w:space="0" w:color="auto"/>
            <w:bottom w:val="none" w:sz="0" w:space="0" w:color="auto"/>
            <w:right w:val="none" w:sz="0" w:space="0" w:color="auto"/>
          </w:divBdr>
        </w:div>
        <w:div w:id="1511525789">
          <w:marLeft w:val="0"/>
          <w:marRight w:val="0"/>
          <w:marTop w:val="0"/>
          <w:marBottom w:val="0"/>
          <w:divBdr>
            <w:top w:val="none" w:sz="0" w:space="0" w:color="auto"/>
            <w:left w:val="none" w:sz="0" w:space="0" w:color="auto"/>
            <w:bottom w:val="none" w:sz="0" w:space="0" w:color="auto"/>
            <w:right w:val="none" w:sz="0" w:space="0" w:color="auto"/>
          </w:divBdr>
        </w:div>
      </w:divsChild>
    </w:div>
    <w:div w:id="618800999">
      <w:bodyDiv w:val="1"/>
      <w:marLeft w:val="0"/>
      <w:marRight w:val="0"/>
      <w:marTop w:val="0"/>
      <w:marBottom w:val="0"/>
      <w:divBdr>
        <w:top w:val="none" w:sz="0" w:space="0" w:color="auto"/>
        <w:left w:val="none" w:sz="0" w:space="0" w:color="auto"/>
        <w:bottom w:val="none" w:sz="0" w:space="0" w:color="auto"/>
        <w:right w:val="none" w:sz="0" w:space="0" w:color="auto"/>
      </w:divBdr>
    </w:div>
    <w:div w:id="815878389">
      <w:bodyDiv w:val="1"/>
      <w:marLeft w:val="0"/>
      <w:marRight w:val="0"/>
      <w:marTop w:val="0"/>
      <w:marBottom w:val="0"/>
      <w:divBdr>
        <w:top w:val="none" w:sz="0" w:space="0" w:color="auto"/>
        <w:left w:val="none" w:sz="0" w:space="0" w:color="auto"/>
        <w:bottom w:val="none" w:sz="0" w:space="0" w:color="auto"/>
        <w:right w:val="none" w:sz="0" w:space="0" w:color="auto"/>
      </w:divBdr>
    </w:div>
    <w:div w:id="898251025">
      <w:bodyDiv w:val="1"/>
      <w:marLeft w:val="0"/>
      <w:marRight w:val="0"/>
      <w:marTop w:val="0"/>
      <w:marBottom w:val="0"/>
      <w:divBdr>
        <w:top w:val="none" w:sz="0" w:space="0" w:color="auto"/>
        <w:left w:val="none" w:sz="0" w:space="0" w:color="auto"/>
        <w:bottom w:val="none" w:sz="0" w:space="0" w:color="auto"/>
        <w:right w:val="none" w:sz="0" w:space="0" w:color="auto"/>
      </w:divBdr>
    </w:div>
    <w:div w:id="904798555">
      <w:bodyDiv w:val="1"/>
      <w:marLeft w:val="0"/>
      <w:marRight w:val="0"/>
      <w:marTop w:val="0"/>
      <w:marBottom w:val="0"/>
      <w:divBdr>
        <w:top w:val="none" w:sz="0" w:space="0" w:color="auto"/>
        <w:left w:val="none" w:sz="0" w:space="0" w:color="auto"/>
        <w:bottom w:val="none" w:sz="0" w:space="0" w:color="auto"/>
        <w:right w:val="none" w:sz="0" w:space="0" w:color="auto"/>
      </w:divBdr>
    </w:div>
    <w:div w:id="968630083">
      <w:bodyDiv w:val="1"/>
      <w:marLeft w:val="0"/>
      <w:marRight w:val="0"/>
      <w:marTop w:val="0"/>
      <w:marBottom w:val="0"/>
      <w:divBdr>
        <w:top w:val="none" w:sz="0" w:space="0" w:color="auto"/>
        <w:left w:val="none" w:sz="0" w:space="0" w:color="auto"/>
        <w:bottom w:val="none" w:sz="0" w:space="0" w:color="auto"/>
        <w:right w:val="none" w:sz="0" w:space="0" w:color="auto"/>
      </w:divBdr>
      <w:divsChild>
        <w:div w:id="608313113">
          <w:marLeft w:val="0"/>
          <w:marRight w:val="660"/>
          <w:marTop w:val="0"/>
          <w:marBottom w:val="300"/>
          <w:divBdr>
            <w:top w:val="none" w:sz="0" w:space="0" w:color="auto"/>
            <w:left w:val="none" w:sz="0" w:space="0" w:color="auto"/>
            <w:bottom w:val="none" w:sz="0" w:space="0" w:color="auto"/>
            <w:right w:val="none" w:sz="0" w:space="0" w:color="auto"/>
          </w:divBdr>
          <w:divsChild>
            <w:div w:id="30423652">
              <w:marLeft w:val="0"/>
              <w:marRight w:val="0"/>
              <w:marTop w:val="0"/>
              <w:marBottom w:val="0"/>
              <w:divBdr>
                <w:top w:val="none" w:sz="0" w:space="0" w:color="auto"/>
                <w:left w:val="none" w:sz="0" w:space="0" w:color="auto"/>
                <w:bottom w:val="none" w:sz="0" w:space="0" w:color="auto"/>
                <w:right w:val="none" w:sz="0" w:space="0" w:color="auto"/>
              </w:divBdr>
            </w:div>
          </w:divsChild>
        </w:div>
        <w:div w:id="1275553456">
          <w:marLeft w:val="0"/>
          <w:marRight w:val="660"/>
          <w:marTop w:val="0"/>
          <w:marBottom w:val="300"/>
          <w:divBdr>
            <w:top w:val="none" w:sz="0" w:space="0" w:color="auto"/>
            <w:left w:val="none" w:sz="0" w:space="0" w:color="auto"/>
            <w:bottom w:val="none" w:sz="0" w:space="0" w:color="auto"/>
            <w:right w:val="none" w:sz="0" w:space="0" w:color="auto"/>
          </w:divBdr>
          <w:divsChild>
            <w:div w:id="949580660">
              <w:marLeft w:val="0"/>
              <w:marRight w:val="0"/>
              <w:marTop w:val="0"/>
              <w:marBottom w:val="0"/>
              <w:divBdr>
                <w:top w:val="none" w:sz="0" w:space="0" w:color="auto"/>
                <w:left w:val="none" w:sz="0" w:space="0" w:color="auto"/>
                <w:bottom w:val="none" w:sz="0" w:space="0" w:color="auto"/>
                <w:right w:val="none" w:sz="0" w:space="0" w:color="auto"/>
              </w:divBdr>
            </w:div>
          </w:divsChild>
        </w:div>
        <w:div w:id="1334185836">
          <w:marLeft w:val="0"/>
          <w:marRight w:val="0"/>
          <w:marTop w:val="0"/>
          <w:marBottom w:val="300"/>
          <w:divBdr>
            <w:top w:val="none" w:sz="0" w:space="0" w:color="auto"/>
            <w:left w:val="none" w:sz="0" w:space="0" w:color="auto"/>
            <w:bottom w:val="none" w:sz="0" w:space="0" w:color="auto"/>
            <w:right w:val="none" w:sz="0" w:space="0" w:color="auto"/>
          </w:divBdr>
          <w:divsChild>
            <w:div w:id="47653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332317">
      <w:bodyDiv w:val="1"/>
      <w:marLeft w:val="0"/>
      <w:marRight w:val="0"/>
      <w:marTop w:val="0"/>
      <w:marBottom w:val="0"/>
      <w:divBdr>
        <w:top w:val="none" w:sz="0" w:space="0" w:color="auto"/>
        <w:left w:val="none" w:sz="0" w:space="0" w:color="auto"/>
        <w:bottom w:val="none" w:sz="0" w:space="0" w:color="auto"/>
        <w:right w:val="none" w:sz="0" w:space="0" w:color="auto"/>
      </w:divBdr>
      <w:divsChild>
        <w:div w:id="878395017">
          <w:marLeft w:val="0"/>
          <w:marRight w:val="0"/>
          <w:marTop w:val="0"/>
          <w:marBottom w:val="0"/>
          <w:divBdr>
            <w:top w:val="none" w:sz="0" w:space="0" w:color="auto"/>
            <w:left w:val="none" w:sz="0" w:space="0" w:color="auto"/>
            <w:bottom w:val="none" w:sz="0" w:space="0" w:color="auto"/>
            <w:right w:val="none" w:sz="0" w:space="0" w:color="auto"/>
          </w:divBdr>
          <w:divsChild>
            <w:div w:id="72437499">
              <w:marLeft w:val="0"/>
              <w:marRight w:val="0"/>
              <w:marTop w:val="0"/>
              <w:marBottom w:val="0"/>
              <w:divBdr>
                <w:top w:val="none" w:sz="0" w:space="0" w:color="auto"/>
                <w:left w:val="none" w:sz="0" w:space="0" w:color="auto"/>
                <w:bottom w:val="none" w:sz="0" w:space="0" w:color="auto"/>
                <w:right w:val="none" w:sz="0" w:space="0" w:color="auto"/>
              </w:divBdr>
              <w:divsChild>
                <w:div w:id="1534002149">
                  <w:marLeft w:val="0"/>
                  <w:marRight w:val="0"/>
                  <w:marTop w:val="0"/>
                  <w:marBottom w:val="0"/>
                  <w:divBdr>
                    <w:top w:val="none" w:sz="0" w:space="0" w:color="auto"/>
                    <w:left w:val="none" w:sz="0" w:space="0" w:color="auto"/>
                    <w:bottom w:val="none" w:sz="0" w:space="0" w:color="auto"/>
                    <w:right w:val="none" w:sz="0" w:space="0" w:color="auto"/>
                  </w:divBdr>
                </w:div>
              </w:divsChild>
            </w:div>
            <w:div w:id="138114476">
              <w:marLeft w:val="0"/>
              <w:marRight w:val="0"/>
              <w:marTop w:val="0"/>
              <w:marBottom w:val="0"/>
              <w:divBdr>
                <w:top w:val="none" w:sz="0" w:space="0" w:color="auto"/>
                <w:left w:val="none" w:sz="0" w:space="0" w:color="auto"/>
                <w:bottom w:val="none" w:sz="0" w:space="0" w:color="auto"/>
                <w:right w:val="none" w:sz="0" w:space="0" w:color="auto"/>
              </w:divBdr>
              <w:divsChild>
                <w:div w:id="69811545">
                  <w:marLeft w:val="0"/>
                  <w:marRight w:val="0"/>
                  <w:marTop w:val="0"/>
                  <w:marBottom w:val="0"/>
                  <w:divBdr>
                    <w:top w:val="none" w:sz="0" w:space="0" w:color="auto"/>
                    <w:left w:val="none" w:sz="0" w:space="0" w:color="auto"/>
                    <w:bottom w:val="none" w:sz="0" w:space="0" w:color="auto"/>
                    <w:right w:val="none" w:sz="0" w:space="0" w:color="auto"/>
                  </w:divBdr>
                </w:div>
              </w:divsChild>
            </w:div>
            <w:div w:id="157160503">
              <w:marLeft w:val="0"/>
              <w:marRight w:val="0"/>
              <w:marTop w:val="0"/>
              <w:marBottom w:val="0"/>
              <w:divBdr>
                <w:top w:val="none" w:sz="0" w:space="0" w:color="auto"/>
                <w:left w:val="none" w:sz="0" w:space="0" w:color="auto"/>
                <w:bottom w:val="none" w:sz="0" w:space="0" w:color="auto"/>
                <w:right w:val="none" w:sz="0" w:space="0" w:color="auto"/>
              </w:divBdr>
              <w:divsChild>
                <w:div w:id="845905349">
                  <w:marLeft w:val="0"/>
                  <w:marRight w:val="0"/>
                  <w:marTop w:val="0"/>
                  <w:marBottom w:val="0"/>
                  <w:divBdr>
                    <w:top w:val="none" w:sz="0" w:space="0" w:color="auto"/>
                    <w:left w:val="none" w:sz="0" w:space="0" w:color="auto"/>
                    <w:bottom w:val="none" w:sz="0" w:space="0" w:color="auto"/>
                    <w:right w:val="none" w:sz="0" w:space="0" w:color="auto"/>
                  </w:divBdr>
                </w:div>
              </w:divsChild>
            </w:div>
            <w:div w:id="222256412">
              <w:marLeft w:val="0"/>
              <w:marRight w:val="0"/>
              <w:marTop w:val="0"/>
              <w:marBottom w:val="0"/>
              <w:divBdr>
                <w:top w:val="none" w:sz="0" w:space="0" w:color="auto"/>
                <w:left w:val="none" w:sz="0" w:space="0" w:color="auto"/>
                <w:bottom w:val="none" w:sz="0" w:space="0" w:color="auto"/>
                <w:right w:val="none" w:sz="0" w:space="0" w:color="auto"/>
              </w:divBdr>
              <w:divsChild>
                <w:div w:id="1257909285">
                  <w:marLeft w:val="0"/>
                  <w:marRight w:val="0"/>
                  <w:marTop w:val="0"/>
                  <w:marBottom w:val="0"/>
                  <w:divBdr>
                    <w:top w:val="none" w:sz="0" w:space="0" w:color="auto"/>
                    <w:left w:val="none" w:sz="0" w:space="0" w:color="auto"/>
                    <w:bottom w:val="none" w:sz="0" w:space="0" w:color="auto"/>
                    <w:right w:val="none" w:sz="0" w:space="0" w:color="auto"/>
                  </w:divBdr>
                </w:div>
              </w:divsChild>
            </w:div>
            <w:div w:id="227111624">
              <w:marLeft w:val="0"/>
              <w:marRight w:val="0"/>
              <w:marTop w:val="0"/>
              <w:marBottom w:val="0"/>
              <w:divBdr>
                <w:top w:val="none" w:sz="0" w:space="0" w:color="auto"/>
                <w:left w:val="none" w:sz="0" w:space="0" w:color="auto"/>
                <w:bottom w:val="none" w:sz="0" w:space="0" w:color="auto"/>
                <w:right w:val="none" w:sz="0" w:space="0" w:color="auto"/>
              </w:divBdr>
              <w:divsChild>
                <w:div w:id="605313701">
                  <w:marLeft w:val="0"/>
                  <w:marRight w:val="0"/>
                  <w:marTop w:val="0"/>
                  <w:marBottom w:val="0"/>
                  <w:divBdr>
                    <w:top w:val="none" w:sz="0" w:space="0" w:color="auto"/>
                    <w:left w:val="none" w:sz="0" w:space="0" w:color="auto"/>
                    <w:bottom w:val="none" w:sz="0" w:space="0" w:color="auto"/>
                    <w:right w:val="none" w:sz="0" w:space="0" w:color="auto"/>
                  </w:divBdr>
                </w:div>
              </w:divsChild>
            </w:div>
            <w:div w:id="339701378">
              <w:marLeft w:val="0"/>
              <w:marRight w:val="0"/>
              <w:marTop w:val="0"/>
              <w:marBottom w:val="0"/>
              <w:divBdr>
                <w:top w:val="none" w:sz="0" w:space="0" w:color="auto"/>
                <w:left w:val="none" w:sz="0" w:space="0" w:color="auto"/>
                <w:bottom w:val="none" w:sz="0" w:space="0" w:color="auto"/>
                <w:right w:val="none" w:sz="0" w:space="0" w:color="auto"/>
              </w:divBdr>
              <w:divsChild>
                <w:div w:id="1672485754">
                  <w:marLeft w:val="0"/>
                  <w:marRight w:val="0"/>
                  <w:marTop w:val="0"/>
                  <w:marBottom w:val="0"/>
                  <w:divBdr>
                    <w:top w:val="none" w:sz="0" w:space="0" w:color="auto"/>
                    <w:left w:val="none" w:sz="0" w:space="0" w:color="auto"/>
                    <w:bottom w:val="none" w:sz="0" w:space="0" w:color="auto"/>
                    <w:right w:val="none" w:sz="0" w:space="0" w:color="auto"/>
                  </w:divBdr>
                </w:div>
              </w:divsChild>
            </w:div>
            <w:div w:id="351763379">
              <w:marLeft w:val="0"/>
              <w:marRight w:val="0"/>
              <w:marTop w:val="0"/>
              <w:marBottom w:val="0"/>
              <w:divBdr>
                <w:top w:val="none" w:sz="0" w:space="0" w:color="auto"/>
                <w:left w:val="none" w:sz="0" w:space="0" w:color="auto"/>
                <w:bottom w:val="none" w:sz="0" w:space="0" w:color="auto"/>
                <w:right w:val="none" w:sz="0" w:space="0" w:color="auto"/>
              </w:divBdr>
              <w:divsChild>
                <w:div w:id="2102485189">
                  <w:marLeft w:val="0"/>
                  <w:marRight w:val="0"/>
                  <w:marTop w:val="0"/>
                  <w:marBottom w:val="0"/>
                  <w:divBdr>
                    <w:top w:val="none" w:sz="0" w:space="0" w:color="auto"/>
                    <w:left w:val="none" w:sz="0" w:space="0" w:color="auto"/>
                    <w:bottom w:val="none" w:sz="0" w:space="0" w:color="auto"/>
                    <w:right w:val="none" w:sz="0" w:space="0" w:color="auto"/>
                  </w:divBdr>
                </w:div>
              </w:divsChild>
            </w:div>
            <w:div w:id="369889807">
              <w:marLeft w:val="0"/>
              <w:marRight w:val="0"/>
              <w:marTop w:val="0"/>
              <w:marBottom w:val="0"/>
              <w:divBdr>
                <w:top w:val="none" w:sz="0" w:space="0" w:color="auto"/>
                <w:left w:val="none" w:sz="0" w:space="0" w:color="auto"/>
                <w:bottom w:val="none" w:sz="0" w:space="0" w:color="auto"/>
                <w:right w:val="none" w:sz="0" w:space="0" w:color="auto"/>
              </w:divBdr>
              <w:divsChild>
                <w:div w:id="801777366">
                  <w:marLeft w:val="0"/>
                  <w:marRight w:val="0"/>
                  <w:marTop w:val="0"/>
                  <w:marBottom w:val="0"/>
                  <w:divBdr>
                    <w:top w:val="none" w:sz="0" w:space="0" w:color="auto"/>
                    <w:left w:val="none" w:sz="0" w:space="0" w:color="auto"/>
                    <w:bottom w:val="none" w:sz="0" w:space="0" w:color="auto"/>
                    <w:right w:val="none" w:sz="0" w:space="0" w:color="auto"/>
                  </w:divBdr>
                </w:div>
                <w:div w:id="1250894051">
                  <w:marLeft w:val="0"/>
                  <w:marRight w:val="0"/>
                  <w:marTop w:val="0"/>
                  <w:marBottom w:val="0"/>
                  <w:divBdr>
                    <w:top w:val="none" w:sz="0" w:space="0" w:color="auto"/>
                    <w:left w:val="none" w:sz="0" w:space="0" w:color="auto"/>
                    <w:bottom w:val="none" w:sz="0" w:space="0" w:color="auto"/>
                    <w:right w:val="none" w:sz="0" w:space="0" w:color="auto"/>
                  </w:divBdr>
                </w:div>
                <w:div w:id="1678727722">
                  <w:marLeft w:val="0"/>
                  <w:marRight w:val="0"/>
                  <w:marTop w:val="0"/>
                  <w:marBottom w:val="0"/>
                  <w:divBdr>
                    <w:top w:val="none" w:sz="0" w:space="0" w:color="auto"/>
                    <w:left w:val="none" w:sz="0" w:space="0" w:color="auto"/>
                    <w:bottom w:val="none" w:sz="0" w:space="0" w:color="auto"/>
                    <w:right w:val="none" w:sz="0" w:space="0" w:color="auto"/>
                  </w:divBdr>
                </w:div>
              </w:divsChild>
            </w:div>
            <w:div w:id="374695245">
              <w:marLeft w:val="0"/>
              <w:marRight w:val="0"/>
              <w:marTop w:val="0"/>
              <w:marBottom w:val="0"/>
              <w:divBdr>
                <w:top w:val="none" w:sz="0" w:space="0" w:color="auto"/>
                <w:left w:val="none" w:sz="0" w:space="0" w:color="auto"/>
                <w:bottom w:val="none" w:sz="0" w:space="0" w:color="auto"/>
                <w:right w:val="none" w:sz="0" w:space="0" w:color="auto"/>
              </w:divBdr>
              <w:divsChild>
                <w:div w:id="1883319066">
                  <w:marLeft w:val="0"/>
                  <w:marRight w:val="0"/>
                  <w:marTop w:val="0"/>
                  <w:marBottom w:val="0"/>
                  <w:divBdr>
                    <w:top w:val="none" w:sz="0" w:space="0" w:color="auto"/>
                    <w:left w:val="none" w:sz="0" w:space="0" w:color="auto"/>
                    <w:bottom w:val="none" w:sz="0" w:space="0" w:color="auto"/>
                    <w:right w:val="none" w:sz="0" w:space="0" w:color="auto"/>
                  </w:divBdr>
                </w:div>
              </w:divsChild>
            </w:div>
            <w:div w:id="416095800">
              <w:marLeft w:val="0"/>
              <w:marRight w:val="0"/>
              <w:marTop w:val="0"/>
              <w:marBottom w:val="0"/>
              <w:divBdr>
                <w:top w:val="none" w:sz="0" w:space="0" w:color="auto"/>
                <w:left w:val="none" w:sz="0" w:space="0" w:color="auto"/>
                <w:bottom w:val="none" w:sz="0" w:space="0" w:color="auto"/>
                <w:right w:val="none" w:sz="0" w:space="0" w:color="auto"/>
              </w:divBdr>
              <w:divsChild>
                <w:div w:id="1126584309">
                  <w:marLeft w:val="0"/>
                  <w:marRight w:val="0"/>
                  <w:marTop w:val="0"/>
                  <w:marBottom w:val="0"/>
                  <w:divBdr>
                    <w:top w:val="none" w:sz="0" w:space="0" w:color="auto"/>
                    <w:left w:val="none" w:sz="0" w:space="0" w:color="auto"/>
                    <w:bottom w:val="none" w:sz="0" w:space="0" w:color="auto"/>
                    <w:right w:val="none" w:sz="0" w:space="0" w:color="auto"/>
                  </w:divBdr>
                </w:div>
              </w:divsChild>
            </w:div>
            <w:div w:id="461726885">
              <w:marLeft w:val="0"/>
              <w:marRight w:val="0"/>
              <w:marTop w:val="0"/>
              <w:marBottom w:val="0"/>
              <w:divBdr>
                <w:top w:val="none" w:sz="0" w:space="0" w:color="auto"/>
                <w:left w:val="none" w:sz="0" w:space="0" w:color="auto"/>
                <w:bottom w:val="none" w:sz="0" w:space="0" w:color="auto"/>
                <w:right w:val="none" w:sz="0" w:space="0" w:color="auto"/>
              </w:divBdr>
              <w:divsChild>
                <w:div w:id="439374477">
                  <w:marLeft w:val="0"/>
                  <w:marRight w:val="0"/>
                  <w:marTop w:val="0"/>
                  <w:marBottom w:val="0"/>
                  <w:divBdr>
                    <w:top w:val="none" w:sz="0" w:space="0" w:color="auto"/>
                    <w:left w:val="none" w:sz="0" w:space="0" w:color="auto"/>
                    <w:bottom w:val="none" w:sz="0" w:space="0" w:color="auto"/>
                    <w:right w:val="none" w:sz="0" w:space="0" w:color="auto"/>
                  </w:divBdr>
                </w:div>
              </w:divsChild>
            </w:div>
            <w:div w:id="524372218">
              <w:marLeft w:val="0"/>
              <w:marRight w:val="0"/>
              <w:marTop w:val="0"/>
              <w:marBottom w:val="0"/>
              <w:divBdr>
                <w:top w:val="none" w:sz="0" w:space="0" w:color="auto"/>
                <w:left w:val="none" w:sz="0" w:space="0" w:color="auto"/>
                <w:bottom w:val="none" w:sz="0" w:space="0" w:color="auto"/>
                <w:right w:val="none" w:sz="0" w:space="0" w:color="auto"/>
              </w:divBdr>
              <w:divsChild>
                <w:div w:id="392702406">
                  <w:marLeft w:val="0"/>
                  <w:marRight w:val="0"/>
                  <w:marTop w:val="0"/>
                  <w:marBottom w:val="0"/>
                  <w:divBdr>
                    <w:top w:val="none" w:sz="0" w:space="0" w:color="auto"/>
                    <w:left w:val="none" w:sz="0" w:space="0" w:color="auto"/>
                    <w:bottom w:val="none" w:sz="0" w:space="0" w:color="auto"/>
                    <w:right w:val="none" w:sz="0" w:space="0" w:color="auto"/>
                  </w:divBdr>
                </w:div>
              </w:divsChild>
            </w:div>
            <w:div w:id="552815791">
              <w:marLeft w:val="0"/>
              <w:marRight w:val="0"/>
              <w:marTop w:val="0"/>
              <w:marBottom w:val="0"/>
              <w:divBdr>
                <w:top w:val="none" w:sz="0" w:space="0" w:color="auto"/>
                <w:left w:val="none" w:sz="0" w:space="0" w:color="auto"/>
                <w:bottom w:val="none" w:sz="0" w:space="0" w:color="auto"/>
                <w:right w:val="none" w:sz="0" w:space="0" w:color="auto"/>
              </w:divBdr>
              <w:divsChild>
                <w:div w:id="47343169">
                  <w:marLeft w:val="0"/>
                  <w:marRight w:val="0"/>
                  <w:marTop w:val="0"/>
                  <w:marBottom w:val="0"/>
                  <w:divBdr>
                    <w:top w:val="none" w:sz="0" w:space="0" w:color="auto"/>
                    <w:left w:val="none" w:sz="0" w:space="0" w:color="auto"/>
                    <w:bottom w:val="none" w:sz="0" w:space="0" w:color="auto"/>
                    <w:right w:val="none" w:sz="0" w:space="0" w:color="auto"/>
                  </w:divBdr>
                </w:div>
                <w:div w:id="1271281668">
                  <w:marLeft w:val="0"/>
                  <w:marRight w:val="0"/>
                  <w:marTop w:val="0"/>
                  <w:marBottom w:val="0"/>
                  <w:divBdr>
                    <w:top w:val="none" w:sz="0" w:space="0" w:color="auto"/>
                    <w:left w:val="none" w:sz="0" w:space="0" w:color="auto"/>
                    <w:bottom w:val="none" w:sz="0" w:space="0" w:color="auto"/>
                    <w:right w:val="none" w:sz="0" w:space="0" w:color="auto"/>
                  </w:divBdr>
                </w:div>
                <w:div w:id="1496457924">
                  <w:marLeft w:val="0"/>
                  <w:marRight w:val="0"/>
                  <w:marTop w:val="0"/>
                  <w:marBottom w:val="0"/>
                  <w:divBdr>
                    <w:top w:val="none" w:sz="0" w:space="0" w:color="auto"/>
                    <w:left w:val="none" w:sz="0" w:space="0" w:color="auto"/>
                    <w:bottom w:val="none" w:sz="0" w:space="0" w:color="auto"/>
                    <w:right w:val="none" w:sz="0" w:space="0" w:color="auto"/>
                  </w:divBdr>
                </w:div>
                <w:div w:id="1873151340">
                  <w:marLeft w:val="0"/>
                  <w:marRight w:val="0"/>
                  <w:marTop w:val="0"/>
                  <w:marBottom w:val="0"/>
                  <w:divBdr>
                    <w:top w:val="none" w:sz="0" w:space="0" w:color="auto"/>
                    <w:left w:val="none" w:sz="0" w:space="0" w:color="auto"/>
                    <w:bottom w:val="none" w:sz="0" w:space="0" w:color="auto"/>
                    <w:right w:val="none" w:sz="0" w:space="0" w:color="auto"/>
                  </w:divBdr>
                </w:div>
                <w:div w:id="2081367617">
                  <w:marLeft w:val="0"/>
                  <w:marRight w:val="0"/>
                  <w:marTop w:val="0"/>
                  <w:marBottom w:val="0"/>
                  <w:divBdr>
                    <w:top w:val="none" w:sz="0" w:space="0" w:color="auto"/>
                    <w:left w:val="none" w:sz="0" w:space="0" w:color="auto"/>
                    <w:bottom w:val="none" w:sz="0" w:space="0" w:color="auto"/>
                    <w:right w:val="none" w:sz="0" w:space="0" w:color="auto"/>
                  </w:divBdr>
                </w:div>
              </w:divsChild>
            </w:div>
            <w:div w:id="573008581">
              <w:marLeft w:val="0"/>
              <w:marRight w:val="0"/>
              <w:marTop w:val="0"/>
              <w:marBottom w:val="0"/>
              <w:divBdr>
                <w:top w:val="none" w:sz="0" w:space="0" w:color="auto"/>
                <w:left w:val="none" w:sz="0" w:space="0" w:color="auto"/>
                <w:bottom w:val="none" w:sz="0" w:space="0" w:color="auto"/>
                <w:right w:val="none" w:sz="0" w:space="0" w:color="auto"/>
              </w:divBdr>
              <w:divsChild>
                <w:div w:id="317150582">
                  <w:marLeft w:val="0"/>
                  <w:marRight w:val="0"/>
                  <w:marTop w:val="0"/>
                  <w:marBottom w:val="0"/>
                  <w:divBdr>
                    <w:top w:val="none" w:sz="0" w:space="0" w:color="auto"/>
                    <w:left w:val="none" w:sz="0" w:space="0" w:color="auto"/>
                    <w:bottom w:val="none" w:sz="0" w:space="0" w:color="auto"/>
                    <w:right w:val="none" w:sz="0" w:space="0" w:color="auto"/>
                  </w:divBdr>
                </w:div>
              </w:divsChild>
            </w:div>
            <w:div w:id="642932926">
              <w:marLeft w:val="0"/>
              <w:marRight w:val="0"/>
              <w:marTop w:val="0"/>
              <w:marBottom w:val="0"/>
              <w:divBdr>
                <w:top w:val="none" w:sz="0" w:space="0" w:color="auto"/>
                <w:left w:val="none" w:sz="0" w:space="0" w:color="auto"/>
                <w:bottom w:val="none" w:sz="0" w:space="0" w:color="auto"/>
                <w:right w:val="none" w:sz="0" w:space="0" w:color="auto"/>
              </w:divBdr>
              <w:divsChild>
                <w:div w:id="688139885">
                  <w:marLeft w:val="0"/>
                  <w:marRight w:val="0"/>
                  <w:marTop w:val="0"/>
                  <w:marBottom w:val="0"/>
                  <w:divBdr>
                    <w:top w:val="none" w:sz="0" w:space="0" w:color="auto"/>
                    <w:left w:val="none" w:sz="0" w:space="0" w:color="auto"/>
                    <w:bottom w:val="none" w:sz="0" w:space="0" w:color="auto"/>
                    <w:right w:val="none" w:sz="0" w:space="0" w:color="auto"/>
                  </w:divBdr>
                </w:div>
              </w:divsChild>
            </w:div>
            <w:div w:id="643318277">
              <w:marLeft w:val="0"/>
              <w:marRight w:val="0"/>
              <w:marTop w:val="0"/>
              <w:marBottom w:val="0"/>
              <w:divBdr>
                <w:top w:val="none" w:sz="0" w:space="0" w:color="auto"/>
                <w:left w:val="none" w:sz="0" w:space="0" w:color="auto"/>
                <w:bottom w:val="none" w:sz="0" w:space="0" w:color="auto"/>
                <w:right w:val="none" w:sz="0" w:space="0" w:color="auto"/>
              </w:divBdr>
              <w:divsChild>
                <w:div w:id="1932275312">
                  <w:marLeft w:val="0"/>
                  <w:marRight w:val="0"/>
                  <w:marTop w:val="0"/>
                  <w:marBottom w:val="0"/>
                  <w:divBdr>
                    <w:top w:val="none" w:sz="0" w:space="0" w:color="auto"/>
                    <w:left w:val="none" w:sz="0" w:space="0" w:color="auto"/>
                    <w:bottom w:val="none" w:sz="0" w:space="0" w:color="auto"/>
                    <w:right w:val="none" w:sz="0" w:space="0" w:color="auto"/>
                  </w:divBdr>
                </w:div>
              </w:divsChild>
            </w:div>
            <w:div w:id="660890351">
              <w:marLeft w:val="0"/>
              <w:marRight w:val="0"/>
              <w:marTop w:val="0"/>
              <w:marBottom w:val="0"/>
              <w:divBdr>
                <w:top w:val="none" w:sz="0" w:space="0" w:color="auto"/>
                <w:left w:val="none" w:sz="0" w:space="0" w:color="auto"/>
                <w:bottom w:val="none" w:sz="0" w:space="0" w:color="auto"/>
                <w:right w:val="none" w:sz="0" w:space="0" w:color="auto"/>
              </w:divBdr>
              <w:divsChild>
                <w:div w:id="310989978">
                  <w:marLeft w:val="0"/>
                  <w:marRight w:val="0"/>
                  <w:marTop w:val="0"/>
                  <w:marBottom w:val="0"/>
                  <w:divBdr>
                    <w:top w:val="none" w:sz="0" w:space="0" w:color="auto"/>
                    <w:left w:val="none" w:sz="0" w:space="0" w:color="auto"/>
                    <w:bottom w:val="none" w:sz="0" w:space="0" w:color="auto"/>
                    <w:right w:val="none" w:sz="0" w:space="0" w:color="auto"/>
                  </w:divBdr>
                </w:div>
              </w:divsChild>
            </w:div>
            <w:div w:id="729814119">
              <w:marLeft w:val="0"/>
              <w:marRight w:val="0"/>
              <w:marTop w:val="0"/>
              <w:marBottom w:val="0"/>
              <w:divBdr>
                <w:top w:val="none" w:sz="0" w:space="0" w:color="auto"/>
                <w:left w:val="none" w:sz="0" w:space="0" w:color="auto"/>
                <w:bottom w:val="none" w:sz="0" w:space="0" w:color="auto"/>
                <w:right w:val="none" w:sz="0" w:space="0" w:color="auto"/>
              </w:divBdr>
              <w:divsChild>
                <w:div w:id="192694679">
                  <w:marLeft w:val="0"/>
                  <w:marRight w:val="0"/>
                  <w:marTop w:val="0"/>
                  <w:marBottom w:val="0"/>
                  <w:divBdr>
                    <w:top w:val="none" w:sz="0" w:space="0" w:color="auto"/>
                    <w:left w:val="none" w:sz="0" w:space="0" w:color="auto"/>
                    <w:bottom w:val="none" w:sz="0" w:space="0" w:color="auto"/>
                    <w:right w:val="none" w:sz="0" w:space="0" w:color="auto"/>
                  </w:divBdr>
                </w:div>
                <w:div w:id="997923716">
                  <w:marLeft w:val="0"/>
                  <w:marRight w:val="0"/>
                  <w:marTop w:val="0"/>
                  <w:marBottom w:val="0"/>
                  <w:divBdr>
                    <w:top w:val="none" w:sz="0" w:space="0" w:color="auto"/>
                    <w:left w:val="none" w:sz="0" w:space="0" w:color="auto"/>
                    <w:bottom w:val="none" w:sz="0" w:space="0" w:color="auto"/>
                    <w:right w:val="none" w:sz="0" w:space="0" w:color="auto"/>
                  </w:divBdr>
                </w:div>
              </w:divsChild>
            </w:div>
            <w:div w:id="732701085">
              <w:marLeft w:val="0"/>
              <w:marRight w:val="0"/>
              <w:marTop w:val="0"/>
              <w:marBottom w:val="0"/>
              <w:divBdr>
                <w:top w:val="none" w:sz="0" w:space="0" w:color="auto"/>
                <w:left w:val="none" w:sz="0" w:space="0" w:color="auto"/>
                <w:bottom w:val="none" w:sz="0" w:space="0" w:color="auto"/>
                <w:right w:val="none" w:sz="0" w:space="0" w:color="auto"/>
              </w:divBdr>
              <w:divsChild>
                <w:div w:id="1790078288">
                  <w:marLeft w:val="0"/>
                  <w:marRight w:val="0"/>
                  <w:marTop w:val="0"/>
                  <w:marBottom w:val="0"/>
                  <w:divBdr>
                    <w:top w:val="none" w:sz="0" w:space="0" w:color="auto"/>
                    <w:left w:val="none" w:sz="0" w:space="0" w:color="auto"/>
                    <w:bottom w:val="none" w:sz="0" w:space="0" w:color="auto"/>
                    <w:right w:val="none" w:sz="0" w:space="0" w:color="auto"/>
                  </w:divBdr>
                </w:div>
              </w:divsChild>
            </w:div>
            <w:div w:id="831602613">
              <w:marLeft w:val="0"/>
              <w:marRight w:val="0"/>
              <w:marTop w:val="0"/>
              <w:marBottom w:val="0"/>
              <w:divBdr>
                <w:top w:val="none" w:sz="0" w:space="0" w:color="auto"/>
                <w:left w:val="none" w:sz="0" w:space="0" w:color="auto"/>
                <w:bottom w:val="none" w:sz="0" w:space="0" w:color="auto"/>
                <w:right w:val="none" w:sz="0" w:space="0" w:color="auto"/>
              </w:divBdr>
              <w:divsChild>
                <w:div w:id="1988243507">
                  <w:marLeft w:val="0"/>
                  <w:marRight w:val="0"/>
                  <w:marTop w:val="0"/>
                  <w:marBottom w:val="0"/>
                  <w:divBdr>
                    <w:top w:val="none" w:sz="0" w:space="0" w:color="auto"/>
                    <w:left w:val="none" w:sz="0" w:space="0" w:color="auto"/>
                    <w:bottom w:val="none" w:sz="0" w:space="0" w:color="auto"/>
                    <w:right w:val="none" w:sz="0" w:space="0" w:color="auto"/>
                  </w:divBdr>
                </w:div>
              </w:divsChild>
            </w:div>
            <w:div w:id="843085928">
              <w:marLeft w:val="0"/>
              <w:marRight w:val="0"/>
              <w:marTop w:val="0"/>
              <w:marBottom w:val="0"/>
              <w:divBdr>
                <w:top w:val="none" w:sz="0" w:space="0" w:color="auto"/>
                <w:left w:val="none" w:sz="0" w:space="0" w:color="auto"/>
                <w:bottom w:val="none" w:sz="0" w:space="0" w:color="auto"/>
                <w:right w:val="none" w:sz="0" w:space="0" w:color="auto"/>
              </w:divBdr>
              <w:divsChild>
                <w:div w:id="54933486">
                  <w:marLeft w:val="0"/>
                  <w:marRight w:val="0"/>
                  <w:marTop w:val="0"/>
                  <w:marBottom w:val="0"/>
                  <w:divBdr>
                    <w:top w:val="none" w:sz="0" w:space="0" w:color="auto"/>
                    <w:left w:val="none" w:sz="0" w:space="0" w:color="auto"/>
                    <w:bottom w:val="none" w:sz="0" w:space="0" w:color="auto"/>
                    <w:right w:val="none" w:sz="0" w:space="0" w:color="auto"/>
                  </w:divBdr>
                </w:div>
              </w:divsChild>
            </w:div>
            <w:div w:id="866453971">
              <w:marLeft w:val="0"/>
              <w:marRight w:val="0"/>
              <w:marTop w:val="0"/>
              <w:marBottom w:val="0"/>
              <w:divBdr>
                <w:top w:val="none" w:sz="0" w:space="0" w:color="auto"/>
                <w:left w:val="none" w:sz="0" w:space="0" w:color="auto"/>
                <w:bottom w:val="none" w:sz="0" w:space="0" w:color="auto"/>
                <w:right w:val="none" w:sz="0" w:space="0" w:color="auto"/>
              </w:divBdr>
              <w:divsChild>
                <w:div w:id="1563832768">
                  <w:marLeft w:val="0"/>
                  <w:marRight w:val="0"/>
                  <w:marTop w:val="0"/>
                  <w:marBottom w:val="0"/>
                  <w:divBdr>
                    <w:top w:val="none" w:sz="0" w:space="0" w:color="auto"/>
                    <w:left w:val="none" w:sz="0" w:space="0" w:color="auto"/>
                    <w:bottom w:val="none" w:sz="0" w:space="0" w:color="auto"/>
                    <w:right w:val="none" w:sz="0" w:space="0" w:color="auto"/>
                  </w:divBdr>
                </w:div>
              </w:divsChild>
            </w:div>
            <w:div w:id="877665390">
              <w:marLeft w:val="0"/>
              <w:marRight w:val="0"/>
              <w:marTop w:val="0"/>
              <w:marBottom w:val="0"/>
              <w:divBdr>
                <w:top w:val="none" w:sz="0" w:space="0" w:color="auto"/>
                <w:left w:val="none" w:sz="0" w:space="0" w:color="auto"/>
                <w:bottom w:val="none" w:sz="0" w:space="0" w:color="auto"/>
                <w:right w:val="none" w:sz="0" w:space="0" w:color="auto"/>
              </w:divBdr>
              <w:divsChild>
                <w:div w:id="1772312250">
                  <w:marLeft w:val="0"/>
                  <w:marRight w:val="0"/>
                  <w:marTop w:val="0"/>
                  <w:marBottom w:val="0"/>
                  <w:divBdr>
                    <w:top w:val="none" w:sz="0" w:space="0" w:color="auto"/>
                    <w:left w:val="none" w:sz="0" w:space="0" w:color="auto"/>
                    <w:bottom w:val="none" w:sz="0" w:space="0" w:color="auto"/>
                    <w:right w:val="none" w:sz="0" w:space="0" w:color="auto"/>
                  </w:divBdr>
                </w:div>
              </w:divsChild>
            </w:div>
            <w:div w:id="944073638">
              <w:marLeft w:val="0"/>
              <w:marRight w:val="0"/>
              <w:marTop w:val="0"/>
              <w:marBottom w:val="0"/>
              <w:divBdr>
                <w:top w:val="none" w:sz="0" w:space="0" w:color="auto"/>
                <w:left w:val="none" w:sz="0" w:space="0" w:color="auto"/>
                <w:bottom w:val="none" w:sz="0" w:space="0" w:color="auto"/>
                <w:right w:val="none" w:sz="0" w:space="0" w:color="auto"/>
              </w:divBdr>
              <w:divsChild>
                <w:div w:id="1350913811">
                  <w:marLeft w:val="0"/>
                  <w:marRight w:val="0"/>
                  <w:marTop w:val="0"/>
                  <w:marBottom w:val="0"/>
                  <w:divBdr>
                    <w:top w:val="none" w:sz="0" w:space="0" w:color="auto"/>
                    <w:left w:val="none" w:sz="0" w:space="0" w:color="auto"/>
                    <w:bottom w:val="none" w:sz="0" w:space="0" w:color="auto"/>
                    <w:right w:val="none" w:sz="0" w:space="0" w:color="auto"/>
                  </w:divBdr>
                </w:div>
              </w:divsChild>
            </w:div>
            <w:div w:id="980842361">
              <w:marLeft w:val="0"/>
              <w:marRight w:val="0"/>
              <w:marTop w:val="0"/>
              <w:marBottom w:val="0"/>
              <w:divBdr>
                <w:top w:val="none" w:sz="0" w:space="0" w:color="auto"/>
                <w:left w:val="none" w:sz="0" w:space="0" w:color="auto"/>
                <w:bottom w:val="none" w:sz="0" w:space="0" w:color="auto"/>
                <w:right w:val="none" w:sz="0" w:space="0" w:color="auto"/>
              </w:divBdr>
              <w:divsChild>
                <w:div w:id="1627538106">
                  <w:marLeft w:val="0"/>
                  <w:marRight w:val="0"/>
                  <w:marTop w:val="0"/>
                  <w:marBottom w:val="0"/>
                  <w:divBdr>
                    <w:top w:val="none" w:sz="0" w:space="0" w:color="auto"/>
                    <w:left w:val="none" w:sz="0" w:space="0" w:color="auto"/>
                    <w:bottom w:val="none" w:sz="0" w:space="0" w:color="auto"/>
                    <w:right w:val="none" w:sz="0" w:space="0" w:color="auto"/>
                  </w:divBdr>
                </w:div>
                <w:div w:id="2092240992">
                  <w:marLeft w:val="0"/>
                  <w:marRight w:val="0"/>
                  <w:marTop w:val="0"/>
                  <w:marBottom w:val="0"/>
                  <w:divBdr>
                    <w:top w:val="none" w:sz="0" w:space="0" w:color="auto"/>
                    <w:left w:val="none" w:sz="0" w:space="0" w:color="auto"/>
                    <w:bottom w:val="none" w:sz="0" w:space="0" w:color="auto"/>
                    <w:right w:val="none" w:sz="0" w:space="0" w:color="auto"/>
                  </w:divBdr>
                </w:div>
              </w:divsChild>
            </w:div>
            <w:div w:id="1043866135">
              <w:marLeft w:val="0"/>
              <w:marRight w:val="0"/>
              <w:marTop w:val="0"/>
              <w:marBottom w:val="0"/>
              <w:divBdr>
                <w:top w:val="none" w:sz="0" w:space="0" w:color="auto"/>
                <w:left w:val="none" w:sz="0" w:space="0" w:color="auto"/>
                <w:bottom w:val="none" w:sz="0" w:space="0" w:color="auto"/>
                <w:right w:val="none" w:sz="0" w:space="0" w:color="auto"/>
              </w:divBdr>
              <w:divsChild>
                <w:div w:id="1607301624">
                  <w:marLeft w:val="0"/>
                  <w:marRight w:val="0"/>
                  <w:marTop w:val="0"/>
                  <w:marBottom w:val="0"/>
                  <w:divBdr>
                    <w:top w:val="none" w:sz="0" w:space="0" w:color="auto"/>
                    <w:left w:val="none" w:sz="0" w:space="0" w:color="auto"/>
                    <w:bottom w:val="none" w:sz="0" w:space="0" w:color="auto"/>
                    <w:right w:val="none" w:sz="0" w:space="0" w:color="auto"/>
                  </w:divBdr>
                </w:div>
              </w:divsChild>
            </w:div>
            <w:div w:id="1085030958">
              <w:marLeft w:val="0"/>
              <w:marRight w:val="0"/>
              <w:marTop w:val="0"/>
              <w:marBottom w:val="0"/>
              <w:divBdr>
                <w:top w:val="none" w:sz="0" w:space="0" w:color="auto"/>
                <w:left w:val="none" w:sz="0" w:space="0" w:color="auto"/>
                <w:bottom w:val="none" w:sz="0" w:space="0" w:color="auto"/>
                <w:right w:val="none" w:sz="0" w:space="0" w:color="auto"/>
              </w:divBdr>
              <w:divsChild>
                <w:div w:id="913393434">
                  <w:marLeft w:val="0"/>
                  <w:marRight w:val="0"/>
                  <w:marTop w:val="0"/>
                  <w:marBottom w:val="0"/>
                  <w:divBdr>
                    <w:top w:val="none" w:sz="0" w:space="0" w:color="auto"/>
                    <w:left w:val="none" w:sz="0" w:space="0" w:color="auto"/>
                    <w:bottom w:val="none" w:sz="0" w:space="0" w:color="auto"/>
                    <w:right w:val="none" w:sz="0" w:space="0" w:color="auto"/>
                  </w:divBdr>
                </w:div>
              </w:divsChild>
            </w:div>
            <w:div w:id="1099832376">
              <w:marLeft w:val="0"/>
              <w:marRight w:val="0"/>
              <w:marTop w:val="0"/>
              <w:marBottom w:val="0"/>
              <w:divBdr>
                <w:top w:val="none" w:sz="0" w:space="0" w:color="auto"/>
                <w:left w:val="none" w:sz="0" w:space="0" w:color="auto"/>
                <w:bottom w:val="none" w:sz="0" w:space="0" w:color="auto"/>
                <w:right w:val="none" w:sz="0" w:space="0" w:color="auto"/>
              </w:divBdr>
              <w:divsChild>
                <w:div w:id="846335279">
                  <w:marLeft w:val="0"/>
                  <w:marRight w:val="0"/>
                  <w:marTop w:val="0"/>
                  <w:marBottom w:val="0"/>
                  <w:divBdr>
                    <w:top w:val="none" w:sz="0" w:space="0" w:color="auto"/>
                    <w:left w:val="none" w:sz="0" w:space="0" w:color="auto"/>
                    <w:bottom w:val="none" w:sz="0" w:space="0" w:color="auto"/>
                    <w:right w:val="none" w:sz="0" w:space="0" w:color="auto"/>
                  </w:divBdr>
                </w:div>
              </w:divsChild>
            </w:div>
            <w:div w:id="1116945157">
              <w:marLeft w:val="0"/>
              <w:marRight w:val="0"/>
              <w:marTop w:val="0"/>
              <w:marBottom w:val="0"/>
              <w:divBdr>
                <w:top w:val="none" w:sz="0" w:space="0" w:color="auto"/>
                <w:left w:val="none" w:sz="0" w:space="0" w:color="auto"/>
                <w:bottom w:val="none" w:sz="0" w:space="0" w:color="auto"/>
                <w:right w:val="none" w:sz="0" w:space="0" w:color="auto"/>
              </w:divBdr>
              <w:divsChild>
                <w:div w:id="751776950">
                  <w:marLeft w:val="0"/>
                  <w:marRight w:val="0"/>
                  <w:marTop w:val="0"/>
                  <w:marBottom w:val="0"/>
                  <w:divBdr>
                    <w:top w:val="none" w:sz="0" w:space="0" w:color="auto"/>
                    <w:left w:val="none" w:sz="0" w:space="0" w:color="auto"/>
                    <w:bottom w:val="none" w:sz="0" w:space="0" w:color="auto"/>
                    <w:right w:val="none" w:sz="0" w:space="0" w:color="auto"/>
                  </w:divBdr>
                </w:div>
              </w:divsChild>
            </w:div>
            <w:div w:id="1134182232">
              <w:marLeft w:val="0"/>
              <w:marRight w:val="0"/>
              <w:marTop w:val="0"/>
              <w:marBottom w:val="0"/>
              <w:divBdr>
                <w:top w:val="none" w:sz="0" w:space="0" w:color="auto"/>
                <w:left w:val="none" w:sz="0" w:space="0" w:color="auto"/>
                <w:bottom w:val="none" w:sz="0" w:space="0" w:color="auto"/>
                <w:right w:val="none" w:sz="0" w:space="0" w:color="auto"/>
              </w:divBdr>
              <w:divsChild>
                <w:div w:id="758793610">
                  <w:marLeft w:val="0"/>
                  <w:marRight w:val="0"/>
                  <w:marTop w:val="0"/>
                  <w:marBottom w:val="0"/>
                  <w:divBdr>
                    <w:top w:val="none" w:sz="0" w:space="0" w:color="auto"/>
                    <w:left w:val="none" w:sz="0" w:space="0" w:color="auto"/>
                    <w:bottom w:val="none" w:sz="0" w:space="0" w:color="auto"/>
                    <w:right w:val="none" w:sz="0" w:space="0" w:color="auto"/>
                  </w:divBdr>
                </w:div>
                <w:div w:id="797528071">
                  <w:marLeft w:val="0"/>
                  <w:marRight w:val="0"/>
                  <w:marTop w:val="0"/>
                  <w:marBottom w:val="0"/>
                  <w:divBdr>
                    <w:top w:val="none" w:sz="0" w:space="0" w:color="auto"/>
                    <w:left w:val="none" w:sz="0" w:space="0" w:color="auto"/>
                    <w:bottom w:val="none" w:sz="0" w:space="0" w:color="auto"/>
                    <w:right w:val="none" w:sz="0" w:space="0" w:color="auto"/>
                  </w:divBdr>
                </w:div>
                <w:div w:id="1796750258">
                  <w:marLeft w:val="0"/>
                  <w:marRight w:val="0"/>
                  <w:marTop w:val="0"/>
                  <w:marBottom w:val="0"/>
                  <w:divBdr>
                    <w:top w:val="none" w:sz="0" w:space="0" w:color="auto"/>
                    <w:left w:val="none" w:sz="0" w:space="0" w:color="auto"/>
                    <w:bottom w:val="none" w:sz="0" w:space="0" w:color="auto"/>
                    <w:right w:val="none" w:sz="0" w:space="0" w:color="auto"/>
                  </w:divBdr>
                </w:div>
              </w:divsChild>
            </w:div>
            <w:div w:id="1239485557">
              <w:marLeft w:val="0"/>
              <w:marRight w:val="0"/>
              <w:marTop w:val="0"/>
              <w:marBottom w:val="0"/>
              <w:divBdr>
                <w:top w:val="none" w:sz="0" w:space="0" w:color="auto"/>
                <w:left w:val="none" w:sz="0" w:space="0" w:color="auto"/>
                <w:bottom w:val="none" w:sz="0" w:space="0" w:color="auto"/>
                <w:right w:val="none" w:sz="0" w:space="0" w:color="auto"/>
              </w:divBdr>
              <w:divsChild>
                <w:div w:id="136337956">
                  <w:marLeft w:val="0"/>
                  <w:marRight w:val="0"/>
                  <w:marTop w:val="0"/>
                  <w:marBottom w:val="0"/>
                  <w:divBdr>
                    <w:top w:val="none" w:sz="0" w:space="0" w:color="auto"/>
                    <w:left w:val="none" w:sz="0" w:space="0" w:color="auto"/>
                    <w:bottom w:val="none" w:sz="0" w:space="0" w:color="auto"/>
                    <w:right w:val="none" w:sz="0" w:space="0" w:color="auto"/>
                  </w:divBdr>
                </w:div>
              </w:divsChild>
            </w:div>
            <w:div w:id="1266617072">
              <w:marLeft w:val="0"/>
              <w:marRight w:val="0"/>
              <w:marTop w:val="0"/>
              <w:marBottom w:val="0"/>
              <w:divBdr>
                <w:top w:val="none" w:sz="0" w:space="0" w:color="auto"/>
                <w:left w:val="none" w:sz="0" w:space="0" w:color="auto"/>
                <w:bottom w:val="none" w:sz="0" w:space="0" w:color="auto"/>
                <w:right w:val="none" w:sz="0" w:space="0" w:color="auto"/>
              </w:divBdr>
              <w:divsChild>
                <w:div w:id="6104409">
                  <w:marLeft w:val="0"/>
                  <w:marRight w:val="0"/>
                  <w:marTop w:val="0"/>
                  <w:marBottom w:val="0"/>
                  <w:divBdr>
                    <w:top w:val="none" w:sz="0" w:space="0" w:color="auto"/>
                    <w:left w:val="none" w:sz="0" w:space="0" w:color="auto"/>
                    <w:bottom w:val="none" w:sz="0" w:space="0" w:color="auto"/>
                    <w:right w:val="none" w:sz="0" w:space="0" w:color="auto"/>
                  </w:divBdr>
                </w:div>
              </w:divsChild>
            </w:div>
            <w:div w:id="1278097589">
              <w:marLeft w:val="0"/>
              <w:marRight w:val="0"/>
              <w:marTop w:val="0"/>
              <w:marBottom w:val="0"/>
              <w:divBdr>
                <w:top w:val="none" w:sz="0" w:space="0" w:color="auto"/>
                <w:left w:val="none" w:sz="0" w:space="0" w:color="auto"/>
                <w:bottom w:val="none" w:sz="0" w:space="0" w:color="auto"/>
                <w:right w:val="none" w:sz="0" w:space="0" w:color="auto"/>
              </w:divBdr>
              <w:divsChild>
                <w:div w:id="991176352">
                  <w:marLeft w:val="0"/>
                  <w:marRight w:val="0"/>
                  <w:marTop w:val="0"/>
                  <w:marBottom w:val="0"/>
                  <w:divBdr>
                    <w:top w:val="none" w:sz="0" w:space="0" w:color="auto"/>
                    <w:left w:val="none" w:sz="0" w:space="0" w:color="auto"/>
                    <w:bottom w:val="none" w:sz="0" w:space="0" w:color="auto"/>
                    <w:right w:val="none" w:sz="0" w:space="0" w:color="auto"/>
                  </w:divBdr>
                </w:div>
              </w:divsChild>
            </w:div>
            <w:div w:id="1283001495">
              <w:marLeft w:val="0"/>
              <w:marRight w:val="0"/>
              <w:marTop w:val="0"/>
              <w:marBottom w:val="0"/>
              <w:divBdr>
                <w:top w:val="none" w:sz="0" w:space="0" w:color="auto"/>
                <w:left w:val="none" w:sz="0" w:space="0" w:color="auto"/>
                <w:bottom w:val="none" w:sz="0" w:space="0" w:color="auto"/>
                <w:right w:val="none" w:sz="0" w:space="0" w:color="auto"/>
              </w:divBdr>
              <w:divsChild>
                <w:div w:id="156893776">
                  <w:marLeft w:val="0"/>
                  <w:marRight w:val="0"/>
                  <w:marTop w:val="0"/>
                  <w:marBottom w:val="0"/>
                  <w:divBdr>
                    <w:top w:val="none" w:sz="0" w:space="0" w:color="auto"/>
                    <w:left w:val="none" w:sz="0" w:space="0" w:color="auto"/>
                    <w:bottom w:val="none" w:sz="0" w:space="0" w:color="auto"/>
                    <w:right w:val="none" w:sz="0" w:space="0" w:color="auto"/>
                  </w:divBdr>
                </w:div>
                <w:div w:id="2008821950">
                  <w:marLeft w:val="0"/>
                  <w:marRight w:val="0"/>
                  <w:marTop w:val="0"/>
                  <w:marBottom w:val="0"/>
                  <w:divBdr>
                    <w:top w:val="none" w:sz="0" w:space="0" w:color="auto"/>
                    <w:left w:val="none" w:sz="0" w:space="0" w:color="auto"/>
                    <w:bottom w:val="none" w:sz="0" w:space="0" w:color="auto"/>
                    <w:right w:val="none" w:sz="0" w:space="0" w:color="auto"/>
                  </w:divBdr>
                </w:div>
              </w:divsChild>
            </w:div>
            <w:div w:id="1303538898">
              <w:marLeft w:val="0"/>
              <w:marRight w:val="0"/>
              <w:marTop w:val="0"/>
              <w:marBottom w:val="0"/>
              <w:divBdr>
                <w:top w:val="none" w:sz="0" w:space="0" w:color="auto"/>
                <w:left w:val="none" w:sz="0" w:space="0" w:color="auto"/>
                <w:bottom w:val="none" w:sz="0" w:space="0" w:color="auto"/>
                <w:right w:val="none" w:sz="0" w:space="0" w:color="auto"/>
              </w:divBdr>
              <w:divsChild>
                <w:div w:id="678509644">
                  <w:marLeft w:val="0"/>
                  <w:marRight w:val="0"/>
                  <w:marTop w:val="0"/>
                  <w:marBottom w:val="0"/>
                  <w:divBdr>
                    <w:top w:val="none" w:sz="0" w:space="0" w:color="auto"/>
                    <w:left w:val="none" w:sz="0" w:space="0" w:color="auto"/>
                    <w:bottom w:val="none" w:sz="0" w:space="0" w:color="auto"/>
                    <w:right w:val="none" w:sz="0" w:space="0" w:color="auto"/>
                  </w:divBdr>
                </w:div>
              </w:divsChild>
            </w:div>
            <w:div w:id="1308314705">
              <w:marLeft w:val="0"/>
              <w:marRight w:val="0"/>
              <w:marTop w:val="0"/>
              <w:marBottom w:val="0"/>
              <w:divBdr>
                <w:top w:val="none" w:sz="0" w:space="0" w:color="auto"/>
                <w:left w:val="none" w:sz="0" w:space="0" w:color="auto"/>
                <w:bottom w:val="none" w:sz="0" w:space="0" w:color="auto"/>
                <w:right w:val="none" w:sz="0" w:space="0" w:color="auto"/>
              </w:divBdr>
              <w:divsChild>
                <w:div w:id="50545728">
                  <w:marLeft w:val="0"/>
                  <w:marRight w:val="0"/>
                  <w:marTop w:val="0"/>
                  <w:marBottom w:val="0"/>
                  <w:divBdr>
                    <w:top w:val="none" w:sz="0" w:space="0" w:color="auto"/>
                    <w:left w:val="none" w:sz="0" w:space="0" w:color="auto"/>
                    <w:bottom w:val="none" w:sz="0" w:space="0" w:color="auto"/>
                    <w:right w:val="none" w:sz="0" w:space="0" w:color="auto"/>
                  </w:divBdr>
                </w:div>
                <w:div w:id="1679654739">
                  <w:marLeft w:val="0"/>
                  <w:marRight w:val="0"/>
                  <w:marTop w:val="0"/>
                  <w:marBottom w:val="0"/>
                  <w:divBdr>
                    <w:top w:val="none" w:sz="0" w:space="0" w:color="auto"/>
                    <w:left w:val="none" w:sz="0" w:space="0" w:color="auto"/>
                    <w:bottom w:val="none" w:sz="0" w:space="0" w:color="auto"/>
                    <w:right w:val="none" w:sz="0" w:space="0" w:color="auto"/>
                  </w:divBdr>
                </w:div>
                <w:div w:id="1713308865">
                  <w:marLeft w:val="0"/>
                  <w:marRight w:val="0"/>
                  <w:marTop w:val="0"/>
                  <w:marBottom w:val="0"/>
                  <w:divBdr>
                    <w:top w:val="none" w:sz="0" w:space="0" w:color="auto"/>
                    <w:left w:val="none" w:sz="0" w:space="0" w:color="auto"/>
                    <w:bottom w:val="none" w:sz="0" w:space="0" w:color="auto"/>
                    <w:right w:val="none" w:sz="0" w:space="0" w:color="auto"/>
                  </w:divBdr>
                </w:div>
              </w:divsChild>
            </w:div>
            <w:div w:id="1332829190">
              <w:marLeft w:val="0"/>
              <w:marRight w:val="0"/>
              <w:marTop w:val="0"/>
              <w:marBottom w:val="0"/>
              <w:divBdr>
                <w:top w:val="none" w:sz="0" w:space="0" w:color="auto"/>
                <w:left w:val="none" w:sz="0" w:space="0" w:color="auto"/>
                <w:bottom w:val="none" w:sz="0" w:space="0" w:color="auto"/>
                <w:right w:val="none" w:sz="0" w:space="0" w:color="auto"/>
              </w:divBdr>
              <w:divsChild>
                <w:div w:id="1220019906">
                  <w:marLeft w:val="0"/>
                  <w:marRight w:val="0"/>
                  <w:marTop w:val="0"/>
                  <w:marBottom w:val="0"/>
                  <w:divBdr>
                    <w:top w:val="none" w:sz="0" w:space="0" w:color="auto"/>
                    <w:left w:val="none" w:sz="0" w:space="0" w:color="auto"/>
                    <w:bottom w:val="none" w:sz="0" w:space="0" w:color="auto"/>
                    <w:right w:val="none" w:sz="0" w:space="0" w:color="auto"/>
                  </w:divBdr>
                </w:div>
              </w:divsChild>
            </w:div>
            <w:div w:id="1351030091">
              <w:marLeft w:val="0"/>
              <w:marRight w:val="0"/>
              <w:marTop w:val="0"/>
              <w:marBottom w:val="0"/>
              <w:divBdr>
                <w:top w:val="none" w:sz="0" w:space="0" w:color="auto"/>
                <w:left w:val="none" w:sz="0" w:space="0" w:color="auto"/>
                <w:bottom w:val="none" w:sz="0" w:space="0" w:color="auto"/>
                <w:right w:val="none" w:sz="0" w:space="0" w:color="auto"/>
              </w:divBdr>
              <w:divsChild>
                <w:div w:id="102236776">
                  <w:marLeft w:val="0"/>
                  <w:marRight w:val="0"/>
                  <w:marTop w:val="0"/>
                  <w:marBottom w:val="0"/>
                  <w:divBdr>
                    <w:top w:val="none" w:sz="0" w:space="0" w:color="auto"/>
                    <w:left w:val="none" w:sz="0" w:space="0" w:color="auto"/>
                    <w:bottom w:val="none" w:sz="0" w:space="0" w:color="auto"/>
                    <w:right w:val="none" w:sz="0" w:space="0" w:color="auto"/>
                  </w:divBdr>
                </w:div>
                <w:div w:id="1952277478">
                  <w:marLeft w:val="0"/>
                  <w:marRight w:val="0"/>
                  <w:marTop w:val="0"/>
                  <w:marBottom w:val="0"/>
                  <w:divBdr>
                    <w:top w:val="none" w:sz="0" w:space="0" w:color="auto"/>
                    <w:left w:val="none" w:sz="0" w:space="0" w:color="auto"/>
                    <w:bottom w:val="none" w:sz="0" w:space="0" w:color="auto"/>
                    <w:right w:val="none" w:sz="0" w:space="0" w:color="auto"/>
                  </w:divBdr>
                </w:div>
              </w:divsChild>
            </w:div>
            <w:div w:id="1403984631">
              <w:marLeft w:val="0"/>
              <w:marRight w:val="0"/>
              <w:marTop w:val="0"/>
              <w:marBottom w:val="0"/>
              <w:divBdr>
                <w:top w:val="none" w:sz="0" w:space="0" w:color="auto"/>
                <w:left w:val="none" w:sz="0" w:space="0" w:color="auto"/>
                <w:bottom w:val="none" w:sz="0" w:space="0" w:color="auto"/>
                <w:right w:val="none" w:sz="0" w:space="0" w:color="auto"/>
              </w:divBdr>
              <w:divsChild>
                <w:div w:id="307519093">
                  <w:marLeft w:val="0"/>
                  <w:marRight w:val="0"/>
                  <w:marTop w:val="0"/>
                  <w:marBottom w:val="0"/>
                  <w:divBdr>
                    <w:top w:val="none" w:sz="0" w:space="0" w:color="auto"/>
                    <w:left w:val="none" w:sz="0" w:space="0" w:color="auto"/>
                    <w:bottom w:val="none" w:sz="0" w:space="0" w:color="auto"/>
                    <w:right w:val="none" w:sz="0" w:space="0" w:color="auto"/>
                  </w:divBdr>
                </w:div>
              </w:divsChild>
            </w:div>
            <w:div w:id="1405756675">
              <w:marLeft w:val="0"/>
              <w:marRight w:val="0"/>
              <w:marTop w:val="0"/>
              <w:marBottom w:val="0"/>
              <w:divBdr>
                <w:top w:val="none" w:sz="0" w:space="0" w:color="auto"/>
                <w:left w:val="none" w:sz="0" w:space="0" w:color="auto"/>
                <w:bottom w:val="none" w:sz="0" w:space="0" w:color="auto"/>
                <w:right w:val="none" w:sz="0" w:space="0" w:color="auto"/>
              </w:divBdr>
              <w:divsChild>
                <w:div w:id="728190803">
                  <w:marLeft w:val="0"/>
                  <w:marRight w:val="0"/>
                  <w:marTop w:val="0"/>
                  <w:marBottom w:val="0"/>
                  <w:divBdr>
                    <w:top w:val="none" w:sz="0" w:space="0" w:color="auto"/>
                    <w:left w:val="none" w:sz="0" w:space="0" w:color="auto"/>
                    <w:bottom w:val="none" w:sz="0" w:space="0" w:color="auto"/>
                    <w:right w:val="none" w:sz="0" w:space="0" w:color="auto"/>
                  </w:divBdr>
                </w:div>
              </w:divsChild>
            </w:div>
            <w:div w:id="1426683804">
              <w:marLeft w:val="0"/>
              <w:marRight w:val="0"/>
              <w:marTop w:val="0"/>
              <w:marBottom w:val="0"/>
              <w:divBdr>
                <w:top w:val="none" w:sz="0" w:space="0" w:color="auto"/>
                <w:left w:val="none" w:sz="0" w:space="0" w:color="auto"/>
                <w:bottom w:val="none" w:sz="0" w:space="0" w:color="auto"/>
                <w:right w:val="none" w:sz="0" w:space="0" w:color="auto"/>
              </w:divBdr>
              <w:divsChild>
                <w:div w:id="1342468403">
                  <w:marLeft w:val="0"/>
                  <w:marRight w:val="0"/>
                  <w:marTop w:val="0"/>
                  <w:marBottom w:val="0"/>
                  <w:divBdr>
                    <w:top w:val="none" w:sz="0" w:space="0" w:color="auto"/>
                    <w:left w:val="none" w:sz="0" w:space="0" w:color="auto"/>
                    <w:bottom w:val="none" w:sz="0" w:space="0" w:color="auto"/>
                    <w:right w:val="none" w:sz="0" w:space="0" w:color="auto"/>
                  </w:divBdr>
                </w:div>
              </w:divsChild>
            </w:div>
            <w:div w:id="1434548351">
              <w:marLeft w:val="0"/>
              <w:marRight w:val="0"/>
              <w:marTop w:val="0"/>
              <w:marBottom w:val="0"/>
              <w:divBdr>
                <w:top w:val="none" w:sz="0" w:space="0" w:color="auto"/>
                <w:left w:val="none" w:sz="0" w:space="0" w:color="auto"/>
                <w:bottom w:val="none" w:sz="0" w:space="0" w:color="auto"/>
                <w:right w:val="none" w:sz="0" w:space="0" w:color="auto"/>
              </w:divBdr>
              <w:divsChild>
                <w:div w:id="861552520">
                  <w:marLeft w:val="0"/>
                  <w:marRight w:val="0"/>
                  <w:marTop w:val="0"/>
                  <w:marBottom w:val="0"/>
                  <w:divBdr>
                    <w:top w:val="none" w:sz="0" w:space="0" w:color="auto"/>
                    <w:left w:val="none" w:sz="0" w:space="0" w:color="auto"/>
                    <w:bottom w:val="none" w:sz="0" w:space="0" w:color="auto"/>
                    <w:right w:val="none" w:sz="0" w:space="0" w:color="auto"/>
                  </w:divBdr>
                </w:div>
              </w:divsChild>
            </w:div>
            <w:div w:id="1537617772">
              <w:marLeft w:val="0"/>
              <w:marRight w:val="0"/>
              <w:marTop w:val="0"/>
              <w:marBottom w:val="0"/>
              <w:divBdr>
                <w:top w:val="none" w:sz="0" w:space="0" w:color="auto"/>
                <w:left w:val="none" w:sz="0" w:space="0" w:color="auto"/>
                <w:bottom w:val="none" w:sz="0" w:space="0" w:color="auto"/>
                <w:right w:val="none" w:sz="0" w:space="0" w:color="auto"/>
              </w:divBdr>
              <w:divsChild>
                <w:div w:id="275330965">
                  <w:marLeft w:val="0"/>
                  <w:marRight w:val="0"/>
                  <w:marTop w:val="0"/>
                  <w:marBottom w:val="0"/>
                  <w:divBdr>
                    <w:top w:val="none" w:sz="0" w:space="0" w:color="auto"/>
                    <w:left w:val="none" w:sz="0" w:space="0" w:color="auto"/>
                    <w:bottom w:val="none" w:sz="0" w:space="0" w:color="auto"/>
                    <w:right w:val="none" w:sz="0" w:space="0" w:color="auto"/>
                  </w:divBdr>
                </w:div>
              </w:divsChild>
            </w:div>
            <w:div w:id="1597131377">
              <w:marLeft w:val="0"/>
              <w:marRight w:val="0"/>
              <w:marTop w:val="0"/>
              <w:marBottom w:val="0"/>
              <w:divBdr>
                <w:top w:val="none" w:sz="0" w:space="0" w:color="auto"/>
                <w:left w:val="none" w:sz="0" w:space="0" w:color="auto"/>
                <w:bottom w:val="none" w:sz="0" w:space="0" w:color="auto"/>
                <w:right w:val="none" w:sz="0" w:space="0" w:color="auto"/>
              </w:divBdr>
              <w:divsChild>
                <w:div w:id="1698895322">
                  <w:marLeft w:val="0"/>
                  <w:marRight w:val="0"/>
                  <w:marTop w:val="0"/>
                  <w:marBottom w:val="0"/>
                  <w:divBdr>
                    <w:top w:val="none" w:sz="0" w:space="0" w:color="auto"/>
                    <w:left w:val="none" w:sz="0" w:space="0" w:color="auto"/>
                    <w:bottom w:val="none" w:sz="0" w:space="0" w:color="auto"/>
                    <w:right w:val="none" w:sz="0" w:space="0" w:color="auto"/>
                  </w:divBdr>
                </w:div>
              </w:divsChild>
            </w:div>
            <w:div w:id="1610316636">
              <w:marLeft w:val="0"/>
              <w:marRight w:val="0"/>
              <w:marTop w:val="0"/>
              <w:marBottom w:val="0"/>
              <w:divBdr>
                <w:top w:val="none" w:sz="0" w:space="0" w:color="auto"/>
                <w:left w:val="none" w:sz="0" w:space="0" w:color="auto"/>
                <w:bottom w:val="none" w:sz="0" w:space="0" w:color="auto"/>
                <w:right w:val="none" w:sz="0" w:space="0" w:color="auto"/>
              </w:divBdr>
              <w:divsChild>
                <w:div w:id="1329095993">
                  <w:marLeft w:val="0"/>
                  <w:marRight w:val="0"/>
                  <w:marTop w:val="0"/>
                  <w:marBottom w:val="0"/>
                  <w:divBdr>
                    <w:top w:val="none" w:sz="0" w:space="0" w:color="auto"/>
                    <w:left w:val="none" w:sz="0" w:space="0" w:color="auto"/>
                    <w:bottom w:val="none" w:sz="0" w:space="0" w:color="auto"/>
                    <w:right w:val="none" w:sz="0" w:space="0" w:color="auto"/>
                  </w:divBdr>
                </w:div>
              </w:divsChild>
            </w:div>
            <w:div w:id="1648244084">
              <w:marLeft w:val="0"/>
              <w:marRight w:val="0"/>
              <w:marTop w:val="0"/>
              <w:marBottom w:val="0"/>
              <w:divBdr>
                <w:top w:val="none" w:sz="0" w:space="0" w:color="auto"/>
                <w:left w:val="none" w:sz="0" w:space="0" w:color="auto"/>
                <w:bottom w:val="none" w:sz="0" w:space="0" w:color="auto"/>
                <w:right w:val="none" w:sz="0" w:space="0" w:color="auto"/>
              </w:divBdr>
              <w:divsChild>
                <w:div w:id="1070956508">
                  <w:marLeft w:val="0"/>
                  <w:marRight w:val="0"/>
                  <w:marTop w:val="0"/>
                  <w:marBottom w:val="0"/>
                  <w:divBdr>
                    <w:top w:val="none" w:sz="0" w:space="0" w:color="auto"/>
                    <w:left w:val="none" w:sz="0" w:space="0" w:color="auto"/>
                    <w:bottom w:val="none" w:sz="0" w:space="0" w:color="auto"/>
                    <w:right w:val="none" w:sz="0" w:space="0" w:color="auto"/>
                  </w:divBdr>
                </w:div>
                <w:div w:id="1458991962">
                  <w:marLeft w:val="0"/>
                  <w:marRight w:val="0"/>
                  <w:marTop w:val="0"/>
                  <w:marBottom w:val="0"/>
                  <w:divBdr>
                    <w:top w:val="none" w:sz="0" w:space="0" w:color="auto"/>
                    <w:left w:val="none" w:sz="0" w:space="0" w:color="auto"/>
                    <w:bottom w:val="none" w:sz="0" w:space="0" w:color="auto"/>
                    <w:right w:val="none" w:sz="0" w:space="0" w:color="auto"/>
                  </w:divBdr>
                </w:div>
                <w:div w:id="1872372683">
                  <w:marLeft w:val="0"/>
                  <w:marRight w:val="0"/>
                  <w:marTop w:val="0"/>
                  <w:marBottom w:val="0"/>
                  <w:divBdr>
                    <w:top w:val="none" w:sz="0" w:space="0" w:color="auto"/>
                    <w:left w:val="none" w:sz="0" w:space="0" w:color="auto"/>
                    <w:bottom w:val="none" w:sz="0" w:space="0" w:color="auto"/>
                    <w:right w:val="none" w:sz="0" w:space="0" w:color="auto"/>
                  </w:divBdr>
                </w:div>
              </w:divsChild>
            </w:div>
            <w:div w:id="1662582867">
              <w:marLeft w:val="0"/>
              <w:marRight w:val="0"/>
              <w:marTop w:val="0"/>
              <w:marBottom w:val="0"/>
              <w:divBdr>
                <w:top w:val="none" w:sz="0" w:space="0" w:color="auto"/>
                <w:left w:val="none" w:sz="0" w:space="0" w:color="auto"/>
                <w:bottom w:val="none" w:sz="0" w:space="0" w:color="auto"/>
                <w:right w:val="none" w:sz="0" w:space="0" w:color="auto"/>
              </w:divBdr>
              <w:divsChild>
                <w:div w:id="1185708557">
                  <w:marLeft w:val="0"/>
                  <w:marRight w:val="0"/>
                  <w:marTop w:val="0"/>
                  <w:marBottom w:val="0"/>
                  <w:divBdr>
                    <w:top w:val="none" w:sz="0" w:space="0" w:color="auto"/>
                    <w:left w:val="none" w:sz="0" w:space="0" w:color="auto"/>
                    <w:bottom w:val="none" w:sz="0" w:space="0" w:color="auto"/>
                    <w:right w:val="none" w:sz="0" w:space="0" w:color="auto"/>
                  </w:divBdr>
                </w:div>
              </w:divsChild>
            </w:div>
            <w:div w:id="1696807411">
              <w:marLeft w:val="0"/>
              <w:marRight w:val="0"/>
              <w:marTop w:val="0"/>
              <w:marBottom w:val="0"/>
              <w:divBdr>
                <w:top w:val="none" w:sz="0" w:space="0" w:color="auto"/>
                <w:left w:val="none" w:sz="0" w:space="0" w:color="auto"/>
                <w:bottom w:val="none" w:sz="0" w:space="0" w:color="auto"/>
                <w:right w:val="none" w:sz="0" w:space="0" w:color="auto"/>
              </w:divBdr>
              <w:divsChild>
                <w:div w:id="1387606122">
                  <w:marLeft w:val="0"/>
                  <w:marRight w:val="0"/>
                  <w:marTop w:val="0"/>
                  <w:marBottom w:val="0"/>
                  <w:divBdr>
                    <w:top w:val="none" w:sz="0" w:space="0" w:color="auto"/>
                    <w:left w:val="none" w:sz="0" w:space="0" w:color="auto"/>
                    <w:bottom w:val="none" w:sz="0" w:space="0" w:color="auto"/>
                    <w:right w:val="none" w:sz="0" w:space="0" w:color="auto"/>
                  </w:divBdr>
                </w:div>
              </w:divsChild>
            </w:div>
            <w:div w:id="1708796554">
              <w:marLeft w:val="0"/>
              <w:marRight w:val="0"/>
              <w:marTop w:val="0"/>
              <w:marBottom w:val="0"/>
              <w:divBdr>
                <w:top w:val="none" w:sz="0" w:space="0" w:color="auto"/>
                <w:left w:val="none" w:sz="0" w:space="0" w:color="auto"/>
                <w:bottom w:val="none" w:sz="0" w:space="0" w:color="auto"/>
                <w:right w:val="none" w:sz="0" w:space="0" w:color="auto"/>
              </w:divBdr>
              <w:divsChild>
                <w:div w:id="78989499">
                  <w:marLeft w:val="0"/>
                  <w:marRight w:val="0"/>
                  <w:marTop w:val="0"/>
                  <w:marBottom w:val="0"/>
                  <w:divBdr>
                    <w:top w:val="none" w:sz="0" w:space="0" w:color="auto"/>
                    <w:left w:val="none" w:sz="0" w:space="0" w:color="auto"/>
                    <w:bottom w:val="none" w:sz="0" w:space="0" w:color="auto"/>
                    <w:right w:val="none" w:sz="0" w:space="0" w:color="auto"/>
                  </w:divBdr>
                </w:div>
                <w:div w:id="497352712">
                  <w:marLeft w:val="0"/>
                  <w:marRight w:val="0"/>
                  <w:marTop w:val="0"/>
                  <w:marBottom w:val="0"/>
                  <w:divBdr>
                    <w:top w:val="none" w:sz="0" w:space="0" w:color="auto"/>
                    <w:left w:val="none" w:sz="0" w:space="0" w:color="auto"/>
                    <w:bottom w:val="none" w:sz="0" w:space="0" w:color="auto"/>
                    <w:right w:val="none" w:sz="0" w:space="0" w:color="auto"/>
                  </w:divBdr>
                </w:div>
                <w:div w:id="956372813">
                  <w:marLeft w:val="0"/>
                  <w:marRight w:val="0"/>
                  <w:marTop w:val="0"/>
                  <w:marBottom w:val="0"/>
                  <w:divBdr>
                    <w:top w:val="none" w:sz="0" w:space="0" w:color="auto"/>
                    <w:left w:val="none" w:sz="0" w:space="0" w:color="auto"/>
                    <w:bottom w:val="none" w:sz="0" w:space="0" w:color="auto"/>
                    <w:right w:val="none" w:sz="0" w:space="0" w:color="auto"/>
                  </w:divBdr>
                </w:div>
                <w:div w:id="1049455012">
                  <w:marLeft w:val="0"/>
                  <w:marRight w:val="0"/>
                  <w:marTop w:val="0"/>
                  <w:marBottom w:val="0"/>
                  <w:divBdr>
                    <w:top w:val="none" w:sz="0" w:space="0" w:color="auto"/>
                    <w:left w:val="none" w:sz="0" w:space="0" w:color="auto"/>
                    <w:bottom w:val="none" w:sz="0" w:space="0" w:color="auto"/>
                    <w:right w:val="none" w:sz="0" w:space="0" w:color="auto"/>
                  </w:divBdr>
                </w:div>
              </w:divsChild>
            </w:div>
            <w:div w:id="1816991120">
              <w:marLeft w:val="0"/>
              <w:marRight w:val="0"/>
              <w:marTop w:val="0"/>
              <w:marBottom w:val="0"/>
              <w:divBdr>
                <w:top w:val="none" w:sz="0" w:space="0" w:color="auto"/>
                <w:left w:val="none" w:sz="0" w:space="0" w:color="auto"/>
                <w:bottom w:val="none" w:sz="0" w:space="0" w:color="auto"/>
                <w:right w:val="none" w:sz="0" w:space="0" w:color="auto"/>
              </w:divBdr>
              <w:divsChild>
                <w:div w:id="561251548">
                  <w:marLeft w:val="0"/>
                  <w:marRight w:val="0"/>
                  <w:marTop w:val="0"/>
                  <w:marBottom w:val="0"/>
                  <w:divBdr>
                    <w:top w:val="none" w:sz="0" w:space="0" w:color="auto"/>
                    <w:left w:val="none" w:sz="0" w:space="0" w:color="auto"/>
                    <w:bottom w:val="none" w:sz="0" w:space="0" w:color="auto"/>
                    <w:right w:val="none" w:sz="0" w:space="0" w:color="auto"/>
                  </w:divBdr>
                </w:div>
              </w:divsChild>
            </w:div>
            <w:div w:id="1989626410">
              <w:marLeft w:val="0"/>
              <w:marRight w:val="0"/>
              <w:marTop w:val="0"/>
              <w:marBottom w:val="0"/>
              <w:divBdr>
                <w:top w:val="none" w:sz="0" w:space="0" w:color="auto"/>
                <w:left w:val="none" w:sz="0" w:space="0" w:color="auto"/>
                <w:bottom w:val="none" w:sz="0" w:space="0" w:color="auto"/>
                <w:right w:val="none" w:sz="0" w:space="0" w:color="auto"/>
              </w:divBdr>
              <w:divsChild>
                <w:div w:id="2047876251">
                  <w:marLeft w:val="0"/>
                  <w:marRight w:val="0"/>
                  <w:marTop w:val="0"/>
                  <w:marBottom w:val="0"/>
                  <w:divBdr>
                    <w:top w:val="none" w:sz="0" w:space="0" w:color="auto"/>
                    <w:left w:val="none" w:sz="0" w:space="0" w:color="auto"/>
                    <w:bottom w:val="none" w:sz="0" w:space="0" w:color="auto"/>
                    <w:right w:val="none" w:sz="0" w:space="0" w:color="auto"/>
                  </w:divBdr>
                </w:div>
              </w:divsChild>
            </w:div>
            <w:div w:id="2001882375">
              <w:marLeft w:val="0"/>
              <w:marRight w:val="0"/>
              <w:marTop w:val="0"/>
              <w:marBottom w:val="0"/>
              <w:divBdr>
                <w:top w:val="none" w:sz="0" w:space="0" w:color="auto"/>
                <w:left w:val="none" w:sz="0" w:space="0" w:color="auto"/>
                <w:bottom w:val="none" w:sz="0" w:space="0" w:color="auto"/>
                <w:right w:val="none" w:sz="0" w:space="0" w:color="auto"/>
              </w:divBdr>
              <w:divsChild>
                <w:div w:id="118035901">
                  <w:marLeft w:val="0"/>
                  <w:marRight w:val="0"/>
                  <w:marTop w:val="0"/>
                  <w:marBottom w:val="0"/>
                  <w:divBdr>
                    <w:top w:val="none" w:sz="0" w:space="0" w:color="auto"/>
                    <w:left w:val="none" w:sz="0" w:space="0" w:color="auto"/>
                    <w:bottom w:val="none" w:sz="0" w:space="0" w:color="auto"/>
                    <w:right w:val="none" w:sz="0" w:space="0" w:color="auto"/>
                  </w:divBdr>
                </w:div>
              </w:divsChild>
            </w:div>
            <w:div w:id="2029139322">
              <w:marLeft w:val="0"/>
              <w:marRight w:val="0"/>
              <w:marTop w:val="0"/>
              <w:marBottom w:val="0"/>
              <w:divBdr>
                <w:top w:val="none" w:sz="0" w:space="0" w:color="auto"/>
                <w:left w:val="none" w:sz="0" w:space="0" w:color="auto"/>
                <w:bottom w:val="none" w:sz="0" w:space="0" w:color="auto"/>
                <w:right w:val="none" w:sz="0" w:space="0" w:color="auto"/>
              </w:divBdr>
              <w:divsChild>
                <w:div w:id="678123529">
                  <w:marLeft w:val="0"/>
                  <w:marRight w:val="0"/>
                  <w:marTop w:val="0"/>
                  <w:marBottom w:val="0"/>
                  <w:divBdr>
                    <w:top w:val="none" w:sz="0" w:space="0" w:color="auto"/>
                    <w:left w:val="none" w:sz="0" w:space="0" w:color="auto"/>
                    <w:bottom w:val="none" w:sz="0" w:space="0" w:color="auto"/>
                    <w:right w:val="none" w:sz="0" w:space="0" w:color="auto"/>
                  </w:divBdr>
                </w:div>
              </w:divsChild>
            </w:div>
            <w:div w:id="2077311401">
              <w:marLeft w:val="0"/>
              <w:marRight w:val="0"/>
              <w:marTop w:val="0"/>
              <w:marBottom w:val="0"/>
              <w:divBdr>
                <w:top w:val="none" w:sz="0" w:space="0" w:color="auto"/>
                <w:left w:val="none" w:sz="0" w:space="0" w:color="auto"/>
                <w:bottom w:val="none" w:sz="0" w:space="0" w:color="auto"/>
                <w:right w:val="none" w:sz="0" w:space="0" w:color="auto"/>
              </w:divBdr>
              <w:divsChild>
                <w:div w:id="907691136">
                  <w:marLeft w:val="0"/>
                  <w:marRight w:val="0"/>
                  <w:marTop w:val="0"/>
                  <w:marBottom w:val="0"/>
                  <w:divBdr>
                    <w:top w:val="none" w:sz="0" w:space="0" w:color="auto"/>
                    <w:left w:val="none" w:sz="0" w:space="0" w:color="auto"/>
                    <w:bottom w:val="none" w:sz="0" w:space="0" w:color="auto"/>
                    <w:right w:val="none" w:sz="0" w:space="0" w:color="auto"/>
                  </w:divBdr>
                </w:div>
              </w:divsChild>
            </w:div>
            <w:div w:id="2084375588">
              <w:marLeft w:val="0"/>
              <w:marRight w:val="0"/>
              <w:marTop w:val="0"/>
              <w:marBottom w:val="0"/>
              <w:divBdr>
                <w:top w:val="none" w:sz="0" w:space="0" w:color="auto"/>
                <w:left w:val="none" w:sz="0" w:space="0" w:color="auto"/>
                <w:bottom w:val="none" w:sz="0" w:space="0" w:color="auto"/>
                <w:right w:val="none" w:sz="0" w:space="0" w:color="auto"/>
              </w:divBdr>
              <w:divsChild>
                <w:div w:id="776563298">
                  <w:marLeft w:val="0"/>
                  <w:marRight w:val="0"/>
                  <w:marTop w:val="0"/>
                  <w:marBottom w:val="0"/>
                  <w:divBdr>
                    <w:top w:val="none" w:sz="0" w:space="0" w:color="auto"/>
                    <w:left w:val="none" w:sz="0" w:space="0" w:color="auto"/>
                    <w:bottom w:val="none" w:sz="0" w:space="0" w:color="auto"/>
                    <w:right w:val="none" w:sz="0" w:space="0" w:color="auto"/>
                  </w:divBdr>
                </w:div>
                <w:div w:id="1736779618">
                  <w:marLeft w:val="0"/>
                  <w:marRight w:val="0"/>
                  <w:marTop w:val="0"/>
                  <w:marBottom w:val="0"/>
                  <w:divBdr>
                    <w:top w:val="none" w:sz="0" w:space="0" w:color="auto"/>
                    <w:left w:val="none" w:sz="0" w:space="0" w:color="auto"/>
                    <w:bottom w:val="none" w:sz="0" w:space="0" w:color="auto"/>
                    <w:right w:val="none" w:sz="0" w:space="0" w:color="auto"/>
                  </w:divBdr>
                </w:div>
              </w:divsChild>
            </w:div>
            <w:div w:id="2094618446">
              <w:marLeft w:val="0"/>
              <w:marRight w:val="0"/>
              <w:marTop w:val="0"/>
              <w:marBottom w:val="0"/>
              <w:divBdr>
                <w:top w:val="none" w:sz="0" w:space="0" w:color="auto"/>
                <w:left w:val="none" w:sz="0" w:space="0" w:color="auto"/>
                <w:bottom w:val="none" w:sz="0" w:space="0" w:color="auto"/>
                <w:right w:val="none" w:sz="0" w:space="0" w:color="auto"/>
              </w:divBdr>
              <w:divsChild>
                <w:div w:id="167221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768263">
      <w:bodyDiv w:val="1"/>
      <w:marLeft w:val="0"/>
      <w:marRight w:val="0"/>
      <w:marTop w:val="0"/>
      <w:marBottom w:val="0"/>
      <w:divBdr>
        <w:top w:val="none" w:sz="0" w:space="0" w:color="auto"/>
        <w:left w:val="none" w:sz="0" w:space="0" w:color="auto"/>
        <w:bottom w:val="none" w:sz="0" w:space="0" w:color="auto"/>
        <w:right w:val="none" w:sz="0" w:space="0" w:color="auto"/>
      </w:divBdr>
    </w:div>
    <w:div w:id="1117289111">
      <w:bodyDiv w:val="1"/>
      <w:marLeft w:val="0"/>
      <w:marRight w:val="0"/>
      <w:marTop w:val="0"/>
      <w:marBottom w:val="0"/>
      <w:divBdr>
        <w:top w:val="none" w:sz="0" w:space="0" w:color="auto"/>
        <w:left w:val="none" w:sz="0" w:space="0" w:color="auto"/>
        <w:bottom w:val="none" w:sz="0" w:space="0" w:color="auto"/>
        <w:right w:val="none" w:sz="0" w:space="0" w:color="auto"/>
      </w:divBdr>
    </w:div>
    <w:div w:id="1163280448">
      <w:bodyDiv w:val="1"/>
      <w:marLeft w:val="0"/>
      <w:marRight w:val="0"/>
      <w:marTop w:val="0"/>
      <w:marBottom w:val="0"/>
      <w:divBdr>
        <w:top w:val="none" w:sz="0" w:space="0" w:color="auto"/>
        <w:left w:val="none" w:sz="0" w:space="0" w:color="auto"/>
        <w:bottom w:val="none" w:sz="0" w:space="0" w:color="auto"/>
        <w:right w:val="none" w:sz="0" w:space="0" w:color="auto"/>
      </w:divBdr>
    </w:div>
    <w:div w:id="1166095613">
      <w:bodyDiv w:val="1"/>
      <w:marLeft w:val="0"/>
      <w:marRight w:val="0"/>
      <w:marTop w:val="0"/>
      <w:marBottom w:val="0"/>
      <w:divBdr>
        <w:top w:val="none" w:sz="0" w:space="0" w:color="auto"/>
        <w:left w:val="none" w:sz="0" w:space="0" w:color="auto"/>
        <w:bottom w:val="none" w:sz="0" w:space="0" w:color="auto"/>
        <w:right w:val="none" w:sz="0" w:space="0" w:color="auto"/>
      </w:divBdr>
    </w:div>
    <w:div w:id="1171023589">
      <w:bodyDiv w:val="1"/>
      <w:marLeft w:val="0"/>
      <w:marRight w:val="0"/>
      <w:marTop w:val="0"/>
      <w:marBottom w:val="0"/>
      <w:divBdr>
        <w:top w:val="none" w:sz="0" w:space="0" w:color="auto"/>
        <w:left w:val="none" w:sz="0" w:space="0" w:color="auto"/>
        <w:bottom w:val="none" w:sz="0" w:space="0" w:color="auto"/>
        <w:right w:val="none" w:sz="0" w:space="0" w:color="auto"/>
      </w:divBdr>
      <w:divsChild>
        <w:div w:id="460655730">
          <w:marLeft w:val="0"/>
          <w:marRight w:val="0"/>
          <w:marTop w:val="0"/>
          <w:marBottom w:val="0"/>
          <w:divBdr>
            <w:top w:val="none" w:sz="0" w:space="0" w:color="auto"/>
            <w:left w:val="none" w:sz="0" w:space="0" w:color="auto"/>
            <w:bottom w:val="none" w:sz="0" w:space="0" w:color="auto"/>
            <w:right w:val="none" w:sz="0" w:space="0" w:color="auto"/>
          </w:divBdr>
        </w:div>
        <w:div w:id="513961159">
          <w:marLeft w:val="0"/>
          <w:marRight w:val="0"/>
          <w:marTop w:val="0"/>
          <w:marBottom w:val="0"/>
          <w:divBdr>
            <w:top w:val="none" w:sz="0" w:space="0" w:color="auto"/>
            <w:left w:val="none" w:sz="0" w:space="0" w:color="auto"/>
            <w:bottom w:val="none" w:sz="0" w:space="0" w:color="auto"/>
            <w:right w:val="none" w:sz="0" w:space="0" w:color="auto"/>
          </w:divBdr>
        </w:div>
        <w:div w:id="1833905160">
          <w:marLeft w:val="0"/>
          <w:marRight w:val="0"/>
          <w:marTop w:val="0"/>
          <w:marBottom w:val="0"/>
          <w:divBdr>
            <w:top w:val="none" w:sz="0" w:space="0" w:color="auto"/>
            <w:left w:val="none" w:sz="0" w:space="0" w:color="auto"/>
            <w:bottom w:val="none" w:sz="0" w:space="0" w:color="auto"/>
            <w:right w:val="none" w:sz="0" w:space="0" w:color="auto"/>
          </w:divBdr>
        </w:div>
      </w:divsChild>
    </w:div>
    <w:div w:id="1190725685">
      <w:bodyDiv w:val="1"/>
      <w:marLeft w:val="0"/>
      <w:marRight w:val="0"/>
      <w:marTop w:val="0"/>
      <w:marBottom w:val="0"/>
      <w:divBdr>
        <w:top w:val="none" w:sz="0" w:space="0" w:color="auto"/>
        <w:left w:val="none" w:sz="0" w:space="0" w:color="auto"/>
        <w:bottom w:val="none" w:sz="0" w:space="0" w:color="auto"/>
        <w:right w:val="none" w:sz="0" w:space="0" w:color="auto"/>
      </w:divBdr>
      <w:divsChild>
        <w:div w:id="196085864">
          <w:marLeft w:val="0"/>
          <w:marRight w:val="0"/>
          <w:marTop w:val="0"/>
          <w:marBottom w:val="0"/>
          <w:divBdr>
            <w:top w:val="none" w:sz="0" w:space="0" w:color="auto"/>
            <w:left w:val="none" w:sz="0" w:space="0" w:color="auto"/>
            <w:bottom w:val="none" w:sz="0" w:space="0" w:color="auto"/>
            <w:right w:val="none" w:sz="0" w:space="0" w:color="auto"/>
          </w:divBdr>
        </w:div>
        <w:div w:id="251546659">
          <w:marLeft w:val="0"/>
          <w:marRight w:val="0"/>
          <w:marTop w:val="0"/>
          <w:marBottom w:val="0"/>
          <w:divBdr>
            <w:top w:val="none" w:sz="0" w:space="0" w:color="auto"/>
            <w:left w:val="none" w:sz="0" w:space="0" w:color="auto"/>
            <w:bottom w:val="none" w:sz="0" w:space="0" w:color="auto"/>
            <w:right w:val="none" w:sz="0" w:space="0" w:color="auto"/>
          </w:divBdr>
        </w:div>
        <w:div w:id="1475562563">
          <w:marLeft w:val="0"/>
          <w:marRight w:val="0"/>
          <w:marTop w:val="0"/>
          <w:marBottom w:val="0"/>
          <w:divBdr>
            <w:top w:val="none" w:sz="0" w:space="0" w:color="auto"/>
            <w:left w:val="none" w:sz="0" w:space="0" w:color="auto"/>
            <w:bottom w:val="none" w:sz="0" w:space="0" w:color="auto"/>
            <w:right w:val="none" w:sz="0" w:space="0" w:color="auto"/>
          </w:divBdr>
        </w:div>
        <w:div w:id="1704087571">
          <w:marLeft w:val="0"/>
          <w:marRight w:val="0"/>
          <w:marTop w:val="0"/>
          <w:marBottom w:val="0"/>
          <w:divBdr>
            <w:top w:val="none" w:sz="0" w:space="0" w:color="auto"/>
            <w:left w:val="none" w:sz="0" w:space="0" w:color="auto"/>
            <w:bottom w:val="none" w:sz="0" w:space="0" w:color="auto"/>
            <w:right w:val="none" w:sz="0" w:space="0" w:color="auto"/>
          </w:divBdr>
        </w:div>
        <w:div w:id="1916864838">
          <w:marLeft w:val="0"/>
          <w:marRight w:val="0"/>
          <w:marTop w:val="0"/>
          <w:marBottom w:val="0"/>
          <w:divBdr>
            <w:top w:val="none" w:sz="0" w:space="0" w:color="auto"/>
            <w:left w:val="none" w:sz="0" w:space="0" w:color="auto"/>
            <w:bottom w:val="none" w:sz="0" w:space="0" w:color="auto"/>
            <w:right w:val="none" w:sz="0" w:space="0" w:color="auto"/>
          </w:divBdr>
        </w:div>
      </w:divsChild>
    </w:div>
    <w:div w:id="1250431970">
      <w:bodyDiv w:val="1"/>
      <w:marLeft w:val="0"/>
      <w:marRight w:val="0"/>
      <w:marTop w:val="0"/>
      <w:marBottom w:val="0"/>
      <w:divBdr>
        <w:top w:val="none" w:sz="0" w:space="0" w:color="auto"/>
        <w:left w:val="none" w:sz="0" w:space="0" w:color="auto"/>
        <w:bottom w:val="none" w:sz="0" w:space="0" w:color="auto"/>
        <w:right w:val="none" w:sz="0" w:space="0" w:color="auto"/>
      </w:divBdr>
    </w:div>
    <w:div w:id="1312950962">
      <w:bodyDiv w:val="1"/>
      <w:marLeft w:val="0"/>
      <w:marRight w:val="0"/>
      <w:marTop w:val="0"/>
      <w:marBottom w:val="0"/>
      <w:divBdr>
        <w:top w:val="none" w:sz="0" w:space="0" w:color="auto"/>
        <w:left w:val="none" w:sz="0" w:space="0" w:color="auto"/>
        <w:bottom w:val="none" w:sz="0" w:space="0" w:color="auto"/>
        <w:right w:val="none" w:sz="0" w:space="0" w:color="auto"/>
      </w:divBdr>
      <w:divsChild>
        <w:div w:id="801583596">
          <w:marLeft w:val="0"/>
          <w:marRight w:val="0"/>
          <w:marTop w:val="0"/>
          <w:marBottom w:val="0"/>
          <w:divBdr>
            <w:top w:val="none" w:sz="0" w:space="0" w:color="auto"/>
            <w:left w:val="none" w:sz="0" w:space="0" w:color="auto"/>
            <w:bottom w:val="none" w:sz="0" w:space="0" w:color="auto"/>
            <w:right w:val="none" w:sz="0" w:space="0" w:color="auto"/>
          </w:divBdr>
          <w:divsChild>
            <w:div w:id="15934134">
              <w:marLeft w:val="0"/>
              <w:marRight w:val="0"/>
              <w:marTop w:val="0"/>
              <w:marBottom w:val="0"/>
              <w:divBdr>
                <w:top w:val="none" w:sz="0" w:space="0" w:color="auto"/>
                <w:left w:val="none" w:sz="0" w:space="0" w:color="auto"/>
                <w:bottom w:val="none" w:sz="0" w:space="0" w:color="auto"/>
                <w:right w:val="none" w:sz="0" w:space="0" w:color="auto"/>
              </w:divBdr>
              <w:divsChild>
                <w:div w:id="407700480">
                  <w:marLeft w:val="0"/>
                  <w:marRight w:val="0"/>
                  <w:marTop w:val="0"/>
                  <w:marBottom w:val="0"/>
                  <w:divBdr>
                    <w:top w:val="none" w:sz="0" w:space="0" w:color="auto"/>
                    <w:left w:val="none" w:sz="0" w:space="0" w:color="auto"/>
                    <w:bottom w:val="none" w:sz="0" w:space="0" w:color="auto"/>
                    <w:right w:val="none" w:sz="0" w:space="0" w:color="auto"/>
                  </w:divBdr>
                </w:div>
              </w:divsChild>
            </w:div>
            <w:div w:id="75246488">
              <w:marLeft w:val="0"/>
              <w:marRight w:val="0"/>
              <w:marTop w:val="0"/>
              <w:marBottom w:val="0"/>
              <w:divBdr>
                <w:top w:val="none" w:sz="0" w:space="0" w:color="auto"/>
                <w:left w:val="none" w:sz="0" w:space="0" w:color="auto"/>
                <w:bottom w:val="none" w:sz="0" w:space="0" w:color="auto"/>
                <w:right w:val="none" w:sz="0" w:space="0" w:color="auto"/>
              </w:divBdr>
              <w:divsChild>
                <w:div w:id="2107382632">
                  <w:marLeft w:val="0"/>
                  <w:marRight w:val="0"/>
                  <w:marTop w:val="0"/>
                  <w:marBottom w:val="0"/>
                  <w:divBdr>
                    <w:top w:val="none" w:sz="0" w:space="0" w:color="auto"/>
                    <w:left w:val="none" w:sz="0" w:space="0" w:color="auto"/>
                    <w:bottom w:val="none" w:sz="0" w:space="0" w:color="auto"/>
                    <w:right w:val="none" w:sz="0" w:space="0" w:color="auto"/>
                  </w:divBdr>
                </w:div>
              </w:divsChild>
            </w:div>
            <w:div w:id="145248115">
              <w:marLeft w:val="0"/>
              <w:marRight w:val="0"/>
              <w:marTop w:val="0"/>
              <w:marBottom w:val="0"/>
              <w:divBdr>
                <w:top w:val="none" w:sz="0" w:space="0" w:color="auto"/>
                <w:left w:val="none" w:sz="0" w:space="0" w:color="auto"/>
                <w:bottom w:val="none" w:sz="0" w:space="0" w:color="auto"/>
                <w:right w:val="none" w:sz="0" w:space="0" w:color="auto"/>
              </w:divBdr>
              <w:divsChild>
                <w:div w:id="1708214144">
                  <w:marLeft w:val="0"/>
                  <w:marRight w:val="0"/>
                  <w:marTop w:val="0"/>
                  <w:marBottom w:val="0"/>
                  <w:divBdr>
                    <w:top w:val="none" w:sz="0" w:space="0" w:color="auto"/>
                    <w:left w:val="none" w:sz="0" w:space="0" w:color="auto"/>
                    <w:bottom w:val="none" w:sz="0" w:space="0" w:color="auto"/>
                    <w:right w:val="none" w:sz="0" w:space="0" w:color="auto"/>
                  </w:divBdr>
                </w:div>
              </w:divsChild>
            </w:div>
            <w:div w:id="152141250">
              <w:marLeft w:val="0"/>
              <w:marRight w:val="0"/>
              <w:marTop w:val="0"/>
              <w:marBottom w:val="0"/>
              <w:divBdr>
                <w:top w:val="none" w:sz="0" w:space="0" w:color="auto"/>
                <w:left w:val="none" w:sz="0" w:space="0" w:color="auto"/>
                <w:bottom w:val="none" w:sz="0" w:space="0" w:color="auto"/>
                <w:right w:val="none" w:sz="0" w:space="0" w:color="auto"/>
              </w:divBdr>
              <w:divsChild>
                <w:div w:id="1876917607">
                  <w:marLeft w:val="0"/>
                  <w:marRight w:val="0"/>
                  <w:marTop w:val="0"/>
                  <w:marBottom w:val="0"/>
                  <w:divBdr>
                    <w:top w:val="none" w:sz="0" w:space="0" w:color="auto"/>
                    <w:left w:val="none" w:sz="0" w:space="0" w:color="auto"/>
                    <w:bottom w:val="none" w:sz="0" w:space="0" w:color="auto"/>
                    <w:right w:val="none" w:sz="0" w:space="0" w:color="auto"/>
                  </w:divBdr>
                </w:div>
              </w:divsChild>
            </w:div>
            <w:div w:id="202720357">
              <w:marLeft w:val="0"/>
              <w:marRight w:val="0"/>
              <w:marTop w:val="0"/>
              <w:marBottom w:val="0"/>
              <w:divBdr>
                <w:top w:val="none" w:sz="0" w:space="0" w:color="auto"/>
                <w:left w:val="none" w:sz="0" w:space="0" w:color="auto"/>
                <w:bottom w:val="none" w:sz="0" w:space="0" w:color="auto"/>
                <w:right w:val="none" w:sz="0" w:space="0" w:color="auto"/>
              </w:divBdr>
              <w:divsChild>
                <w:div w:id="2146465023">
                  <w:marLeft w:val="0"/>
                  <w:marRight w:val="0"/>
                  <w:marTop w:val="0"/>
                  <w:marBottom w:val="0"/>
                  <w:divBdr>
                    <w:top w:val="none" w:sz="0" w:space="0" w:color="auto"/>
                    <w:left w:val="none" w:sz="0" w:space="0" w:color="auto"/>
                    <w:bottom w:val="none" w:sz="0" w:space="0" w:color="auto"/>
                    <w:right w:val="none" w:sz="0" w:space="0" w:color="auto"/>
                  </w:divBdr>
                </w:div>
              </w:divsChild>
            </w:div>
            <w:div w:id="204028410">
              <w:marLeft w:val="0"/>
              <w:marRight w:val="0"/>
              <w:marTop w:val="0"/>
              <w:marBottom w:val="0"/>
              <w:divBdr>
                <w:top w:val="none" w:sz="0" w:space="0" w:color="auto"/>
                <w:left w:val="none" w:sz="0" w:space="0" w:color="auto"/>
                <w:bottom w:val="none" w:sz="0" w:space="0" w:color="auto"/>
                <w:right w:val="none" w:sz="0" w:space="0" w:color="auto"/>
              </w:divBdr>
              <w:divsChild>
                <w:div w:id="538401812">
                  <w:marLeft w:val="0"/>
                  <w:marRight w:val="0"/>
                  <w:marTop w:val="0"/>
                  <w:marBottom w:val="0"/>
                  <w:divBdr>
                    <w:top w:val="none" w:sz="0" w:space="0" w:color="auto"/>
                    <w:left w:val="none" w:sz="0" w:space="0" w:color="auto"/>
                    <w:bottom w:val="none" w:sz="0" w:space="0" w:color="auto"/>
                    <w:right w:val="none" w:sz="0" w:space="0" w:color="auto"/>
                  </w:divBdr>
                </w:div>
              </w:divsChild>
            </w:div>
            <w:div w:id="221142547">
              <w:marLeft w:val="0"/>
              <w:marRight w:val="0"/>
              <w:marTop w:val="0"/>
              <w:marBottom w:val="0"/>
              <w:divBdr>
                <w:top w:val="none" w:sz="0" w:space="0" w:color="auto"/>
                <w:left w:val="none" w:sz="0" w:space="0" w:color="auto"/>
                <w:bottom w:val="none" w:sz="0" w:space="0" w:color="auto"/>
                <w:right w:val="none" w:sz="0" w:space="0" w:color="auto"/>
              </w:divBdr>
              <w:divsChild>
                <w:div w:id="1739471126">
                  <w:marLeft w:val="0"/>
                  <w:marRight w:val="0"/>
                  <w:marTop w:val="0"/>
                  <w:marBottom w:val="0"/>
                  <w:divBdr>
                    <w:top w:val="none" w:sz="0" w:space="0" w:color="auto"/>
                    <w:left w:val="none" w:sz="0" w:space="0" w:color="auto"/>
                    <w:bottom w:val="none" w:sz="0" w:space="0" w:color="auto"/>
                    <w:right w:val="none" w:sz="0" w:space="0" w:color="auto"/>
                  </w:divBdr>
                </w:div>
              </w:divsChild>
            </w:div>
            <w:div w:id="279609209">
              <w:marLeft w:val="0"/>
              <w:marRight w:val="0"/>
              <w:marTop w:val="0"/>
              <w:marBottom w:val="0"/>
              <w:divBdr>
                <w:top w:val="none" w:sz="0" w:space="0" w:color="auto"/>
                <w:left w:val="none" w:sz="0" w:space="0" w:color="auto"/>
                <w:bottom w:val="none" w:sz="0" w:space="0" w:color="auto"/>
                <w:right w:val="none" w:sz="0" w:space="0" w:color="auto"/>
              </w:divBdr>
              <w:divsChild>
                <w:div w:id="1455908765">
                  <w:marLeft w:val="0"/>
                  <w:marRight w:val="0"/>
                  <w:marTop w:val="0"/>
                  <w:marBottom w:val="0"/>
                  <w:divBdr>
                    <w:top w:val="none" w:sz="0" w:space="0" w:color="auto"/>
                    <w:left w:val="none" w:sz="0" w:space="0" w:color="auto"/>
                    <w:bottom w:val="none" w:sz="0" w:space="0" w:color="auto"/>
                    <w:right w:val="none" w:sz="0" w:space="0" w:color="auto"/>
                  </w:divBdr>
                </w:div>
              </w:divsChild>
            </w:div>
            <w:div w:id="281615380">
              <w:marLeft w:val="0"/>
              <w:marRight w:val="0"/>
              <w:marTop w:val="0"/>
              <w:marBottom w:val="0"/>
              <w:divBdr>
                <w:top w:val="none" w:sz="0" w:space="0" w:color="auto"/>
                <w:left w:val="none" w:sz="0" w:space="0" w:color="auto"/>
                <w:bottom w:val="none" w:sz="0" w:space="0" w:color="auto"/>
                <w:right w:val="none" w:sz="0" w:space="0" w:color="auto"/>
              </w:divBdr>
              <w:divsChild>
                <w:div w:id="53939945">
                  <w:marLeft w:val="0"/>
                  <w:marRight w:val="0"/>
                  <w:marTop w:val="0"/>
                  <w:marBottom w:val="0"/>
                  <w:divBdr>
                    <w:top w:val="none" w:sz="0" w:space="0" w:color="auto"/>
                    <w:left w:val="none" w:sz="0" w:space="0" w:color="auto"/>
                    <w:bottom w:val="none" w:sz="0" w:space="0" w:color="auto"/>
                    <w:right w:val="none" w:sz="0" w:space="0" w:color="auto"/>
                  </w:divBdr>
                </w:div>
                <w:div w:id="206914729">
                  <w:marLeft w:val="0"/>
                  <w:marRight w:val="0"/>
                  <w:marTop w:val="0"/>
                  <w:marBottom w:val="0"/>
                  <w:divBdr>
                    <w:top w:val="none" w:sz="0" w:space="0" w:color="auto"/>
                    <w:left w:val="none" w:sz="0" w:space="0" w:color="auto"/>
                    <w:bottom w:val="none" w:sz="0" w:space="0" w:color="auto"/>
                    <w:right w:val="none" w:sz="0" w:space="0" w:color="auto"/>
                  </w:divBdr>
                </w:div>
              </w:divsChild>
            </w:div>
            <w:div w:id="309138810">
              <w:marLeft w:val="0"/>
              <w:marRight w:val="0"/>
              <w:marTop w:val="0"/>
              <w:marBottom w:val="0"/>
              <w:divBdr>
                <w:top w:val="none" w:sz="0" w:space="0" w:color="auto"/>
                <w:left w:val="none" w:sz="0" w:space="0" w:color="auto"/>
                <w:bottom w:val="none" w:sz="0" w:space="0" w:color="auto"/>
                <w:right w:val="none" w:sz="0" w:space="0" w:color="auto"/>
              </w:divBdr>
              <w:divsChild>
                <w:div w:id="844976014">
                  <w:marLeft w:val="0"/>
                  <w:marRight w:val="0"/>
                  <w:marTop w:val="0"/>
                  <w:marBottom w:val="0"/>
                  <w:divBdr>
                    <w:top w:val="none" w:sz="0" w:space="0" w:color="auto"/>
                    <w:left w:val="none" w:sz="0" w:space="0" w:color="auto"/>
                    <w:bottom w:val="none" w:sz="0" w:space="0" w:color="auto"/>
                    <w:right w:val="none" w:sz="0" w:space="0" w:color="auto"/>
                  </w:divBdr>
                </w:div>
              </w:divsChild>
            </w:div>
            <w:div w:id="333844133">
              <w:marLeft w:val="0"/>
              <w:marRight w:val="0"/>
              <w:marTop w:val="0"/>
              <w:marBottom w:val="0"/>
              <w:divBdr>
                <w:top w:val="none" w:sz="0" w:space="0" w:color="auto"/>
                <w:left w:val="none" w:sz="0" w:space="0" w:color="auto"/>
                <w:bottom w:val="none" w:sz="0" w:space="0" w:color="auto"/>
                <w:right w:val="none" w:sz="0" w:space="0" w:color="auto"/>
              </w:divBdr>
              <w:divsChild>
                <w:div w:id="1146972805">
                  <w:marLeft w:val="0"/>
                  <w:marRight w:val="0"/>
                  <w:marTop w:val="0"/>
                  <w:marBottom w:val="0"/>
                  <w:divBdr>
                    <w:top w:val="none" w:sz="0" w:space="0" w:color="auto"/>
                    <w:left w:val="none" w:sz="0" w:space="0" w:color="auto"/>
                    <w:bottom w:val="none" w:sz="0" w:space="0" w:color="auto"/>
                    <w:right w:val="none" w:sz="0" w:space="0" w:color="auto"/>
                  </w:divBdr>
                </w:div>
              </w:divsChild>
            </w:div>
            <w:div w:id="456686337">
              <w:marLeft w:val="0"/>
              <w:marRight w:val="0"/>
              <w:marTop w:val="0"/>
              <w:marBottom w:val="0"/>
              <w:divBdr>
                <w:top w:val="none" w:sz="0" w:space="0" w:color="auto"/>
                <w:left w:val="none" w:sz="0" w:space="0" w:color="auto"/>
                <w:bottom w:val="none" w:sz="0" w:space="0" w:color="auto"/>
                <w:right w:val="none" w:sz="0" w:space="0" w:color="auto"/>
              </w:divBdr>
              <w:divsChild>
                <w:div w:id="1371882438">
                  <w:marLeft w:val="0"/>
                  <w:marRight w:val="0"/>
                  <w:marTop w:val="0"/>
                  <w:marBottom w:val="0"/>
                  <w:divBdr>
                    <w:top w:val="none" w:sz="0" w:space="0" w:color="auto"/>
                    <w:left w:val="none" w:sz="0" w:space="0" w:color="auto"/>
                    <w:bottom w:val="none" w:sz="0" w:space="0" w:color="auto"/>
                    <w:right w:val="none" w:sz="0" w:space="0" w:color="auto"/>
                  </w:divBdr>
                </w:div>
              </w:divsChild>
            </w:div>
            <w:div w:id="497307877">
              <w:marLeft w:val="0"/>
              <w:marRight w:val="0"/>
              <w:marTop w:val="0"/>
              <w:marBottom w:val="0"/>
              <w:divBdr>
                <w:top w:val="none" w:sz="0" w:space="0" w:color="auto"/>
                <w:left w:val="none" w:sz="0" w:space="0" w:color="auto"/>
                <w:bottom w:val="none" w:sz="0" w:space="0" w:color="auto"/>
                <w:right w:val="none" w:sz="0" w:space="0" w:color="auto"/>
              </w:divBdr>
              <w:divsChild>
                <w:div w:id="1930506641">
                  <w:marLeft w:val="0"/>
                  <w:marRight w:val="0"/>
                  <w:marTop w:val="0"/>
                  <w:marBottom w:val="0"/>
                  <w:divBdr>
                    <w:top w:val="none" w:sz="0" w:space="0" w:color="auto"/>
                    <w:left w:val="none" w:sz="0" w:space="0" w:color="auto"/>
                    <w:bottom w:val="none" w:sz="0" w:space="0" w:color="auto"/>
                    <w:right w:val="none" w:sz="0" w:space="0" w:color="auto"/>
                  </w:divBdr>
                </w:div>
              </w:divsChild>
            </w:div>
            <w:div w:id="501941539">
              <w:marLeft w:val="0"/>
              <w:marRight w:val="0"/>
              <w:marTop w:val="0"/>
              <w:marBottom w:val="0"/>
              <w:divBdr>
                <w:top w:val="none" w:sz="0" w:space="0" w:color="auto"/>
                <w:left w:val="none" w:sz="0" w:space="0" w:color="auto"/>
                <w:bottom w:val="none" w:sz="0" w:space="0" w:color="auto"/>
                <w:right w:val="none" w:sz="0" w:space="0" w:color="auto"/>
              </w:divBdr>
              <w:divsChild>
                <w:div w:id="1663848795">
                  <w:marLeft w:val="0"/>
                  <w:marRight w:val="0"/>
                  <w:marTop w:val="0"/>
                  <w:marBottom w:val="0"/>
                  <w:divBdr>
                    <w:top w:val="none" w:sz="0" w:space="0" w:color="auto"/>
                    <w:left w:val="none" w:sz="0" w:space="0" w:color="auto"/>
                    <w:bottom w:val="none" w:sz="0" w:space="0" w:color="auto"/>
                    <w:right w:val="none" w:sz="0" w:space="0" w:color="auto"/>
                  </w:divBdr>
                </w:div>
              </w:divsChild>
            </w:div>
            <w:div w:id="525562367">
              <w:marLeft w:val="0"/>
              <w:marRight w:val="0"/>
              <w:marTop w:val="0"/>
              <w:marBottom w:val="0"/>
              <w:divBdr>
                <w:top w:val="none" w:sz="0" w:space="0" w:color="auto"/>
                <w:left w:val="none" w:sz="0" w:space="0" w:color="auto"/>
                <w:bottom w:val="none" w:sz="0" w:space="0" w:color="auto"/>
                <w:right w:val="none" w:sz="0" w:space="0" w:color="auto"/>
              </w:divBdr>
              <w:divsChild>
                <w:div w:id="224993677">
                  <w:marLeft w:val="0"/>
                  <w:marRight w:val="0"/>
                  <w:marTop w:val="0"/>
                  <w:marBottom w:val="0"/>
                  <w:divBdr>
                    <w:top w:val="none" w:sz="0" w:space="0" w:color="auto"/>
                    <w:left w:val="none" w:sz="0" w:space="0" w:color="auto"/>
                    <w:bottom w:val="none" w:sz="0" w:space="0" w:color="auto"/>
                    <w:right w:val="none" w:sz="0" w:space="0" w:color="auto"/>
                  </w:divBdr>
                </w:div>
                <w:div w:id="1277828996">
                  <w:marLeft w:val="0"/>
                  <w:marRight w:val="0"/>
                  <w:marTop w:val="0"/>
                  <w:marBottom w:val="0"/>
                  <w:divBdr>
                    <w:top w:val="none" w:sz="0" w:space="0" w:color="auto"/>
                    <w:left w:val="none" w:sz="0" w:space="0" w:color="auto"/>
                    <w:bottom w:val="none" w:sz="0" w:space="0" w:color="auto"/>
                    <w:right w:val="none" w:sz="0" w:space="0" w:color="auto"/>
                  </w:divBdr>
                </w:div>
              </w:divsChild>
            </w:div>
            <w:div w:id="590162072">
              <w:marLeft w:val="0"/>
              <w:marRight w:val="0"/>
              <w:marTop w:val="0"/>
              <w:marBottom w:val="0"/>
              <w:divBdr>
                <w:top w:val="none" w:sz="0" w:space="0" w:color="auto"/>
                <w:left w:val="none" w:sz="0" w:space="0" w:color="auto"/>
                <w:bottom w:val="none" w:sz="0" w:space="0" w:color="auto"/>
                <w:right w:val="none" w:sz="0" w:space="0" w:color="auto"/>
              </w:divBdr>
              <w:divsChild>
                <w:div w:id="489293171">
                  <w:marLeft w:val="0"/>
                  <w:marRight w:val="0"/>
                  <w:marTop w:val="0"/>
                  <w:marBottom w:val="0"/>
                  <w:divBdr>
                    <w:top w:val="none" w:sz="0" w:space="0" w:color="auto"/>
                    <w:left w:val="none" w:sz="0" w:space="0" w:color="auto"/>
                    <w:bottom w:val="none" w:sz="0" w:space="0" w:color="auto"/>
                    <w:right w:val="none" w:sz="0" w:space="0" w:color="auto"/>
                  </w:divBdr>
                </w:div>
              </w:divsChild>
            </w:div>
            <w:div w:id="601499930">
              <w:marLeft w:val="0"/>
              <w:marRight w:val="0"/>
              <w:marTop w:val="0"/>
              <w:marBottom w:val="0"/>
              <w:divBdr>
                <w:top w:val="none" w:sz="0" w:space="0" w:color="auto"/>
                <w:left w:val="none" w:sz="0" w:space="0" w:color="auto"/>
                <w:bottom w:val="none" w:sz="0" w:space="0" w:color="auto"/>
                <w:right w:val="none" w:sz="0" w:space="0" w:color="auto"/>
              </w:divBdr>
              <w:divsChild>
                <w:div w:id="333536253">
                  <w:marLeft w:val="0"/>
                  <w:marRight w:val="0"/>
                  <w:marTop w:val="0"/>
                  <w:marBottom w:val="0"/>
                  <w:divBdr>
                    <w:top w:val="none" w:sz="0" w:space="0" w:color="auto"/>
                    <w:left w:val="none" w:sz="0" w:space="0" w:color="auto"/>
                    <w:bottom w:val="none" w:sz="0" w:space="0" w:color="auto"/>
                    <w:right w:val="none" w:sz="0" w:space="0" w:color="auto"/>
                  </w:divBdr>
                </w:div>
                <w:div w:id="579486842">
                  <w:marLeft w:val="0"/>
                  <w:marRight w:val="0"/>
                  <w:marTop w:val="0"/>
                  <w:marBottom w:val="0"/>
                  <w:divBdr>
                    <w:top w:val="none" w:sz="0" w:space="0" w:color="auto"/>
                    <w:left w:val="none" w:sz="0" w:space="0" w:color="auto"/>
                    <w:bottom w:val="none" w:sz="0" w:space="0" w:color="auto"/>
                    <w:right w:val="none" w:sz="0" w:space="0" w:color="auto"/>
                  </w:divBdr>
                </w:div>
                <w:div w:id="1186014711">
                  <w:marLeft w:val="0"/>
                  <w:marRight w:val="0"/>
                  <w:marTop w:val="0"/>
                  <w:marBottom w:val="0"/>
                  <w:divBdr>
                    <w:top w:val="none" w:sz="0" w:space="0" w:color="auto"/>
                    <w:left w:val="none" w:sz="0" w:space="0" w:color="auto"/>
                    <w:bottom w:val="none" w:sz="0" w:space="0" w:color="auto"/>
                    <w:right w:val="none" w:sz="0" w:space="0" w:color="auto"/>
                  </w:divBdr>
                </w:div>
              </w:divsChild>
            </w:div>
            <w:div w:id="614407314">
              <w:marLeft w:val="0"/>
              <w:marRight w:val="0"/>
              <w:marTop w:val="0"/>
              <w:marBottom w:val="0"/>
              <w:divBdr>
                <w:top w:val="none" w:sz="0" w:space="0" w:color="auto"/>
                <w:left w:val="none" w:sz="0" w:space="0" w:color="auto"/>
                <w:bottom w:val="none" w:sz="0" w:space="0" w:color="auto"/>
                <w:right w:val="none" w:sz="0" w:space="0" w:color="auto"/>
              </w:divBdr>
              <w:divsChild>
                <w:div w:id="268852508">
                  <w:marLeft w:val="0"/>
                  <w:marRight w:val="0"/>
                  <w:marTop w:val="0"/>
                  <w:marBottom w:val="0"/>
                  <w:divBdr>
                    <w:top w:val="none" w:sz="0" w:space="0" w:color="auto"/>
                    <w:left w:val="none" w:sz="0" w:space="0" w:color="auto"/>
                    <w:bottom w:val="none" w:sz="0" w:space="0" w:color="auto"/>
                    <w:right w:val="none" w:sz="0" w:space="0" w:color="auto"/>
                  </w:divBdr>
                </w:div>
                <w:div w:id="793254181">
                  <w:marLeft w:val="0"/>
                  <w:marRight w:val="0"/>
                  <w:marTop w:val="0"/>
                  <w:marBottom w:val="0"/>
                  <w:divBdr>
                    <w:top w:val="none" w:sz="0" w:space="0" w:color="auto"/>
                    <w:left w:val="none" w:sz="0" w:space="0" w:color="auto"/>
                    <w:bottom w:val="none" w:sz="0" w:space="0" w:color="auto"/>
                    <w:right w:val="none" w:sz="0" w:space="0" w:color="auto"/>
                  </w:divBdr>
                </w:div>
                <w:div w:id="1075973565">
                  <w:marLeft w:val="0"/>
                  <w:marRight w:val="0"/>
                  <w:marTop w:val="0"/>
                  <w:marBottom w:val="0"/>
                  <w:divBdr>
                    <w:top w:val="none" w:sz="0" w:space="0" w:color="auto"/>
                    <w:left w:val="none" w:sz="0" w:space="0" w:color="auto"/>
                    <w:bottom w:val="none" w:sz="0" w:space="0" w:color="auto"/>
                    <w:right w:val="none" w:sz="0" w:space="0" w:color="auto"/>
                  </w:divBdr>
                </w:div>
              </w:divsChild>
            </w:div>
            <w:div w:id="630138798">
              <w:marLeft w:val="0"/>
              <w:marRight w:val="0"/>
              <w:marTop w:val="0"/>
              <w:marBottom w:val="0"/>
              <w:divBdr>
                <w:top w:val="none" w:sz="0" w:space="0" w:color="auto"/>
                <w:left w:val="none" w:sz="0" w:space="0" w:color="auto"/>
                <w:bottom w:val="none" w:sz="0" w:space="0" w:color="auto"/>
                <w:right w:val="none" w:sz="0" w:space="0" w:color="auto"/>
              </w:divBdr>
              <w:divsChild>
                <w:div w:id="422646703">
                  <w:marLeft w:val="0"/>
                  <w:marRight w:val="0"/>
                  <w:marTop w:val="0"/>
                  <w:marBottom w:val="0"/>
                  <w:divBdr>
                    <w:top w:val="none" w:sz="0" w:space="0" w:color="auto"/>
                    <w:left w:val="none" w:sz="0" w:space="0" w:color="auto"/>
                    <w:bottom w:val="none" w:sz="0" w:space="0" w:color="auto"/>
                    <w:right w:val="none" w:sz="0" w:space="0" w:color="auto"/>
                  </w:divBdr>
                </w:div>
              </w:divsChild>
            </w:div>
            <w:div w:id="720061450">
              <w:marLeft w:val="0"/>
              <w:marRight w:val="0"/>
              <w:marTop w:val="0"/>
              <w:marBottom w:val="0"/>
              <w:divBdr>
                <w:top w:val="none" w:sz="0" w:space="0" w:color="auto"/>
                <w:left w:val="none" w:sz="0" w:space="0" w:color="auto"/>
                <w:bottom w:val="none" w:sz="0" w:space="0" w:color="auto"/>
                <w:right w:val="none" w:sz="0" w:space="0" w:color="auto"/>
              </w:divBdr>
              <w:divsChild>
                <w:div w:id="355153478">
                  <w:marLeft w:val="0"/>
                  <w:marRight w:val="0"/>
                  <w:marTop w:val="0"/>
                  <w:marBottom w:val="0"/>
                  <w:divBdr>
                    <w:top w:val="none" w:sz="0" w:space="0" w:color="auto"/>
                    <w:left w:val="none" w:sz="0" w:space="0" w:color="auto"/>
                    <w:bottom w:val="none" w:sz="0" w:space="0" w:color="auto"/>
                    <w:right w:val="none" w:sz="0" w:space="0" w:color="auto"/>
                  </w:divBdr>
                </w:div>
              </w:divsChild>
            </w:div>
            <w:div w:id="820315855">
              <w:marLeft w:val="0"/>
              <w:marRight w:val="0"/>
              <w:marTop w:val="0"/>
              <w:marBottom w:val="0"/>
              <w:divBdr>
                <w:top w:val="none" w:sz="0" w:space="0" w:color="auto"/>
                <w:left w:val="none" w:sz="0" w:space="0" w:color="auto"/>
                <w:bottom w:val="none" w:sz="0" w:space="0" w:color="auto"/>
                <w:right w:val="none" w:sz="0" w:space="0" w:color="auto"/>
              </w:divBdr>
              <w:divsChild>
                <w:div w:id="1712073939">
                  <w:marLeft w:val="0"/>
                  <w:marRight w:val="0"/>
                  <w:marTop w:val="0"/>
                  <w:marBottom w:val="0"/>
                  <w:divBdr>
                    <w:top w:val="none" w:sz="0" w:space="0" w:color="auto"/>
                    <w:left w:val="none" w:sz="0" w:space="0" w:color="auto"/>
                    <w:bottom w:val="none" w:sz="0" w:space="0" w:color="auto"/>
                    <w:right w:val="none" w:sz="0" w:space="0" w:color="auto"/>
                  </w:divBdr>
                </w:div>
              </w:divsChild>
            </w:div>
            <w:div w:id="986320684">
              <w:marLeft w:val="0"/>
              <w:marRight w:val="0"/>
              <w:marTop w:val="0"/>
              <w:marBottom w:val="0"/>
              <w:divBdr>
                <w:top w:val="none" w:sz="0" w:space="0" w:color="auto"/>
                <w:left w:val="none" w:sz="0" w:space="0" w:color="auto"/>
                <w:bottom w:val="none" w:sz="0" w:space="0" w:color="auto"/>
                <w:right w:val="none" w:sz="0" w:space="0" w:color="auto"/>
              </w:divBdr>
              <w:divsChild>
                <w:div w:id="1499537885">
                  <w:marLeft w:val="0"/>
                  <w:marRight w:val="0"/>
                  <w:marTop w:val="0"/>
                  <w:marBottom w:val="0"/>
                  <w:divBdr>
                    <w:top w:val="none" w:sz="0" w:space="0" w:color="auto"/>
                    <w:left w:val="none" w:sz="0" w:space="0" w:color="auto"/>
                    <w:bottom w:val="none" w:sz="0" w:space="0" w:color="auto"/>
                    <w:right w:val="none" w:sz="0" w:space="0" w:color="auto"/>
                  </w:divBdr>
                </w:div>
              </w:divsChild>
            </w:div>
            <w:div w:id="1079862288">
              <w:marLeft w:val="0"/>
              <w:marRight w:val="0"/>
              <w:marTop w:val="0"/>
              <w:marBottom w:val="0"/>
              <w:divBdr>
                <w:top w:val="none" w:sz="0" w:space="0" w:color="auto"/>
                <w:left w:val="none" w:sz="0" w:space="0" w:color="auto"/>
                <w:bottom w:val="none" w:sz="0" w:space="0" w:color="auto"/>
                <w:right w:val="none" w:sz="0" w:space="0" w:color="auto"/>
              </w:divBdr>
              <w:divsChild>
                <w:div w:id="422605457">
                  <w:marLeft w:val="0"/>
                  <w:marRight w:val="0"/>
                  <w:marTop w:val="0"/>
                  <w:marBottom w:val="0"/>
                  <w:divBdr>
                    <w:top w:val="none" w:sz="0" w:space="0" w:color="auto"/>
                    <w:left w:val="none" w:sz="0" w:space="0" w:color="auto"/>
                    <w:bottom w:val="none" w:sz="0" w:space="0" w:color="auto"/>
                    <w:right w:val="none" w:sz="0" w:space="0" w:color="auto"/>
                  </w:divBdr>
                </w:div>
              </w:divsChild>
            </w:div>
            <w:div w:id="1141849540">
              <w:marLeft w:val="0"/>
              <w:marRight w:val="0"/>
              <w:marTop w:val="0"/>
              <w:marBottom w:val="0"/>
              <w:divBdr>
                <w:top w:val="none" w:sz="0" w:space="0" w:color="auto"/>
                <w:left w:val="none" w:sz="0" w:space="0" w:color="auto"/>
                <w:bottom w:val="none" w:sz="0" w:space="0" w:color="auto"/>
                <w:right w:val="none" w:sz="0" w:space="0" w:color="auto"/>
              </w:divBdr>
              <w:divsChild>
                <w:div w:id="678193257">
                  <w:marLeft w:val="0"/>
                  <w:marRight w:val="0"/>
                  <w:marTop w:val="0"/>
                  <w:marBottom w:val="0"/>
                  <w:divBdr>
                    <w:top w:val="none" w:sz="0" w:space="0" w:color="auto"/>
                    <w:left w:val="none" w:sz="0" w:space="0" w:color="auto"/>
                    <w:bottom w:val="none" w:sz="0" w:space="0" w:color="auto"/>
                    <w:right w:val="none" w:sz="0" w:space="0" w:color="auto"/>
                  </w:divBdr>
                </w:div>
                <w:div w:id="854222558">
                  <w:marLeft w:val="0"/>
                  <w:marRight w:val="0"/>
                  <w:marTop w:val="0"/>
                  <w:marBottom w:val="0"/>
                  <w:divBdr>
                    <w:top w:val="none" w:sz="0" w:space="0" w:color="auto"/>
                    <w:left w:val="none" w:sz="0" w:space="0" w:color="auto"/>
                    <w:bottom w:val="none" w:sz="0" w:space="0" w:color="auto"/>
                    <w:right w:val="none" w:sz="0" w:space="0" w:color="auto"/>
                  </w:divBdr>
                </w:div>
                <w:div w:id="1031295510">
                  <w:marLeft w:val="0"/>
                  <w:marRight w:val="0"/>
                  <w:marTop w:val="0"/>
                  <w:marBottom w:val="0"/>
                  <w:divBdr>
                    <w:top w:val="none" w:sz="0" w:space="0" w:color="auto"/>
                    <w:left w:val="none" w:sz="0" w:space="0" w:color="auto"/>
                    <w:bottom w:val="none" w:sz="0" w:space="0" w:color="auto"/>
                    <w:right w:val="none" w:sz="0" w:space="0" w:color="auto"/>
                  </w:divBdr>
                </w:div>
                <w:div w:id="1355113043">
                  <w:marLeft w:val="0"/>
                  <w:marRight w:val="0"/>
                  <w:marTop w:val="0"/>
                  <w:marBottom w:val="0"/>
                  <w:divBdr>
                    <w:top w:val="none" w:sz="0" w:space="0" w:color="auto"/>
                    <w:left w:val="none" w:sz="0" w:space="0" w:color="auto"/>
                    <w:bottom w:val="none" w:sz="0" w:space="0" w:color="auto"/>
                    <w:right w:val="none" w:sz="0" w:space="0" w:color="auto"/>
                  </w:divBdr>
                </w:div>
                <w:div w:id="2102484783">
                  <w:marLeft w:val="0"/>
                  <w:marRight w:val="0"/>
                  <w:marTop w:val="0"/>
                  <w:marBottom w:val="0"/>
                  <w:divBdr>
                    <w:top w:val="none" w:sz="0" w:space="0" w:color="auto"/>
                    <w:left w:val="none" w:sz="0" w:space="0" w:color="auto"/>
                    <w:bottom w:val="none" w:sz="0" w:space="0" w:color="auto"/>
                    <w:right w:val="none" w:sz="0" w:space="0" w:color="auto"/>
                  </w:divBdr>
                </w:div>
              </w:divsChild>
            </w:div>
            <w:div w:id="1238246743">
              <w:marLeft w:val="0"/>
              <w:marRight w:val="0"/>
              <w:marTop w:val="0"/>
              <w:marBottom w:val="0"/>
              <w:divBdr>
                <w:top w:val="none" w:sz="0" w:space="0" w:color="auto"/>
                <w:left w:val="none" w:sz="0" w:space="0" w:color="auto"/>
                <w:bottom w:val="none" w:sz="0" w:space="0" w:color="auto"/>
                <w:right w:val="none" w:sz="0" w:space="0" w:color="auto"/>
              </w:divBdr>
              <w:divsChild>
                <w:div w:id="836920302">
                  <w:marLeft w:val="0"/>
                  <w:marRight w:val="0"/>
                  <w:marTop w:val="0"/>
                  <w:marBottom w:val="0"/>
                  <w:divBdr>
                    <w:top w:val="none" w:sz="0" w:space="0" w:color="auto"/>
                    <w:left w:val="none" w:sz="0" w:space="0" w:color="auto"/>
                    <w:bottom w:val="none" w:sz="0" w:space="0" w:color="auto"/>
                    <w:right w:val="none" w:sz="0" w:space="0" w:color="auto"/>
                  </w:divBdr>
                </w:div>
              </w:divsChild>
            </w:div>
            <w:div w:id="1254704493">
              <w:marLeft w:val="0"/>
              <w:marRight w:val="0"/>
              <w:marTop w:val="0"/>
              <w:marBottom w:val="0"/>
              <w:divBdr>
                <w:top w:val="none" w:sz="0" w:space="0" w:color="auto"/>
                <w:left w:val="none" w:sz="0" w:space="0" w:color="auto"/>
                <w:bottom w:val="none" w:sz="0" w:space="0" w:color="auto"/>
                <w:right w:val="none" w:sz="0" w:space="0" w:color="auto"/>
              </w:divBdr>
              <w:divsChild>
                <w:div w:id="1627660829">
                  <w:marLeft w:val="0"/>
                  <w:marRight w:val="0"/>
                  <w:marTop w:val="0"/>
                  <w:marBottom w:val="0"/>
                  <w:divBdr>
                    <w:top w:val="none" w:sz="0" w:space="0" w:color="auto"/>
                    <w:left w:val="none" w:sz="0" w:space="0" w:color="auto"/>
                    <w:bottom w:val="none" w:sz="0" w:space="0" w:color="auto"/>
                    <w:right w:val="none" w:sz="0" w:space="0" w:color="auto"/>
                  </w:divBdr>
                </w:div>
              </w:divsChild>
            </w:div>
            <w:div w:id="1358316187">
              <w:marLeft w:val="0"/>
              <w:marRight w:val="0"/>
              <w:marTop w:val="0"/>
              <w:marBottom w:val="0"/>
              <w:divBdr>
                <w:top w:val="none" w:sz="0" w:space="0" w:color="auto"/>
                <w:left w:val="none" w:sz="0" w:space="0" w:color="auto"/>
                <w:bottom w:val="none" w:sz="0" w:space="0" w:color="auto"/>
                <w:right w:val="none" w:sz="0" w:space="0" w:color="auto"/>
              </w:divBdr>
              <w:divsChild>
                <w:div w:id="1139298305">
                  <w:marLeft w:val="0"/>
                  <w:marRight w:val="0"/>
                  <w:marTop w:val="0"/>
                  <w:marBottom w:val="0"/>
                  <w:divBdr>
                    <w:top w:val="none" w:sz="0" w:space="0" w:color="auto"/>
                    <w:left w:val="none" w:sz="0" w:space="0" w:color="auto"/>
                    <w:bottom w:val="none" w:sz="0" w:space="0" w:color="auto"/>
                    <w:right w:val="none" w:sz="0" w:space="0" w:color="auto"/>
                  </w:divBdr>
                </w:div>
              </w:divsChild>
            </w:div>
            <w:div w:id="1381048996">
              <w:marLeft w:val="0"/>
              <w:marRight w:val="0"/>
              <w:marTop w:val="0"/>
              <w:marBottom w:val="0"/>
              <w:divBdr>
                <w:top w:val="none" w:sz="0" w:space="0" w:color="auto"/>
                <w:left w:val="none" w:sz="0" w:space="0" w:color="auto"/>
                <w:bottom w:val="none" w:sz="0" w:space="0" w:color="auto"/>
                <w:right w:val="none" w:sz="0" w:space="0" w:color="auto"/>
              </w:divBdr>
              <w:divsChild>
                <w:div w:id="4213857">
                  <w:marLeft w:val="0"/>
                  <w:marRight w:val="0"/>
                  <w:marTop w:val="0"/>
                  <w:marBottom w:val="0"/>
                  <w:divBdr>
                    <w:top w:val="none" w:sz="0" w:space="0" w:color="auto"/>
                    <w:left w:val="none" w:sz="0" w:space="0" w:color="auto"/>
                    <w:bottom w:val="none" w:sz="0" w:space="0" w:color="auto"/>
                    <w:right w:val="none" w:sz="0" w:space="0" w:color="auto"/>
                  </w:divBdr>
                </w:div>
                <w:div w:id="336538073">
                  <w:marLeft w:val="0"/>
                  <w:marRight w:val="0"/>
                  <w:marTop w:val="0"/>
                  <w:marBottom w:val="0"/>
                  <w:divBdr>
                    <w:top w:val="none" w:sz="0" w:space="0" w:color="auto"/>
                    <w:left w:val="none" w:sz="0" w:space="0" w:color="auto"/>
                    <w:bottom w:val="none" w:sz="0" w:space="0" w:color="auto"/>
                    <w:right w:val="none" w:sz="0" w:space="0" w:color="auto"/>
                  </w:divBdr>
                </w:div>
              </w:divsChild>
            </w:div>
            <w:div w:id="1404373157">
              <w:marLeft w:val="0"/>
              <w:marRight w:val="0"/>
              <w:marTop w:val="0"/>
              <w:marBottom w:val="0"/>
              <w:divBdr>
                <w:top w:val="none" w:sz="0" w:space="0" w:color="auto"/>
                <w:left w:val="none" w:sz="0" w:space="0" w:color="auto"/>
                <w:bottom w:val="none" w:sz="0" w:space="0" w:color="auto"/>
                <w:right w:val="none" w:sz="0" w:space="0" w:color="auto"/>
              </w:divBdr>
              <w:divsChild>
                <w:div w:id="240719896">
                  <w:marLeft w:val="0"/>
                  <w:marRight w:val="0"/>
                  <w:marTop w:val="0"/>
                  <w:marBottom w:val="0"/>
                  <w:divBdr>
                    <w:top w:val="none" w:sz="0" w:space="0" w:color="auto"/>
                    <w:left w:val="none" w:sz="0" w:space="0" w:color="auto"/>
                    <w:bottom w:val="none" w:sz="0" w:space="0" w:color="auto"/>
                    <w:right w:val="none" w:sz="0" w:space="0" w:color="auto"/>
                  </w:divBdr>
                </w:div>
              </w:divsChild>
            </w:div>
            <w:div w:id="1457675076">
              <w:marLeft w:val="0"/>
              <w:marRight w:val="0"/>
              <w:marTop w:val="0"/>
              <w:marBottom w:val="0"/>
              <w:divBdr>
                <w:top w:val="none" w:sz="0" w:space="0" w:color="auto"/>
                <w:left w:val="none" w:sz="0" w:space="0" w:color="auto"/>
                <w:bottom w:val="none" w:sz="0" w:space="0" w:color="auto"/>
                <w:right w:val="none" w:sz="0" w:space="0" w:color="auto"/>
              </w:divBdr>
              <w:divsChild>
                <w:div w:id="95443346">
                  <w:marLeft w:val="0"/>
                  <w:marRight w:val="0"/>
                  <w:marTop w:val="0"/>
                  <w:marBottom w:val="0"/>
                  <w:divBdr>
                    <w:top w:val="none" w:sz="0" w:space="0" w:color="auto"/>
                    <w:left w:val="none" w:sz="0" w:space="0" w:color="auto"/>
                    <w:bottom w:val="none" w:sz="0" w:space="0" w:color="auto"/>
                    <w:right w:val="none" w:sz="0" w:space="0" w:color="auto"/>
                  </w:divBdr>
                </w:div>
              </w:divsChild>
            </w:div>
            <w:div w:id="1599291353">
              <w:marLeft w:val="0"/>
              <w:marRight w:val="0"/>
              <w:marTop w:val="0"/>
              <w:marBottom w:val="0"/>
              <w:divBdr>
                <w:top w:val="none" w:sz="0" w:space="0" w:color="auto"/>
                <w:left w:val="none" w:sz="0" w:space="0" w:color="auto"/>
                <w:bottom w:val="none" w:sz="0" w:space="0" w:color="auto"/>
                <w:right w:val="none" w:sz="0" w:space="0" w:color="auto"/>
              </w:divBdr>
              <w:divsChild>
                <w:div w:id="1675301388">
                  <w:marLeft w:val="0"/>
                  <w:marRight w:val="0"/>
                  <w:marTop w:val="0"/>
                  <w:marBottom w:val="0"/>
                  <w:divBdr>
                    <w:top w:val="none" w:sz="0" w:space="0" w:color="auto"/>
                    <w:left w:val="none" w:sz="0" w:space="0" w:color="auto"/>
                    <w:bottom w:val="none" w:sz="0" w:space="0" w:color="auto"/>
                    <w:right w:val="none" w:sz="0" w:space="0" w:color="auto"/>
                  </w:divBdr>
                </w:div>
              </w:divsChild>
            </w:div>
            <w:div w:id="1748185477">
              <w:marLeft w:val="0"/>
              <w:marRight w:val="0"/>
              <w:marTop w:val="0"/>
              <w:marBottom w:val="0"/>
              <w:divBdr>
                <w:top w:val="none" w:sz="0" w:space="0" w:color="auto"/>
                <w:left w:val="none" w:sz="0" w:space="0" w:color="auto"/>
                <w:bottom w:val="none" w:sz="0" w:space="0" w:color="auto"/>
                <w:right w:val="none" w:sz="0" w:space="0" w:color="auto"/>
              </w:divBdr>
              <w:divsChild>
                <w:div w:id="475298764">
                  <w:marLeft w:val="0"/>
                  <w:marRight w:val="0"/>
                  <w:marTop w:val="0"/>
                  <w:marBottom w:val="0"/>
                  <w:divBdr>
                    <w:top w:val="none" w:sz="0" w:space="0" w:color="auto"/>
                    <w:left w:val="none" w:sz="0" w:space="0" w:color="auto"/>
                    <w:bottom w:val="none" w:sz="0" w:space="0" w:color="auto"/>
                    <w:right w:val="none" w:sz="0" w:space="0" w:color="auto"/>
                  </w:divBdr>
                </w:div>
              </w:divsChild>
            </w:div>
            <w:div w:id="1787961789">
              <w:marLeft w:val="0"/>
              <w:marRight w:val="0"/>
              <w:marTop w:val="0"/>
              <w:marBottom w:val="0"/>
              <w:divBdr>
                <w:top w:val="none" w:sz="0" w:space="0" w:color="auto"/>
                <w:left w:val="none" w:sz="0" w:space="0" w:color="auto"/>
                <w:bottom w:val="none" w:sz="0" w:space="0" w:color="auto"/>
                <w:right w:val="none" w:sz="0" w:space="0" w:color="auto"/>
              </w:divBdr>
              <w:divsChild>
                <w:div w:id="587035749">
                  <w:marLeft w:val="0"/>
                  <w:marRight w:val="0"/>
                  <w:marTop w:val="0"/>
                  <w:marBottom w:val="0"/>
                  <w:divBdr>
                    <w:top w:val="none" w:sz="0" w:space="0" w:color="auto"/>
                    <w:left w:val="none" w:sz="0" w:space="0" w:color="auto"/>
                    <w:bottom w:val="none" w:sz="0" w:space="0" w:color="auto"/>
                    <w:right w:val="none" w:sz="0" w:space="0" w:color="auto"/>
                  </w:divBdr>
                </w:div>
              </w:divsChild>
            </w:div>
            <w:div w:id="1877690865">
              <w:marLeft w:val="0"/>
              <w:marRight w:val="0"/>
              <w:marTop w:val="0"/>
              <w:marBottom w:val="0"/>
              <w:divBdr>
                <w:top w:val="none" w:sz="0" w:space="0" w:color="auto"/>
                <w:left w:val="none" w:sz="0" w:space="0" w:color="auto"/>
                <w:bottom w:val="none" w:sz="0" w:space="0" w:color="auto"/>
                <w:right w:val="none" w:sz="0" w:space="0" w:color="auto"/>
              </w:divBdr>
              <w:divsChild>
                <w:div w:id="30570070">
                  <w:marLeft w:val="0"/>
                  <w:marRight w:val="0"/>
                  <w:marTop w:val="0"/>
                  <w:marBottom w:val="0"/>
                  <w:divBdr>
                    <w:top w:val="none" w:sz="0" w:space="0" w:color="auto"/>
                    <w:left w:val="none" w:sz="0" w:space="0" w:color="auto"/>
                    <w:bottom w:val="none" w:sz="0" w:space="0" w:color="auto"/>
                    <w:right w:val="none" w:sz="0" w:space="0" w:color="auto"/>
                  </w:divBdr>
                </w:div>
              </w:divsChild>
            </w:div>
            <w:div w:id="1913081901">
              <w:marLeft w:val="0"/>
              <w:marRight w:val="0"/>
              <w:marTop w:val="0"/>
              <w:marBottom w:val="0"/>
              <w:divBdr>
                <w:top w:val="none" w:sz="0" w:space="0" w:color="auto"/>
                <w:left w:val="none" w:sz="0" w:space="0" w:color="auto"/>
                <w:bottom w:val="none" w:sz="0" w:space="0" w:color="auto"/>
                <w:right w:val="none" w:sz="0" w:space="0" w:color="auto"/>
              </w:divBdr>
              <w:divsChild>
                <w:div w:id="146829356">
                  <w:marLeft w:val="0"/>
                  <w:marRight w:val="0"/>
                  <w:marTop w:val="0"/>
                  <w:marBottom w:val="0"/>
                  <w:divBdr>
                    <w:top w:val="none" w:sz="0" w:space="0" w:color="auto"/>
                    <w:left w:val="none" w:sz="0" w:space="0" w:color="auto"/>
                    <w:bottom w:val="none" w:sz="0" w:space="0" w:color="auto"/>
                    <w:right w:val="none" w:sz="0" w:space="0" w:color="auto"/>
                  </w:divBdr>
                </w:div>
              </w:divsChild>
            </w:div>
            <w:div w:id="1944144164">
              <w:marLeft w:val="0"/>
              <w:marRight w:val="0"/>
              <w:marTop w:val="0"/>
              <w:marBottom w:val="0"/>
              <w:divBdr>
                <w:top w:val="none" w:sz="0" w:space="0" w:color="auto"/>
                <w:left w:val="none" w:sz="0" w:space="0" w:color="auto"/>
                <w:bottom w:val="none" w:sz="0" w:space="0" w:color="auto"/>
                <w:right w:val="none" w:sz="0" w:space="0" w:color="auto"/>
              </w:divBdr>
              <w:divsChild>
                <w:div w:id="1802258927">
                  <w:marLeft w:val="0"/>
                  <w:marRight w:val="0"/>
                  <w:marTop w:val="0"/>
                  <w:marBottom w:val="0"/>
                  <w:divBdr>
                    <w:top w:val="none" w:sz="0" w:space="0" w:color="auto"/>
                    <w:left w:val="none" w:sz="0" w:space="0" w:color="auto"/>
                    <w:bottom w:val="none" w:sz="0" w:space="0" w:color="auto"/>
                    <w:right w:val="none" w:sz="0" w:space="0" w:color="auto"/>
                  </w:divBdr>
                </w:div>
              </w:divsChild>
            </w:div>
            <w:div w:id="1974407767">
              <w:marLeft w:val="0"/>
              <w:marRight w:val="0"/>
              <w:marTop w:val="0"/>
              <w:marBottom w:val="0"/>
              <w:divBdr>
                <w:top w:val="none" w:sz="0" w:space="0" w:color="auto"/>
                <w:left w:val="none" w:sz="0" w:space="0" w:color="auto"/>
                <w:bottom w:val="none" w:sz="0" w:space="0" w:color="auto"/>
                <w:right w:val="none" w:sz="0" w:space="0" w:color="auto"/>
              </w:divBdr>
              <w:divsChild>
                <w:div w:id="1296764361">
                  <w:marLeft w:val="0"/>
                  <w:marRight w:val="0"/>
                  <w:marTop w:val="0"/>
                  <w:marBottom w:val="0"/>
                  <w:divBdr>
                    <w:top w:val="none" w:sz="0" w:space="0" w:color="auto"/>
                    <w:left w:val="none" w:sz="0" w:space="0" w:color="auto"/>
                    <w:bottom w:val="none" w:sz="0" w:space="0" w:color="auto"/>
                    <w:right w:val="none" w:sz="0" w:space="0" w:color="auto"/>
                  </w:divBdr>
                </w:div>
              </w:divsChild>
            </w:div>
            <w:div w:id="1978294685">
              <w:marLeft w:val="0"/>
              <w:marRight w:val="0"/>
              <w:marTop w:val="0"/>
              <w:marBottom w:val="0"/>
              <w:divBdr>
                <w:top w:val="none" w:sz="0" w:space="0" w:color="auto"/>
                <w:left w:val="none" w:sz="0" w:space="0" w:color="auto"/>
                <w:bottom w:val="none" w:sz="0" w:space="0" w:color="auto"/>
                <w:right w:val="none" w:sz="0" w:space="0" w:color="auto"/>
              </w:divBdr>
              <w:divsChild>
                <w:div w:id="2035306605">
                  <w:marLeft w:val="0"/>
                  <w:marRight w:val="0"/>
                  <w:marTop w:val="0"/>
                  <w:marBottom w:val="0"/>
                  <w:divBdr>
                    <w:top w:val="none" w:sz="0" w:space="0" w:color="auto"/>
                    <w:left w:val="none" w:sz="0" w:space="0" w:color="auto"/>
                    <w:bottom w:val="none" w:sz="0" w:space="0" w:color="auto"/>
                    <w:right w:val="none" w:sz="0" w:space="0" w:color="auto"/>
                  </w:divBdr>
                </w:div>
              </w:divsChild>
            </w:div>
            <w:div w:id="1989701738">
              <w:marLeft w:val="0"/>
              <w:marRight w:val="0"/>
              <w:marTop w:val="0"/>
              <w:marBottom w:val="0"/>
              <w:divBdr>
                <w:top w:val="none" w:sz="0" w:space="0" w:color="auto"/>
                <w:left w:val="none" w:sz="0" w:space="0" w:color="auto"/>
                <w:bottom w:val="none" w:sz="0" w:space="0" w:color="auto"/>
                <w:right w:val="none" w:sz="0" w:space="0" w:color="auto"/>
              </w:divBdr>
              <w:divsChild>
                <w:div w:id="1159275489">
                  <w:marLeft w:val="0"/>
                  <w:marRight w:val="0"/>
                  <w:marTop w:val="0"/>
                  <w:marBottom w:val="0"/>
                  <w:divBdr>
                    <w:top w:val="none" w:sz="0" w:space="0" w:color="auto"/>
                    <w:left w:val="none" w:sz="0" w:space="0" w:color="auto"/>
                    <w:bottom w:val="none" w:sz="0" w:space="0" w:color="auto"/>
                    <w:right w:val="none" w:sz="0" w:space="0" w:color="auto"/>
                  </w:divBdr>
                </w:div>
              </w:divsChild>
            </w:div>
            <w:div w:id="2095593069">
              <w:marLeft w:val="0"/>
              <w:marRight w:val="0"/>
              <w:marTop w:val="0"/>
              <w:marBottom w:val="0"/>
              <w:divBdr>
                <w:top w:val="none" w:sz="0" w:space="0" w:color="auto"/>
                <w:left w:val="none" w:sz="0" w:space="0" w:color="auto"/>
                <w:bottom w:val="none" w:sz="0" w:space="0" w:color="auto"/>
                <w:right w:val="none" w:sz="0" w:space="0" w:color="auto"/>
              </w:divBdr>
              <w:divsChild>
                <w:div w:id="196453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2485612">
      <w:bodyDiv w:val="1"/>
      <w:marLeft w:val="0"/>
      <w:marRight w:val="0"/>
      <w:marTop w:val="0"/>
      <w:marBottom w:val="0"/>
      <w:divBdr>
        <w:top w:val="none" w:sz="0" w:space="0" w:color="auto"/>
        <w:left w:val="none" w:sz="0" w:space="0" w:color="auto"/>
        <w:bottom w:val="none" w:sz="0" w:space="0" w:color="auto"/>
        <w:right w:val="none" w:sz="0" w:space="0" w:color="auto"/>
      </w:divBdr>
    </w:div>
    <w:div w:id="1350838930">
      <w:bodyDiv w:val="1"/>
      <w:marLeft w:val="0"/>
      <w:marRight w:val="0"/>
      <w:marTop w:val="0"/>
      <w:marBottom w:val="0"/>
      <w:divBdr>
        <w:top w:val="none" w:sz="0" w:space="0" w:color="auto"/>
        <w:left w:val="none" w:sz="0" w:space="0" w:color="auto"/>
        <w:bottom w:val="none" w:sz="0" w:space="0" w:color="auto"/>
        <w:right w:val="none" w:sz="0" w:space="0" w:color="auto"/>
      </w:divBdr>
    </w:div>
    <w:div w:id="1419643635">
      <w:bodyDiv w:val="1"/>
      <w:marLeft w:val="0"/>
      <w:marRight w:val="0"/>
      <w:marTop w:val="0"/>
      <w:marBottom w:val="0"/>
      <w:divBdr>
        <w:top w:val="none" w:sz="0" w:space="0" w:color="auto"/>
        <w:left w:val="none" w:sz="0" w:space="0" w:color="auto"/>
        <w:bottom w:val="none" w:sz="0" w:space="0" w:color="auto"/>
        <w:right w:val="none" w:sz="0" w:space="0" w:color="auto"/>
      </w:divBdr>
      <w:divsChild>
        <w:div w:id="83039269">
          <w:marLeft w:val="0"/>
          <w:marRight w:val="0"/>
          <w:marTop w:val="0"/>
          <w:marBottom w:val="0"/>
          <w:divBdr>
            <w:top w:val="none" w:sz="0" w:space="0" w:color="auto"/>
            <w:left w:val="none" w:sz="0" w:space="0" w:color="auto"/>
            <w:bottom w:val="none" w:sz="0" w:space="0" w:color="auto"/>
            <w:right w:val="none" w:sz="0" w:space="0" w:color="auto"/>
          </w:divBdr>
        </w:div>
        <w:div w:id="1520656478">
          <w:marLeft w:val="0"/>
          <w:marRight w:val="0"/>
          <w:marTop w:val="0"/>
          <w:marBottom w:val="0"/>
          <w:divBdr>
            <w:top w:val="none" w:sz="0" w:space="0" w:color="auto"/>
            <w:left w:val="none" w:sz="0" w:space="0" w:color="auto"/>
            <w:bottom w:val="none" w:sz="0" w:space="0" w:color="auto"/>
            <w:right w:val="none" w:sz="0" w:space="0" w:color="auto"/>
          </w:divBdr>
        </w:div>
        <w:div w:id="1864393381">
          <w:marLeft w:val="0"/>
          <w:marRight w:val="0"/>
          <w:marTop w:val="0"/>
          <w:marBottom w:val="0"/>
          <w:divBdr>
            <w:top w:val="none" w:sz="0" w:space="0" w:color="auto"/>
            <w:left w:val="none" w:sz="0" w:space="0" w:color="auto"/>
            <w:bottom w:val="none" w:sz="0" w:space="0" w:color="auto"/>
            <w:right w:val="none" w:sz="0" w:space="0" w:color="auto"/>
          </w:divBdr>
        </w:div>
      </w:divsChild>
    </w:div>
    <w:div w:id="1433932759">
      <w:bodyDiv w:val="1"/>
      <w:marLeft w:val="0"/>
      <w:marRight w:val="0"/>
      <w:marTop w:val="0"/>
      <w:marBottom w:val="0"/>
      <w:divBdr>
        <w:top w:val="none" w:sz="0" w:space="0" w:color="auto"/>
        <w:left w:val="none" w:sz="0" w:space="0" w:color="auto"/>
        <w:bottom w:val="none" w:sz="0" w:space="0" w:color="auto"/>
        <w:right w:val="none" w:sz="0" w:space="0" w:color="auto"/>
      </w:divBdr>
      <w:divsChild>
        <w:div w:id="488254433">
          <w:marLeft w:val="0"/>
          <w:marRight w:val="0"/>
          <w:marTop w:val="0"/>
          <w:marBottom w:val="0"/>
          <w:divBdr>
            <w:top w:val="none" w:sz="0" w:space="0" w:color="auto"/>
            <w:left w:val="none" w:sz="0" w:space="0" w:color="auto"/>
            <w:bottom w:val="none" w:sz="0" w:space="0" w:color="auto"/>
            <w:right w:val="none" w:sz="0" w:space="0" w:color="auto"/>
          </w:divBdr>
          <w:divsChild>
            <w:div w:id="1045644427">
              <w:marLeft w:val="0"/>
              <w:marRight w:val="0"/>
              <w:marTop w:val="0"/>
              <w:marBottom w:val="0"/>
              <w:divBdr>
                <w:top w:val="none" w:sz="0" w:space="0" w:color="auto"/>
                <w:left w:val="none" w:sz="0" w:space="0" w:color="auto"/>
                <w:bottom w:val="none" w:sz="0" w:space="0" w:color="auto"/>
                <w:right w:val="none" w:sz="0" w:space="0" w:color="auto"/>
              </w:divBdr>
            </w:div>
          </w:divsChild>
        </w:div>
        <w:div w:id="926303141">
          <w:marLeft w:val="0"/>
          <w:marRight w:val="0"/>
          <w:marTop w:val="0"/>
          <w:marBottom w:val="0"/>
          <w:divBdr>
            <w:top w:val="none" w:sz="0" w:space="0" w:color="auto"/>
            <w:left w:val="none" w:sz="0" w:space="0" w:color="auto"/>
            <w:bottom w:val="none" w:sz="0" w:space="0" w:color="auto"/>
            <w:right w:val="none" w:sz="0" w:space="0" w:color="auto"/>
          </w:divBdr>
          <w:divsChild>
            <w:div w:id="1523124916">
              <w:marLeft w:val="0"/>
              <w:marRight w:val="0"/>
              <w:marTop w:val="0"/>
              <w:marBottom w:val="0"/>
              <w:divBdr>
                <w:top w:val="none" w:sz="0" w:space="0" w:color="auto"/>
                <w:left w:val="none" w:sz="0" w:space="0" w:color="auto"/>
                <w:bottom w:val="none" w:sz="0" w:space="0" w:color="auto"/>
                <w:right w:val="none" w:sz="0" w:space="0" w:color="auto"/>
              </w:divBdr>
            </w:div>
          </w:divsChild>
        </w:div>
        <w:div w:id="1399135377">
          <w:marLeft w:val="0"/>
          <w:marRight w:val="0"/>
          <w:marTop w:val="0"/>
          <w:marBottom w:val="0"/>
          <w:divBdr>
            <w:top w:val="none" w:sz="0" w:space="0" w:color="auto"/>
            <w:left w:val="none" w:sz="0" w:space="0" w:color="auto"/>
            <w:bottom w:val="none" w:sz="0" w:space="0" w:color="auto"/>
            <w:right w:val="none" w:sz="0" w:space="0" w:color="auto"/>
          </w:divBdr>
          <w:divsChild>
            <w:div w:id="2123452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699425">
      <w:bodyDiv w:val="1"/>
      <w:marLeft w:val="0"/>
      <w:marRight w:val="0"/>
      <w:marTop w:val="0"/>
      <w:marBottom w:val="0"/>
      <w:divBdr>
        <w:top w:val="none" w:sz="0" w:space="0" w:color="auto"/>
        <w:left w:val="none" w:sz="0" w:space="0" w:color="auto"/>
        <w:bottom w:val="none" w:sz="0" w:space="0" w:color="auto"/>
        <w:right w:val="none" w:sz="0" w:space="0" w:color="auto"/>
      </w:divBdr>
      <w:divsChild>
        <w:div w:id="996417437">
          <w:marLeft w:val="0"/>
          <w:marRight w:val="0"/>
          <w:marTop w:val="0"/>
          <w:marBottom w:val="0"/>
          <w:divBdr>
            <w:top w:val="none" w:sz="0" w:space="0" w:color="auto"/>
            <w:left w:val="none" w:sz="0" w:space="0" w:color="auto"/>
            <w:bottom w:val="none" w:sz="0" w:space="0" w:color="auto"/>
            <w:right w:val="none" w:sz="0" w:space="0" w:color="auto"/>
          </w:divBdr>
          <w:divsChild>
            <w:div w:id="37895741">
              <w:marLeft w:val="0"/>
              <w:marRight w:val="0"/>
              <w:marTop w:val="0"/>
              <w:marBottom w:val="0"/>
              <w:divBdr>
                <w:top w:val="none" w:sz="0" w:space="0" w:color="auto"/>
                <w:left w:val="none" w:sz="0" w:space="0" w:color="auto"/>
                <w:bottom w:val="none" w:sz="0" w:space="0" w:color="auto"/>
                <w:right w:val="none" w:sz="0" w:space="0" w:color="auto"/>
              </w:divBdr>
              <w:divsChild>
                <w:div w:id="2083214375">
                  <w:marLeft w:val="0"/>
                  <w:marRight w:val="0"/>
                  <w:marTop w:val="0"/>
                  <w:marBottom w:val="0"/>
                  <w:divBdr>
                    <w:top w:val="none" w:sz="0" w:space="0" w:color="auto"/>
                    <w:left w:val="none" w:sz="0" w:space="0" w:color="auto"/>
                    <w:bottom w:val="none" w:sz="0" w:space="0" w:color="auto"/>
                    <w:right w:val="none" w:sz="0" w:space="0" w:color="auto"/>
                  </w:divBdr>
                </w:div>
              </w:divsChild>
            </w:div>
            <w:div w:id="84035425">
              <w:marLeft w:val="0"/>
              <w:marRight w:val="0"/>
              <w:marTop w:val="0"/>
              <w:marBottom w:val="0"/>
              <w:divBdr>
                <w:top w:val="none" w:sz="0" w:space="0" w:color="auto"/>
                <w:left w:val="none" w:sz="0" w:space="0" w:color="auto"/>
                <w:bottom w:val="none" w:sz="0" w:space="0" w:color="auto"/>
                <w:right w:val="none" w:sz="0" w:space="0" w:color="auto"/>
              </w:divBdr>
              <w:divsChild>
                <w:div w:id="166020551">
                  <w:marLeft w:val="0"/>
                  <w:marRight w:val="0"/>
                  <w:marTop w:val="0"/>
                  <w:marBottom w:val="0"/>
                  <w:divBdr>
                    <w:top w:val="none" w:sz="0" w:space="0" w:color="auto"/>
                    <w:left w:val="none" w:sz="0" w:space="0" w:color="auto"/>
                    <w:bottom w:val="none" w:sz="0" w:space="0" w:color="auto"/>
                    <w:right w:val="none" w:sz="0" w:space="0" w:color="auto"/>
                  </w:divBdr>
                </w:div>
                <w:div w:id="465588720">
                  <w:marLeft w:val="0"/>
                  <w:marRight w:val="0"/>
                  <w:marTop w:val="0"/>
                  <w:marBottom w:val="0"/>
                  <w:divBdr>
                    <w:top w:val="none" w:sz="0" w:space="0" w:color="auto"/>
                    <w:left w:val="none" w:sz="0" w:space="0" w:color="auto"/>
                    <w:bottom w:val="none" w:sz="0" w:space="0" w:color="auto"/>
                    <w:right w:val="none" w:sz="0" w:space="0" w:color="auto"/>
                  </w:divBdr>
                </w:div>
                <w:div w:id="1032920205">
                  <w:marLeft w:val="0"/>
                  <w:marRight w:val="0"/>
                  <w:marTop w:val="0"/>
                  <w:marBottom w:val="0"/>
                  <w:divBdr>
                    <w:top w:val="none" w:sz="0" w:space="0" w:color="auto"/>
                    <w:left w:val="none" w:sz="0" w:space="0" w:color="auto"/>
                    <w:bottom w:val="none" w:sz="0" w:space="0" w:color="auto"/>
                    <w:right w:val="none" w:sz="0" w:space="0" w:color="auto"/>
                  </w:divBdr>
                </w:div>
                <w:div w:id="1493329698">
                  <w:marLeft w:val="0"/>
                  <w:marRight w:val="0"/>
                  <w:marTop w:val="0"/>
                  <w:marBottom w:val="0"/>
                  <w:divBdr>
                    <w:top w:val="none" w:sz="0" w:space="0" w:color="auto"/>
                    <w:left w:val="none" w:sz="0" w:space="0" w:color="auto"/>
                    <w:bottom w:val="none" w:sz="0" w:space="0" w:color="auto"/>
                    <w:right w:val="none" w:sz="0" w:space="0" w:color="auto"/>
                  </w:divBdr>
                </w:div>
                <w:div w:id="1732385856">
                  <w:marLeft w:val="0"/>
                  <w:marRight w:val="0"/>
                  <w:marTop w:val="0"/>
                  <w:marBottom w:val="0"/>
                  <w:divBdr>
                    <w:top w:val="none" w:sz="0" w:space="0" w:color="auto"/>
                    <w:left w:val="none" w:sz="0" w:space="0" w:color="auto"/>
                    <w:bottom w:val="none" w:sz="0" w:space="0" w:color="auto"/>
                    <w:right w:val="none" w:sz="0" w:space="0" w:color="auto"/>
                  </w:divBdr>
                </w:div>
              </w:divsChild>
            </w:div>
            <w:div w:id="95952903">
              <w:marLeft w:val="0"/>
              <w:marRight w:val="0"/>
              <w:marTop w:val="0"/>
              <w:marBottom w:val="0"/>
              <w:divBdr>
                <w:top w:val="none" w:sz="0" w:space="0" w:color="auto"/>
                <w:left w:val="none" w:sz="0" w:space="0" w:color="auto"/>
                <w:bottom w:val="none" w:sz="0" w:space="0" w:color="auto"/>
                <w:right w:val="none" w:sz="0" w:space="0" w:color="auto"/>
              </w:divBdr>
              <w:divsChild>
                <w:div w:id="194004206">
                  <w:marLeft w:val="0"/>
                  <w:marRight w:val="0"/>
                  <w:marTop w:val="0"/>
                  <w:marBottom w:val="0"/>
                  <w:divBdr>
                    <w:top w:val="none" w:sz="0" w:space="0" w:color="auto"/>
                    <w:left w:val="none" w:sz="0" w:space="0" w:color="auto"/>
                    <w:bottom w:val="none" w:sz="0" w:space="0" w:color="auto"/>
                    <w:right w:val="none" w:sz="0" w:space="0" w:color="auto"/>
                  </w:divBdr>
                </w:div>
              </w:divsChild>
            </w:div>
            <w:div w:id="97676589">
              <w:marLeft w:val="0"/>
              <w:marRight w:val="0"/>
              <w:marTop w:val="0"/>
              <w:marBottom w:val="0"/>
              <w:divBdr>
                <w:top w:val="none" w:sz="0" w:space="0" w:color="auto"/>
                <w:left w:val="none" w:sz="0" w:space="0" w:color="auto"/>
                <w:bottom w:val="none" w:sz="0" w:space="0" w:color="auto"/>
                <w:right w:val="none" w:sz="0" w:space="0" w:color="auto"/>
              </w:divBdr>
              <w:divsChild>
                <w:div w:id="47999138">
                  <w:marLeft w:val="0"/>
                  <w:marRight w:val="0"/>
                  <w:marTop w:val="0"/>
                  <w:marBottom w:val="0"/>
                  <w:divBdr>
                    <w:top w:val="none" w:sz="0" w:space="0" w:color="auto"/>
                    <w:left w:val="none" w:sz="0" w:space="0" w:color="auto"/>
                    <w:bottom w:val="none" w:sz="0" w:space="0" w:color="auto"/>
                    <w:right w:val="none" w:sz="0" w:space="0" w:color="auto"/>
                  </w:divBdr>
                </w:div>
                <w:div w:id="652218749">
                  <w:marLeft w:val="0"/>
                  <w:marRight w:val="0"/>
                  <w:marTop w:val="0"/>
                  <w:marBottom w:val="0"/>
                  <w:divBdr>
                    <w:top w:val="none" w:sz="0" w:space="0" w:color="auto"/>
                    <w:left w:val="none" w:sz="0" w:space="0" w:color="auto"/>
                    <w:bottom w:val="none" w:sz="0" w:space="0" w:color="auto"/>
                    <w:right w:val="none" w:sz="0" w:space="0" w:color="auto"/>
                  </w:divBdr>
                </w:div>
                <w:div w:id="799229563">
                  <w:marLeft w:val="0"/>
                  <w:marRight w:val="0"/>
                  <w:marTop w:val="0"/>
                  <w:marBottom w:val="0"/>
                  <w:divBdr>
                    <w:top w:val="none" w:sz="0" w:space="0" w:color="auto"/>
                    <w:left w:val="none" w:sz="0" w:space="0" w:color="auto"/>
                    <w:bottom w:val="none" w:sz="0" w:space="0" w:color="auto"/>
                    <w:right w:val="none" w:sz="0" w:space="0" w:color="auto"/>
                  </w:divBdr>
                </w:div>
                <w:div w:id="1457913974">
                  <w:marLeft w:val="0"/>
                  <w:marRight w:val="0"/>
                  <w:marTop w:val="0"/>
                  <w:marBottom w:val="0"/>
                  <w:divBdr>
                    <w:top w:val="none" w:sz="0" w:space="0" w:color="auto"/>
                    <w:left w:val="none" w:sz="0" w:space="0" w:color="auto"/>
                    <w:bottom w:val="none" w:sz="0" w:space="0" w:color="auto"/>
                    <w:right w:val="none" w:sz="0" w:space="0" w:color="auto"/>
                  </w:divBdr>
                </w:div>
              </w:divsChild>
            </w:div>
            <w:div w:id="150800287">
              <w:marLeft w:val="0"/>
              <w:marRight w:val="0"/>
              <w:marTop w:val="0"/>
              <w:marBottom w:val="0"/>
              <w:divBdr>
                <w:top w:val="none" w:sz="0" w:space="0" w:color="auto"/>
                <w:left w:val="none" w:sz="0" w:space="0" w:color="auto"/>
                <w:bottom w:val="none" w:sz="0" w:space="0" w:color="auto"/>
                <w:right w:val="none" w:sz="0" w:space="0" w:color="auto"/>
              </w:divBdr>
              <w:divsChild>
                <w:div w:id="1121530537">
                  <w:marLeft w:val="0"/>
                  <w:marRight w:val="0"/>
                  <w:marTop w:val="0"/>
                  <w:marBottom w:val="0"/>
                  <w:divBdr>
                    <w:top w:val="none" w:sz="0" w:space="0" w:color="auto"/>
                    <w:left w:val="none" w:sz="0" w:space="0" w:color="auto"/>
                    <w:bottom w:val="none" w:sz="0" w:space="0" w:color="auto"/>
                    <w:right w:val="none" w:sz="0" w:space="0" w:color="auto"/>
                  </w:divBdr>
                </w:div>
              </w:divsChild>
            </w:div>
            <w:div w:id="220753605">
              <w:marLeft w:val="0"/>
              <w:marRight w:val="0"/>
              <w:marTop w:val="0"/>
              <w:marBottom w:val="0"/>
              <w:divBdr>
                <w:top w:val="none" w:sz="0" w:space="0" w:color="auto"/>
                <w:left w:val="none" w:sz="0" w:space="0" w:color="auto"/>
                <w:bottom w:val="none" w:sz="0" w:space="0" w:color="auto"/>
                <w:right w:val="none" w:sz="0" w:space="0" w:color="auto"/>
              </w:divBdr>
              <w:divsChild>
                <w:div w:id="1542522741">
                  <w:marLeft w:val="0"/>
                  <w:marRight w:val="0"/>
                  <w:marTop w:val="0"/>
                  <w:marBottom w:val="0"/>
                  <w:divBdr>
                    <w:top w:val="none" w:sz="0" w:space="0" w:color="auto"/>
                    <w:left w:val="none" w:sz="0" w:space="0" w:color="auto"/>
                    <w:bottom w:val="none" w:sz="0" w:space="0" w:color="auto"/>
                    <w:right w:val="none" w:sz="0" w:space="0" w:color="auto"/>
                  </w:divBdr>
                </w:div>
              </w:divsChild>
            </w:div>
            <w:div w:id="334453397">
              <w:marLeft w:val="0"/>
              <w:marRight w:val="0"/>
              <w:marTop w:val="0"/>
              <w:marBottom w:val="0"/>
              <w:divBdr>
                <w:top w:val="none" w:sz="0" w:space="0" w:color="auto"/>
                <w:left w:val="none" w:sz="0" w:space="0" w:color="auto"/>
                <w:bottom w:val="none" w:sz="0" w:space="0" w:color="auto"/>
                <w:right w:val="none" w:sz="0" w:space="0" w:color="auto"/>
              </w:divBdr>
              <w:divsChild>
                <w:div w:id="904949763">
                  <w:marLeft w:val="0"/>
                  <w:marRight w:val="0"/>
                  <w:marTop w:val="0"/>
                  <w:marBottom w:val="0"/>
                  <w:divBdr>
                    <w:top w:val="none" w:sz="0" w:space="0" w:color="auto"/>
                    <w:left w:val="none" w:sz="0" w:space="0" w:color="auto"/>
                    <w:bottom w:val="none" w:sz="0" w:space="0" w:color="auto"/>
                    <w:right w:val="none" w:sz="0" w:space="0" w:color="auto"/>
                  </w:divBdr>
                </w:div>
                <w:div w:id="992487390">
                  <w:marLeft w:val="0"/>
                  <w:marRight w:val="0"/>
                  <w:marTop w:val="0"/>
                  <w:marBottom w:val="0"/>
                  <w:divBdr>
                    <w:top w:val="none" w:sz="0" w:space="0" w:color="auto"/>
                    <w:left w:val="none" w:sz="0" w:space="0" w:color="auto"/>
                    <w:bottom w:val="none" w:sz="0" w:space="0" w:color="auto"/>
                    <w:right w:val="none" w:sz="0" w:space="0" w:color="auto"/>
                  </w:divBdr>
                </w:div>
                <w:div w:id="1559779732">
                  <w:marLeft w:val="0"/>
                  <w:marRight w:val="0"/>
                  <w:marTop w:val="0"/>
                  <w:marBottom w:val="0"/>
                  <w:divBdr>
                    <w:top w:val="none" w:sz="0" w:space="0" w:color="auto"/>
                    <w:left w:val="none" w:sz="0" w:space="0" w:color="auto"/>
                    <w:bottom w:val="none" w:sz="0" w:space="0" w:color="auto"/>
                    <w:right w:val="none" w:sz="0" w:space="0" w:color="auto"/>
                  </w:divBdr>
                </w:div>
              </w:divsChild>
            </w:div>
            <w:div w:id="340859158">
              <w:marLeft w:val="0"/>
              <w:marRight w:val="0"/>
              <w:marTop w:val="0"/>
              <w:marBottom w:val="0"/>
              <w:divBdr>
                <w:top w:val="none" w:sz="0" w:space="0" w:color="auto"/>
                <w:left w:val="none" w:sz="0" w:space="0" w:color="auto"/>
                <w:bottom w:val="none" w:sz="0" w:space="0" w:color="auto"/>
                <w:right w:val="none" w:sz="0" w:space="0" w:color="auto"/>
              </w:divBdr>
              <w:divsChild>
                <w:div w:id="775950291">
                  <w:marLeft w:val="0"/>
                  <w:marRight w:val="0"/>
                  <w:marTop w:val="0"/>
                  <w:marBottom w:val="0"/>
                  <w:divBdr>
                    <w:top w:val="none" w:sz="0" w:space="0" w:color="auto"/>
                    <w:left w:val="none" w:sz="0" w:space="0" w:color="auto"/>
                    <w:bottom w:val="none" w:sz="0" w:space="0" w:color="auto"/>
                    <w:right w:val="none" w:sz="0" w:space="0" w:color="auto"/>
                  </w:divBdr>
                </w:div>
              </w:divsChild>
            </w:div>
            <w:div w:id="392313483">
              <w:marLeft w:val="0"/>
              <w:marRight w:val="0"/>
              <w:marTop w:val="0"/>
              <w:marBottom w:val="0"/>
              <w:divBdr>
                <w:top w:val="none" w:sz="0" w:space="0" w:color="auto"/>
                <w:left w:val="none" w:sz="0" w:space="0" w:color="auto"/>
                <w:bottom w:val="none" w:sz="0" w:space="0" w:color="auto"/>
                <w:right w:val="none" w:sz="0" w:space="0" w:color="auto"/>
              </w:divBdr>
              <w:divsChild>
                <w:div w:id="601492114">
                  <w:marLeft w:val="0"/>
                  <w:marRight w:val="0"/>
                  <w:marTop w:val="0"/>
                  <w:marBottom w:val="0"/>
                  <w:divBdr>
                    <w:top w:val="none" w:sz="0" w:space="0" w:color="auto"/>
                    <w:left w:val="none" w:sz="0" w:space="0" w:color="auto"/>
                    <w:bottom w:val="none" w:sz="0" w:space="0" w:color="auto"/>
                    <w:right w:val="none" w:sz="0" w:space="0" w:color="auto"/>
                  </w:divBdr>
                </w:div>
                <w:div w:id="725488345">
                  <w:marLeft w:val="0"/>
                  <w:marRight w:val="0"/>
                  <w:marTop w:val="0"/>
                  <w:marBottom w:val="0"/>
                  <w:divBdr>
                    <w:top w:val="none" w:sz="0" w:space="0" w:color="auto"/>
                    <w:left w:val="none" w:sz="0" w:space="0" w:color="auto"/>
                    <w:bottom w:val="none" w:sz="0" w:space="0" w:color="auto"/>
                    <w:right w:val="none" w:sz="0" w:space="0" w:color="auto"/>
                  </w:divBdr>
                </w:div>
              </w:divsChild>
            </w:div>
            <w:div w:id="400375691">
              <w:marLeft w:val="0"/>
              <w:marRight w:val="0"/>
              <w:marTop w:val="0"/>
              <w:marBottom w:val="0"/>
              <w:divBdr>
                <w:top w:val="none" w:sz="0" w:space="0" w:color="auto"/>
                <w:left w:val="none" w:sz="0" w:space="0" w:color="auto"/>
                <w:bottom w:val="none" w:sz="0" w:space="0" w:color="auto"/>
                <w:right w:val="none" w:sz="0" w:space="0" w:color="auto"/>
              </w:divBdr>
              <w:divsChild>
                <w:div w:id="1754354671">
                  <w:marLeft w:val="0"/>
                  <w:marRight w:val="0"/>
                  <w:marTop w:val="0"/>
                  <w:marBottom w:val="0"/>
                  <w:divBdr>
                    <w:top w:val="none" w:sz="0" w:space="0" w:color="auto"/>
                    <w:left w:val="none" w:sz="0" w:space="0" w:color="auto"/>
                    <w:bottom w:val="none" w:sz="0" w:space="0" w:color="auto"/>
                    <w:right w:val="none" w:sz="0" w:space="0" w:color="auto"/>
                  </w:divBdr>
                </w:div>
              </w:divsChild>
            </w:div>
            <w:div w:id="568732298">
              <w:marLeft w:val="0"/>
              <w:marRight w:val="0"/>
              <w:marTop w:val="0"/>
              <w:marBottom w:val="0"/>
              <w:divBdr>
                <w:top w:val="none" w:sz="0" w:space="0" w:color="auto"/>
                <w:left w:val="none" w:sz="0" w:space="0" w:color="auto"/>
                <w:bottom w:val="none" w:sz="0" w:space="0" w:color="auto"/>
                <w:right w:val="none" w:sz="0" w:space="0" w:color="auto"/>
              </w:divBdr>
              <w:divsChild>
                <w:div w:id="1594436098">
                  <w:marLeft w:val="0"/>
                  <w:marRight w:val="0"/>
                  <w:marTop w:val="0"/>
                  <w:marBottom w:val="0"/>
                  <w:divBdr>
                    <w:top w:val="none" w:sz="0" w:space="0" w:color="auto"/>
                    <w:left w:val="none" w:sz="0" w:space="0" w:color="auto"/>
                    <w:bottom w:val="none" w:sz="0" w:space="0" w:color="auto"/>
                    <w:right w:val="none" w:sz="0" w:space="0" w:color="auto"/>
                  </w:divBdr>
                </w:div>
              </w:divsChild>
            </w:div>
            <w:div w:id="593171628">
              <w:marLeft w:val="0"/>
              <w:marRight w:val="0"/>
              <w:marTop w:val="0"/>
              <w:marBottom w:val="0"/>
              <w:divBdr>
                <w:top w:val="none" w:sz="0" w:space="0" w:color="auto"/>
                <w:left w:val="none" w:sz="0" w:space="0" w:color="auto"/>
                <w:bottom w:val="none" w:sz="0" w:space="0" w:color="auto"/>
                <w:right w:val="none" w:sz="0" w:space="0" w:color="auto"/>
              </w:divBdr>
              <w:divsChild>
                <w:div w:id="645554374">
                  <w:marLeft w:val="0"/>
                  <w:marRight w:val="0"/>
                  <w:marTop w:val="0"/>
                  <w:marBottom w:val="0"/>
                  <w:divBdr>
                    <w:top w:val="none" w:sz="0" w:space="0" w:color="auto"/>
                    <w:left w:val="none" w:sz="0" w:space="0" w:color="auto"/>
                    <w:bottom w:val="none" w:sz="0" w:space="0" w:color="auto"/>
                    <w:right w:val="none" w:sz="0" w:space="0" w:color="auto"/>
                  </w:divBdr>
                </w:div>
              </w:divsChild>
            </w:div>
            <w:div w:id="629361349">
              <w:marLeft w:val="0"/>
              <w:marRight w:val="0"/>
              <w:marTop w:val="0"/>
              <w:marBottom w:val="0"/>
              <w:divBdr>
                <w:top w:val="none" w:sz="0" w:space="0" w:color="auto"/>
                <w:left w:val="none" w:sz="0" w:space="0" w:color="auto"/>
                <w:bottom w:val="none" w:sz="0" w:space="0" w:color="auto"/>
                <w:right w:val="none" w:sz="0" w:space="0" w:color="auto"/>
              </w:divBdr>
              <w:divsChild>
                <w:div w:id="2091466397">
                  <w:marLeft w:val="0"/>
                  <w:marRight w:val="0"/>
                  <w:marTop w:val="0"/>
                  <w:marBottom w:val="0"/>
                  <w:divBdr>
                    <w:top w:val="none" w:sz="0" w:space="0" w:color="auto"/>
                    <w:left w:val="none" w:sz="0" w:space="0" w:color="auto"/>
                    <w:bottom w:val="none" w:sz="0" w:space="0" w:color="auto"/>
                    <w:right w:val="none" w:sz="0" w:space="0" w:color="auto"/>
                  </w:divBdr>
                </w:div>
              </w:divsChild>
            </w:div>
            <w:div w:id="759637397">
              <w:marLeft w:val="0"/>
              <w:marRight w:val="0"/>
              <w:marTop w:val="0"/>
              <w:marBottom w:val="0"/>
              <w:divBdr>
                <w:top w:val="none" w:sz="0" w:space="0" w:color="auto"/>
                <w:left w:val="none" w:sz="0" w:space="0" w:color="auto"/>
                <w:bottom w:val="none" w:sz="0" w:space="0" w:color="auto"/>
                <w:right w:val="none" w:sz="0" w:space="0" w:color="auto"/>
              </w:divBdr>
              <w:divsChild>
                <w:div w:id="1767384731">
                  <w:marLeft w:val="0"/>
                  <w:marRight w:val="0"/>
                  <w:marTop w:val="0"/>
                  <w:marBottom w:val="0"/>
                  <w:divBdr>
                    <w:top w:val="none" w:sz="0" w:space="0" w:color="auto"/>
                    <w:left w:val="none" w:sz="0" w:space="0" w:color="auto"/>
                    <w:bottom w:val="none" w:sz="0" w:space="0" w:color="auto"/>
                    <w:right w:val="none" w:sz="0" w:space="0" w:color="auto"/>
                  </w:divBdr>
                </w:div>
              </w:divsChild>
            </w:div>
            <w:div w:id="1042940873">
              <w:marLeft w:val="0"/>
              <w:marRight w:val="0"/>
              <w:marTop w:val="0"/>
              <w:marBottom w:val="0"/>
              <w:divBdr>
                <w:top w:val="none" w:sz="0" w:space="0" w:color="auto"/>
                <w:left w:val="none" w:sz="0" w:space="0" w:color="auto"/>
                <w:bottom w:val="none" w:sz="0" w:space="0" w:color="auto"/>
                <w:right w:val="none" w:sz="0" w:space="0" w:color="auto"/>
              </w:divBdr>
              <w:divsChild>
                <w:div w:id="1772434530">
                  <w:marLeft w:val="0"/>
                  <w:marRight w:val="0"/>
                  <w:marTop w:val="0"/>
                  <w:marBottom w:val="0"/>
                  <w:divBdr>
                    <w:top w:val="none" w:sz="0" w:space="0" w:color="auto"/>
                    <w:left w:val="none" w:sz="0" w:space="0" w:color="auto"/>
                    <w:bottom w:val="none" w:sz="0" w:space="0" w:color="auto"/>
                    <w:right w:val="none" w:sz="0" w:space="0" w:color="auto"/>
                  </w:divBdr>
                </w:div>
              </w:divsChild>
            </w:div>
            <w:div w:id="1047069255">
              <w:marLeft w:val="0"/>
              <w:marRight w:val="0"/>
              <w:marTop w:val="0"/>
              <w:marBottom w:val="0"/>
              <w:divBdr>
                <w:top w:val="none" w:sz="0" w:space="0" w:color="auto"/>
                <w:left w:val="none" w:sz="0" w:space="0" w:color="auto"/>
                <w:bottom w:val="none" w:sz="0" w:space="0" w:color="auto"/>
                <w:right w:val="none" w:sz="0" w:space="0" w:color="auto"/>
              </w:divBdr>
              <w:divsChild>
                <w:div w:id="2065248421">
                  <w:marLeft w:val="0"/>
                  <w:marRight w:val="0"/>
                  <w:marTop w:val="0"/>
                  <w:marBottom w:val="0"/>
                  <w:divBdr>
                    <w:top w:val="none" w:sz="0" w:space="0" w:color="auto"/>
                    <w:left w:val="none" w:sz="0" w:space="0" w:color="auto"/>
                    <w:bottom w:val="none" w:sz="0" w:space="0" w:color="auto"/>
                    <w:right w:val="none" w:sz="0" w:space="0" w:color="auto"/>
                  </w:divBdr>
                </w:div>
              </w:divsChild>
            </w:div>
            <w:div w:id="1100368054">
              <w:marLeft w:val="0"/>
              <w:marRight w:val="0"/>
              <w:marTop w:val="0"/>
              <w:marBottom w:val="0"/>
              <w:divBdr>
                <w:top w:val="none" w:sz="0" w:space="0" w:color="auto"/>
                <w:left w:val="none" w:sz="0" w:space="0" w:color="auto"/>
                <w:bottom w:val="none" w:sz="0" w:space="0" w:color="auto"/>
                <w:right w:val="none" w:sz="0" w:space="0" w:color="auto"/>
              </w:divBdr>
              <w:divsChild>
                <w:div w:id="1835682663">
                  <w:marLeft w:val="0"/>
                  <w:marRight w:val="0"/>
                  <w:marTop w:val="0"/>
                  <w:marBottom w:val="0"/>
                  <w:divBdr>
                    <w:top w:val="none" w:sz="0" w:space="0" w:color="auto"/>
                    <w:left w:val="none" w:sz="0" w:space="0" w:color="auto"/>
                    <w:bottom w:val="none" w:sz="0" w:space="0" w:color="auto"/>
                    <w:right w:val="none" w:sz="0" w:space="0" w:color="auto"/>
                  </w:divBdr>
                </w:div>
              </w:divsChild>
            </w:div>
            <w:div w:id="1179154710">
              <w:marLeft w:val="0"/>
              <w:marRight w:val="0"/>
              <w:marTop w:val="0"/>
              <w:marBottom w:val="0"/>
              <w:divBdr>
                <w:top w:val="none" w:sz="0" w:space="0" w:color="auto"/>
                <w:left w:val="none" w:sz="0" w:space="0" w:color="auto"/>
                <w:bottom w:val="none" w:sz="0" w:space="0" w:color="auto"/>
                <w:right w:val="none" w:sz="0" w:space="0" w:color="auto"/>
              </w:divBdr>
              <w:divsChild>
                <w:div w:id="1182622255">
                  <w:marLeft w:val="0"/>
                  <w:marRight w:val="0"/>
                  <w:marTop w:val="0"/>
                  <w:marBottom w:val="0"/>
                  <w:divBdr>
                    <w:top w:val="none" w:sz="0" w:space="0" w:color="auto"/>
                    <w:left w:val="none" w:sz="0" w:space="0" w:color="auto"/>
                    <w:bottom w:val="none" w:sz="0" w:space="0" w:color="auto"/>
                    <w:right w:val="none" w:sz="0" w:space="0" w:color="auto"/>
                  </w:divBdr>
                </w:div>
              </w:divsChild>
            </w:div>
            <w:div w:id="1208184648">
              <w:marLeft w:val="0"/>
              <w:marRight w:val="0"/>
              <w:marTop w:val="0"/>
              <w:marBottom w:val="0"/>
              <w:divBdr>
                <w:top w:val="none" w:sz="0" w:space="0" w:color="auto"/>
                <w:left w:val="none" w:sz="0" w:space="0" w:color="auto"/>
                <w:bottom w:val="none" w:sz="0" w:space="0" w:color="auto"/>
                <w:right w:val="none" w:sz="0" w:space="0" w:color="auto"/>
              </w:divBdr>
              <w:divsChild>
                <w:div w:id="334655647">
                  <w:marLeft w:val="0"/>
                  <w:marRight w:val="0"/>
                  <w:marTop w:val="0"/>
                  <w:marBottom w:val="0"/>
                  <w:divBdr>
                    <w:top w:val="none" w:sz="0" w:space="0" w:color="auto"/>
                    <w:left w:val="none" w:sz="0" w:space="0" w:color="auto"/>
                    <w:bottom w:val="none" w:sz="0" w:space="0" w:color="auto"/>
                    <w:right w:val="none" w:sz="0" w:space="0" w:color="auto"/>
                  </w:divBdr>
                </w:div>
                <w:div w:id="662125585">
                  <w:marLeft w:val="0"/>
                  <w:marRight w:val="0"/>
                  <w:marTop w:val="0"/>
                  <w:marBottom w:val="0"/>
                  <w:divBdr>
                    <w:top w:val="none" w:sz="0" w:space="0" w:color="auto"/>
                    <w:left w:val="none" w:sz="0" w:space="0" w:color="auto"/>
                    <w:bottom w:val="none" w:sz="0" w:space="0" w:color="auto"/>
                    <w:right w:val="none" w:sz="0" w:space="0" w:color="auto"/>
                  </w:divBdr>
                </w:div>
                <w:div w:id="2051412351">
                  <w:marLeft w:val="0"/>
                  <w:marRight w:val="0"/>
                  <w:marTop w:val="0"/>
                  <w:marBottom w:val="0"/>
                  <w:divBdr>
                    <w:top w:val="none" w:sz="0" w:space="0" w:color="auto"/>
                    <w:left w:val="none" w:sz="0" w:space="0" w:color="auto"/>
                    <w:bottom w:val="none" w:sz="0" w:space="0" w:color="auto"/>
                    <w:right w:val="none" w:sz="0" w:space="0" w:color="auto"/>
                  </w:divBdr>
                </w:div>
              </w:divsChild>
            </w:div>
            <w:div w:id="1228566702">
              <w:marLeft w:val="0"/>
              <w:marRight w:val="0"/>
              <w:marTop w:val="0"/>
              <w:marBottom w:val="0"/>
              <w:divBdr>
                <w:top w:val="none" w:sz="0" w:space="0" w:color="auto"/>
                <w:left w:val="none" w:sz="0" w:space="0" w:color="auto"/>
                <w:bottom w:val="none" w:sz="0" w:space="0" w:color="auto"/>
                <w:right w:val="none" w:sz="0" w:space="0" w:color="auto"/>
              </w:divBdr>
              <w:divsChild>
                <w:div w:id="1766266830">
                  <w:marLeft w:val="0"/>
                  <w:marRight w:val="0"/>
                  <w:marTop w:val="0"/>
                  <w:marBottom w:val="0"/>
                  <w:divBdr>
                    <w:top w:val="none" w:sz="0" w:space="0" w:color="auto"/>
                    <w:left w:val="none" w:sz="0" w:space="0" w:color="auto"/>
                    <w:bottom w:val="none" w:sz="0" w:space="0" w:color="auto"/>
                    <w:right w:val="none" w:sz="0" w:space="0" w:color="auto"/>
                  </w:divBdr>
                </w:div>
              </w:divsChild>
            </w:div>
            <w:div w:id="1276447742">
              <w:marLeft w:val="0"/>
              <w:marRight w:val="0"/>
              <w:marTop w:val="0"/>
              <w:marBottom w:val="0"/>
              <w:divBdr>
                <w:top w:val="none" w:sz="0" w:space="0" w:color="auto"/>
                <w:left w:val="none" w:sz="0" w:space="0" w:color="auto"/>
                <w:bottom w:val="none" w:sz="0" w:space="0" w:color="auto"/>
                <w:right w:val="none" w:sz="0" w:space="0" w:color="auto"/>
              </w:divBdr>
              <w:divsChild>
                <w:div w:id="708606860">
                  <w:marLeft w:val="0"/>
                  <w:marRight w:val="0"/>
                  <w:marTop w:val="0"/>
                  <w:marBottom w:val="0"/>
                  <w:divBdr>
                    <w:top w:val="none" w:sz="0" w:space="0" w:color="auto"/>
                    <w:left w:val="none" w:sz="0" w:space="0" w:color="auto"/>
                    <w:bottom w:val="none" w:sz="0" w:space="0" w:color="auto"/>
                    <w:right w:val="none" w:sz="0" w:space="0" w:color="auto"/>
                  </w:divBdr>
                </w:div>
              </w:divsChild>
            </w:div>
            <w:div w:id="1285884073">
              <w:marLeft w:val="0"/>
              <w:marRight w:val="0"/>
              <w:marTop w:val="0"/>
              <w:marBottom w:val="0"/>
              <w:divBdr>
                <w:top w:val="none" w:sz="0" w:space="0" w:color="auto"/>
                <w:left w:val="none" w:sz="0" w:space="0" w:color="auto"/>
                <w:bottom w:val="none" w:sz="0" w:space="0" w:color="auto"/>
                <w:right w:val="none" w:sz="0" w:space="0" w:color="auto"/>
              </w:divBdr>
              <w:divsChild>
                <w:div w:id="806581104">
                  <w:marLeft w:val="0"/>
                  <w:marRight w:val="0"/>
                  <w:marTop w:val="0"/>
                  <w:marBottom w:val="0"/>
                  <w:divBdr>
                    <w:top w:val="none" w:sz="0" w:space="0" w:color="auto"/>
                    <w:left w:val="none" w:sz="0" w:space="0" w:color="auto"/>
                    <w:bottom w:val="none" w:sz="0" w:space="0" w:color="auto"/>
                    <w:right w:val="none" w:sz="0" w:space="0" w:color="auto"/>
                  </w:divBdr>
                </w:div>
              </w:divsChild>
            </w:div>
            <w:div w:id="1372153250">
              <w:marLeft w:val="0"/>
              <w:marRight w:val="0"/>
              <w:marTop w:val="0"/>
              <w:marBottom w:val="0"/>
              <w:divBdr>
                <w:top w:val="none" w:sz="0" w:space="0" w:color="auto"/>
                <w:left w:val="none" w:sz="0" w:space="0" w:color="auto"/>
                <w:bottom w:val="none" w:sz="0" w:space="0" w:color="auto"/>
                <w:right w:val="none" w:sz="0" w:space="0" w:color="auto"/>
              </w:divBdr>
              <w:divsChild>
                <w:div w:id="1314408572">
                  <w:marLeft w:val="0"/>
                  <w:marRight w:val="0"/>
                  <w:marTop w:val="0"/>
                  <w:marBottom w:val="0"/>
                  <w:divBdr>
                    <w:top w:val="none" w:sz="0" w:space="0" w:color="auto"/>
                    <w:left w:val="none" w:sz="0" w:space="0" w:color="auto"/>
                    <w:bottom w:val="none" w:sz="0" w:space="0" w:color="auto"/>
                    <w:right w:val="none" w:sz="0" w:space="0" w:color="auto"/>
                  </w:divBdr>
                </w:div>
              </w:divsChild>
            </w:div>
            <w:div w:id="1397627464">
              <w:marLeft w:val="0"/>
              <w:marRight w:val="0"/>
              <w:marTop w:val="0"/>
              <w:marBottom w:val="0"/>
              <w:divBdr>
                <w:top w:val="none" w:sz="0" w:space="0" w:color="auto"/>
                <w:left w:val="none" w:sz="0" w:space="0" w:color="auto"/>
                <w:bottom w:val="none" w:sz="0" w:space="0" w:color="auto"/>
                <w:right w:val="none" w:sz="0" w:space="0" w:color="auto"/>
              </w:divBdr>
              <w:divsChild>
                <w:div w:id="1139033575">
                  <w:marLeft w:val="0"/>
                  <w:marRight w:val="0"/>
                  <w:marTop w:val="0"/>
                  <w:marBottom w:val="0"/>
                  <w:divBdr>
                    <w:top w:val="none" w:sz="0" w:space="0" w:color="auto"/>
                    <w:left w:val="none" w:sz="0" w:space="0" w:color="auto"/>
                    <w:bottom w:val="none" w:sz="0" w:space="0" w:color="auto"/>
                    <w:right w:val="none" w:sz="0" w:space="0" w:color="auto"/>
                  </w:divBdr>
                </w:div>
              </w:divsChild>
            </w:div>
            <w:div w:id="1432507951">
              <w:marLeft w:val="0"/>
              <w:marRight w:val="0"/>
              <w:marTop w:val="0"/>
              <w:marBottom w:val="0"/>
              <w:divBdr>
                <w:top w:val="none" w:sz="0" w:space="0" w:color="auto"/>
                <w:left w:val="none" w:sz="0" w:space="0" w:color="auto"/>
                <w:bottom w:val="none" w:sz="0" w:space="0" w:color="auto"/>
                <w:right w:val="none" w:sz="0" w:space="0" w:color="auto"/>
              </w:divBdr>
              <w:divsChild>
                <w:div w:id="1618215211">
                  <w:marLeft w:val="0"/>
                  <w:marRight w:val="0"/>
                  <w:marTop w:val="0"/>
                  <w:marBottom w:val="0"/>
                  <w:divBdr>
                    <w:top w:val="none" w:sz="0" w:space="0" w:color="auto"/>
                    <w:left w:val="none" w:sz="0" w:space="0" w:color="auto"/>
                    <w:bottom w:val="none" w:sz="0" w:space="0" w:color="auto"/>
                    <w:right w:val="none" w:sz="0" w:space="0" w:color="auto"/>
                  </w:divBdr>
                </w:div>
              </w:divsChild>
            </w:div>
            <w:div w:id="1445421007">
              <w:marLeft w:val="0"/>
              <w:marRight w:val="0"/>
              <w:marTop w:val="0"/>
              <w:marBottom w:val="0"/>
              <w:divBdr>
                <w:top w:val="none" w:sz="0" w:space="0" w:color="auto"/>
                <w:left w:val="none" w:sz="0" w:space="0" w:color="auto"/>
                <w:bottom w:val="none" w:sz="0" w:space="0" w:color="auto"/>
                <w:right w:val="none" w:sz="0" w:space="0" w:color="auto"/>
              </w:divBdr>
              <w:divsChild>
                <w:div w:id="848984195">
                  <w:marLeft w:val="0"/>
                  <w:marRight w:val="0"/>
                  <w:marTop w:val="0"/>
                  <w:marBottom w:val="0"/>
                  <w:divBdr>
                    <w:top w:val="none" w:sz="0" w:space="0" w:color="auto"/>
                    <w:left w:val="none" w:sz="0" w:space="0" w:color="auto"/>
                    <w:bottom w:val="none" w:sz="0" w:space="0" w:color="auto"/>
                    <w:right w:val="none" w:sz="0" w:space="0" w:color="auto"/>
                  </w:divBdr>
                </w:div>
              </w:divsChild>
            </w:div>
            <w:div w:id="1525971642">
              <w:marLeft w:val="0"/>
              <w:marRight w:val="0"/>
              <w:marTop w:val="0"/>
              <w:marBottom w:val="0"/>
              <w:divBdr>
                <w:top w:val="none" w:sz="0" w:space="0" w:color="auto"/>
                <w:left w:val="none" w:sz="0" w:space="0" w:color="auto"/>
                <w:bottom w:val="none" w:sz="0" w:space="0" w:color="auto"/>
                <w:right w:val="none" w:sz="0" w:space="0" w:color="auto"/>
              </w:divBdr>
              <w:divsChild>
                <w:div w:id="50621970">
                  <w:marLeft w:val="0"/>
                  <w:marRight w:val="0"/>
                  <w:marTop w:val="0"/>
                  <w:marBottom w:val="0"/>
                  <w:divBdr>
                    <w:top w:val="none" w:sz="0" w:space="0" w:color="auto"/>
                    <w:left w:val="none" w:sz="0" w:space="0" w:color="auto"/>
                    <w:bottom w:val="none" w:sz="0" w:space="0" w:color="auto"/>
                    <w:right w:val="none" w:sz="0" w:space="0" w:color="auto"/>
                  </w:divBdr>
                </w:div>
                <w:div w:id="1412387271">
                  <w:marLeft w:val="0"/>
                  <w:marRight w:val="0"/>
                  <w:marTop w:val="0"/>
                  <w:marBottom w:val="0"/>
                  <w:divBdr>
                    <w:top w:val="none" w:sz="0" w:space="0" w:color="auto"/>
                    <w:left w:val="none" w:sz="0" w:space="0" w:color="auto"/>
                    <w:bottom w:val="none" w:sz="0" w:space="0" w:color="auto"/>
                    <w:right w:val="none" w:sz="0" w:space="0" w:color="auto"/>
                  </w:divBdr>
                </w:div>
                <w:div w:id="1968730180">
                  <w:marLeft w:val="0"/>
                  <w:marRight w:val="0"/>
                  <w:marTop w:val="0"/>
                  <w:marBottom w:val="0"/>
                  <w:divBdr>
                    <w:top w:val="none" w:sz="0" w:space="0" w:color="auto"/>
                    <w:left w:val="none" w:sz="0" w:space="0" w:color="auto"/>
                    <w:bottom w:val="none" w:sz="0" w:space="0" w:color="auto"/>
                    <w:right w:val="none" w:sz="0" w:space="0" w:color="auto"/>
                  </w:divBdr>
                </w:div>
              </w:divsChild>
            </w:div>
            <w:div w:id="1575551692">
              <w:marLeft w:val="0"/>
              <w:marRight w:val="0"/>
              <w:marTop w:val="0"/>
              <w:marBottom w:val="0"/>
              <w:divBdr>
                <w:top w:val="none" w:sz="0" w:space="0" w:color="auto"/>
                <w:left w:val="none" w:sz="0" w:space="0" w:color="auto"/>
                <w:bottom w:val="none" w:sz="0" w:space="0" w:color="auto"/>
                <w:right w:val="none" w:sz="0" w:space="0" w:color="auto"/>
              </w:divBdr>
              <w:divsChild>
                <w:div w:id="1431779971">
                  <w:marLeft w:val="0"/>
                  <w:marRight w:val="0"/>
                  <w:marTop w:val="0"/>
                  <w:marBottom w:val="0"/>
                  <w:divBdr>
                    <w:top w:val="none" w:sz="0" w:space="0" w:color="auto"/>
                    <w:left w:val="none" w:sz="0" w:space="0" w:color="auto"/>
                    <w:bottom w:val="none" w:sz="0" w:space="0" w:color="auto"/>
                    <w:right w:val="none" w:sz="0" w:space="0" w:color="auto"/>
                  </w:divBdr>
                </w:div>
              </w:divsChild>
            </w:div>
            <w:div w:id="1670794605">
              <w:marLeft w:val="0"/>
              <w:marRight w:val="0"/>
              <w:marTop w:val="0"/>
              <w:marBottom w:val="0"/>
              <w:divBdr>
                <w:top w:val="none" w:sz="0" w:space="0" w:color="auto"/>
                <w:left w:val="none" w:sz="0" w:space="0" w:color="auto"/>
                <w:bottom w:val="none" w:sz="0" w:space="0" w:color="auto"/>
                <w:right w:val="none" w:sz="0" w:space="0" w:color="auto"/>
              </w:divBdr>
              <w:divsChild>
                <w:div w:id="401761271">
                  <w:marLeft w:val="0"/>
                  <w:marRight w:val="0"/>
                  <w:marTop w:val="0"/>
                  <w:marBottom w:val="0"/>
                  <w:divBdr>
                    <w:top w:val="none" w:sz="0" w:space="0" w:color="auto"/>
                    <w:left w:val="none" w:sz="0" w:space="0" w:color="auto"/>
                    <w:bottom w:val="none" w:sz="0" w:space="0" w:color="auto"/>
                    <w:right w:val="none" w:sz="0" w:space="0" w:color="auto"/>
                  </w:divBdr>
                </w:div>
                <w:div w:id="583076971">
                  <w:marLeft w:val="0"/>
                  <w:marRight w:val="0"/>
                  <w:marTop w:val="0"/>
                  <w:marBottom w:val="0"/>
                  <w:divBdr>
                    <w:top w:val="none" w:sz="0" w:space="0" w:color="auto"/>
                    <w:left w:val="none" w:sz="0" w:space="0" w:color="auto"/>
                    <w:bottom w:val="none" w:sz="0" w:space="0" w:color="auto"/>
                    <w:right w:val="none" w:sz="0" w:space="0" w:color="auto"/>
                  </w:divBdr>
                </w:div>
              </w:divsChild>
            </w:div>
            <w:div w:id="1761022096">
              <w:marLeft w:val="0"/>
              <w:marRight w:val="0"/>
              <w:marTop w:val="0"/>
              <w:marBottom w:val="0"/>
              <w:divBdr>
                <w:top w:val="none" w:sz="0" w:space="0" w:color="auto"/>
                <w:left w:val="none" w:sz="0" w:space="0" w:color="auto"/>
                <w:bottom w:val="none" w:sz="0" w:space="0" w:color="auto"/>
                <w:right w:val="none" w:sz="0" w:space="0" w:color="auto"/>
              </w:divBdr>
              <w:divsChild>
                <w:div w:id="344477037">
                  <w:marLeft w:val="0"/>
                  <w:marRight w:val="0"/>
                  <w:marTop w:val="0"/>
                  <w:marBottom w:val="0"/>
                  <w:divBdr>
                    <w:top w:val="none" w:sz="0" w:space="0" w:color="auto"/>
                    <w:left w:val="none" w:sz="0" w:space="0" w:color="auto"/>
                    <w:bottom w:val="none" w:sz="0" w:space="0" w:color="auto"/>
                    <w:right w:val="none" w:sz="0" w:space="0" w:color="auto"/>
                  </w:divBdr>
                </w:div>
              </w:divsChild>
            </w:div>
            <w:div w:id="1803843457">
              <w:marLeft w:val="0"/>
              <w:marRight w:val="0"/>
              <w:marTop w:val="0"/>
              <w:marBottom w:val="0"/>
              <w:divBdr>
                <w:top w:val="none" w:sz="0" w:space="0" w:color="auto"/>
                <w:left w:val="none" w:sz="0" w:space="0" w:color="auto"/>
                <w:bottom w:val="none" w:sz="0" w:space="0" w:color="auto"/>
                <w:right w:val="none" w:sz="0" w:space="0" w:color="auto"/>
              </w:divBdr>
              <w:divsChild>
                <w:div w:id="1986203522">
                  <w:marLeft w:val="0"/>
                  <w:marRight w:val="0"/>
                  <w:marTop w:val="0"/>
                  <w:marBottom w:val="0"/>
                  <w:divBdr>
                    <w:top w:val="none" w:sz="0" w:space="0" w:color="auto"/>
                    <w:left w:val="none" w:sz="0" w:space="0" w:color="auto"/>
                    <w:bottom w:val="none" w:sz="0" w:space="0" w:color="auto"/>
                    <w:right w:val="none" w:sz="0" w:space="0" w:color="auto"/>
                  </w:divBdr>
                </w:div>
              </w:divsChild>
            </w:div>
            <w:div w:id="1886287261">
              <w:marLeft w:val="0"/>
              <w:marRight w:val="0"/>
              <w:marTop w:val="0"/>
              <w:marBottom w:val="0"/>
              <w:divBdr>
                <w:top w:val="none" w:sz="0" w:space="0" w:color="auto"/>
                <w:left w:val="none" w:sz="0" w:space="0" w:color="auto"/>
                <w:bottom w:val="none" w:sz="0" w:space="0" w:color="auto"/>
                <w:right w:val="none" w:sz="0" w:space="0" w:color="auto"/>
              </w:divBdr>
              <w:divsChild>
                <w:div w:id="761292316">
                  <w:marLeft w:val="0"/>
                  <w:marRight w:val="0"/>
                  <w:marTop w:val="0"/>
                  <w:marBottom w:val="0"/>
                  <w:divBdr>
                    <w:top w:val="none" w:sz="0" w:space="0" w:color="auto"/>
                    <w:left w:val="none" w:sz="0" w:space="0" w:color="auto"/>
                    <w:bottom w:val="none" w:sz="0" w:space="0" w:color="auto"/>
                    <w:right w:val="none" w:sz="0" w:space="0" w:color="auto"/>
                  </w:divBdr>
                </w:div>
              </w:divsChild>
            </w:div>
            <w:div w:id="2027513935">
              <w:marLeft w:val="0"/>
              <w:marRight w:val="0"/>
              <w:marTop w:val="0"/>
              <w:marBottom w:val="0"/>
              <w:divBdr>
                <w:top w:val="none" w:sz="0" w:space="0" w:color="auto"/>
                <w:left w:val="none" w:sz="0" w:space="0" w:color="auto"/>
                <w:bottom w:val="none" w:sz="0" w:space="0" w:color="auto"/>
                <w:right w:val="none" w:sz="0" w:space="0" w:color="auto"/>
              </w:divBdr>
              <w:divsChild>
                <w:div w:id="1069959606">
                  <w:marLeft w:val="0"/>
                  <w:marRight w:val="0"/>
                  <w:marTop w:val="0"/>
                  <w:marBottom w:val="0"/>
                  <w:divBdr>
                    <w:top w:val="none" w:sz="0" w:space="0" w:color="auto"/>
                    <w:left w:val="none" w:sz="0" w:space="0" w:color="auto"/>
                    <w:bottom w:val="none" w:sz="0" w:space="0" w:color="auto"/>
                    <w:right w:val="none" w:sz="0" w:space="0" w:color="auto"/>
                  </w:divBdr>
                </w:div>
              </w:divsChild>
            </w:div>
            <w:div w:id="2033721810">
              <w:marLeft w:val="0"/>
              <w:marRight w:val="0"/>
              <w:marTop w:val="0"/>
              <w:marBottom w:val="0"/>
              <w:divBdr>
                <w:top w:val="none" w:sz="0" w:space="0" w:color="auto"/>
                <w:left w:val="none" w:sz="0" w:space="0" w:color="auto"/>
                <w:bottom w:val="none" w:sz="0" w:space="0" w:color="auto"/>
                <w:right w:val="none" w:sz="0" w:space="0" w:color="auto"/>
              </w:divBdr>
              <w:divsChild>
                <w:div w:id="1335377130">
                  <w:marLeft w:val="0"/>
                  <w:marRight w:val="0"/>
                  <w:marTop w:val="0"/>
                  <w:marBottom w:val="0"/>
                  <w:divBdr>
                    <w:top w:val="none" w:sz="0" w:space="0" w:color="auto"/>
                    <w:left w:val="none" w:sz="0" w:space="0" w:color="auto"/>
                    <w:bottom w:val="none" w:sz="0" w:space="0" w:color="auto"/>
                    <w:right w:val="none" w:sz="0" w:space="0" w:color="auto"/>
                  </w:divBdr>
                </w:div>
              </w:divsChild>
            </w:div>
            <w:div w:id="2050909287">
              <w:marLeft w:val="0"/>
              <w:marRight w:val="0"/>
              <w:marTop w:val="0"/>
              <w:marBottom w:val="0"/>
              <w:divBdr>
                <w:top w:val="none" w:sz="0" w:space="0" w:color="auto"/>
                <w:left w:val="none" w:sz="0" w:space="0" w:color="auto"/>
                <w:bottom w:val="none" w:sz="0" w:space="0" w:color="auto"/>
                <w:right w:val="none" w:sz="0" w:space="0" w:color="auto"/>
              </w:divBdr>
              <w:divsChild>
                <w:div w:id="4019900">
                  <w:marLeft w:val="0"/>
                  <w:marRight w:val="0"/>
                  <w:marTop w:val="0"/>
                  <w:marBottom w:val="0"/>
                  <w:divBdr>
                    <w:top w:val="none" w:sz="0" w:space="0" w:color="auto"/>
                    <w:left w:val="none" w:sz="0" w:space="0" w:color="auto"/>
                    <w:bottom w:val="none" w:sz="0" w:space="0" w:color="auto"/>
                    <w:right w:val="none" w:sz="0" w:space="0" w:color="auto"/>
                  </w:divBdr>
                </w:div>
              </w:divsChild>
            </w:div>
            <w:div w:id="2077896630">
              <w:marLeft w:val="0"/>
              <w:marRight w:val="0"/>
              <w:marTop w:val="0"/>
              <w:marBottom w:val="0"/>
              <w:divBdr>
                <w:top w:val="none" w:sz="0" w:space="0" w:color="auto"/>
                <w:left w:val="none" w:sz="0" w:space="0" w:color="auto"/>
                <w:bottom w:val="none" w:sz="0" w:space="0" w:color="auto"/>
                <w:right w:val="none" w:sz="0" w:space="0" w:color="auto"/>
              </w:divBdr>
              <w:divsChild>
                <w:div w:id="559247217">
                  <w:marLeft w:val="0"/>
                  <w:marRight w:val="0"/>
                  <w:marTop w:val="0"/>
                  <w:marBottom w:val="0"/>
                  <w:divBdr>
                    <w:top w:val="none" w:sz="0" w:space="0" w:color="auto"/>
                    <w:left w:val="none" w:sz="0" w:space="0" w:color="auto"/>
                    <w:bottom w:val="none" w:sz="0" w:space="0" w:color="auto"/>
                    <w:right w:val="none" w:sz="0" w:space="0" w:color="auto"/>
                  </w:divBdr>
                </w:div>
                <w:div w:id="213748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171380">
      <w:bodyDiv w:val="1"/>
      <w:marLeft w:val="0"/>
      <w:marRight w:val="0"/>
      <w:marTop w:val="0"/>
      <w:marBottom w:val="0"/>
      <w:divBdr>
        <w:top w:val="none" w:sz="0" w:space="0" w:color="auto"/>
        <w:left w:val="none" w:sz="0" w:space="0" w:color="auto"/>
        <w:bottom w:val="none" w:sz="0" w:space="0" w:color="auto"/>
        <w:right w:val="none" w:sz="0" w:space="0" w:color="auto"/>
      </w:divBdr>
    </w:div>
    <w:div w:id="1620798148">
      <w:bodyDiv w:val="1"/>
      <w:marLeft w:val="0"/>
      <w:marRight w:val="0"/>
      <w:marTop w:val="0"/>
      <w:marBottom w:val="0"/>
      <w:divBdr>
        <w:top w:val="none" w:sz="0" w:space="0" w:color="auto"/>
        <w:left w:val="none" w:sz="0" w:space="0" w:color="auto"/>
        <w:bottom w:val="none" w:sz="0" w:space="0" w:color="auto"/>
        <w:right w:val="none" w:sz="0" w:space="0" w:color="auto"/>
      </w:divBdr>
      <w:divsChild>
        <w:div w:id="118574717">
          <w:marLeft w:val="0"/>
          <w:marRight w:val="0"/>
          <w:marTop w:val="0"/>
          <w:marBottom w:val="0"/>
          <w:divBdr>
            <w:top w:val="none" w:sz="0" w:space="0" w:color="auto"/>
            <w:left w:val="none" w:sz="0" w:space="0" w:color="auto"/>
            <w:bottom w:val="none" w:sz="0" w:space="0" w:color="auto"/>
            <w:right w:val="none" w:sz="0" w:space="0" w:color="auto"/>
          </w:divBdr>
          <w:divsChild>
            <w:div w:id="595017408">
              <w:marLeft w:val="0"/>
              <w:marRight w:val="0"/>
              <w:marTop w:val="0"/>
              <w:marBottom w:val="0"/>
              <w:divBdr>
                <w:top w:val="none" w:sz="0" w:space="0" w:color="auto"/>
                <w:left w:val="none" w:sz="0" w:space="0" w:color="auto"/>
                <w:bottom w:val="none" w:sz="0" w:space="0" w:color="auto"/>
                <w:right w:val="none" w:sz="0" w:space="0" w:color="auto"/>
              </w:divBdr>
            </w:div>
            <w:div w:id="965506670">
              <w:marLeft w:val="0"/>
              <w:marRight w:val="0"/>
              <w:marTop w:val="0"/>
              <w:marBottom w:val="0"/>
              <w:divBdr>
                <w:top w:val="none" w:sz="0" w:space="0" w:color="auto"/>
                <w:left w:val="none" w:sz="0" w:space="0" w:color="auto"/>
                <w:bottom w:val="none" w:sz="0" w:space="0" w:color="auto"/>
                <w:right w:val="none" w:sz="0" w:space="0" w:color="auto"/>
              </w:divBdr>
            </w:div>
            <w:div w:id="1406225178">
              <w:marLeft w:val="0"/>
              <w:marRight w:val="0"/>
              <w:marTop w:val="0"/>
              <w:marBottom w:val="0"/>
              <w:divBdr>
                <w:top w:val="none" w:sz="0" w:space="0" w:color="auto"/>
                <w:left w:val="none" w:sz="0" w:space="0" w:color="auto"/>
                <w:bottom w:val="none" w:sz="0" w:space="0" w:color="auto"/>
                <w:right w:val="none" w:sz="0" w:space="0" w:color="auto"/>
              </w:divBdr>
            </w:div>
          </w:divsChild>
        </w:div>
        <w:div w:id="180825340">
          <w:marLeft w:val="0"/>
          <w:marRight w:val="0"/>
          <w:marTop w:val="0"/>
          <w:marBottom w:val="0"/>
          <w:divBdr>
            <w:top w:val="none" w:sz="0" w:space="0" w:color="auto"/>
            <w:left w:val="none" w:sz="0" w:space="0" w:color="auto"/>
            <w:bottom w:val="none" w:sz="0" w:space="0" w:color="auto"/>
            <w:right w:val="none" w:sz="0" w:space="0" w:color="auto"/>
          </w:divBdr>
          <w:divsChild>
            <w:div w:id="293633580">
              <w:marLeft w:val="0"/>
              <w:marRight w:val="0"/>
              <w:marTop w:val="0"/>
              <w:marBottom w:val="0"/>
              <w:divBdr>
                <w:top w:val="none" w:sz="0" w:space="0" w:color="auto"/>
                <w:left w:val="none" w:sz="0" w:space="0" w:color="auto"/>
                <w:bottom w:val="none" w:sz="0" w:space="0" w:color="auto"/>
                <w:right w:val="none" w:sz="0" w:space="0" w:color="auto"/>
              </w:divBdr>
            </w:div>
          </w:divsChild>
        </w:div>
        <w:div w:id="269749931">
          <w:marLeft w:val="0"/>
          <w:marRight w:val="0"/>
          <w:marTop w:val="0"/>
          <w:marBottom w:val="0"/>
          <w:divBdr>
            <w:top w:val="none" w:sz="0" w:space="0" w:color="auto"/>
            <w:left w:val="none" w:sz="0" w:space="0" w:color="auto"/>
            <w:bottom w:val="none" w:sz="0" w:space="0" w:color="auto"/>
            <w:right w:val="none" w:sz="0" w:space="0" w:color="auto"/>
          </w:divBdr>
          <w:divsChild>
            <w:div w:id="158157359">
              <w:marLeft w:val="0"/>
              <w:marRight w:val="0"/>
              <w:marTop w:val="0"/>
              <w:marBottom w:val="0"/>
              <w:divBdr>
                <w:top w:val="none" w:sz="0" w:space="0" w:color="auto"/>
                <w:left w:val="none" w:sz="0" w:space="0" w:color="auto"/>
                <w:bottom w:val="none" w:sz="0" w:space="0" w:color="auto"/>
                <w:right w:val="none" w:sz="0" w:space="0" w:color="auto"/>
              </w:divBdr>
            </w:div>
            <w:div w:id="492184241">
              <w:marLeft w:val="0"/>
              <w:marRight w:val="0"/>
              <w:marTop w:val="0"/>
              <w:marBottom w:val="0"/>
              <w:divBdr>
                <w:top w:val="none" w:sz="0" w:space="0" w:color="auto"/>
                <w:left w:val="none" w:sz="0" w:space="0" w:color="auto"/>
                <w:bottom w:val="none" w:sz="0" w:space="0" w:color="auto"/>
                <w:right w:val="none" w:sz="0" w:space="0" w:color="auto"/>
              </w:divBdr>
            </w:div>
            <w:div w:id="2083680197">
              <w:marLeft w:val="0"/>
              <w:marRight w:val="0"/>
              <w:marTop w:val="0"/>
              <w:marBottom w:val="0"/>
              <w:divBdr>
                <w:top w:val="none" w:sz="0" w:space="0" w:color="auto"/>
                <w:left w:val="none" w:sz="0" w:space="0" w:color="auto"/>
                <w:bottom w:val="none" w:sz="0" w:space="0" w:color="auto"/>
                <w:right w:val="none" w:sz="0" w:space="0" w:color="auto"/>
              </w:divBdr>
            </w:div>
          </w:divsChild>
        </w:div>
        <w:div w:id="330792269">
          <w:marLeft w:val="0"/>
          <w:marRight w:val="0"/>
          <w:marTop w:val="0"/>
          <w:marBottom w:val="0"/>
          <w:divBdr>
            <w:top w:val="none" w:sz="0" w:space="0" w:color="auto"/>
            <w:left w:val="none" w:sz="0" w:space="0" w:color="auto"/>
            <w:bottom w:val="none" w:sz="0" w:space="0" w:color="auto"/>
            <w:right w:val="none" w:sz="0" w:space="0" w:color="auto"/>
          </w:divBdr>
          <w:divsChild>
            <w:div w:id="1718699824">
              <w:marLeft w:val="0"/>
              <w:marRight w:val="0"/>
              <w:marTop w:val="0"/>
              <w:marBottom w:val="0"/>
              <w:divBdr>
                <w:top w:val="none" w:sz="0" w:space="0" w:color="auto"/>
                <w:left w:val="none" w:sz="0" w:space="0" w:color="auto"/>
                <w:bottom w:val="none" w:sz="0" w:space="0" w:color="auto"/>
                <w:right w:val="none" w:sz="0" w:space="0" w:color="auto"/>
              </w:divBdr>
            </w:div>
          </w:divsChild>
        </w:div>
        <w:div w:id="412704226">
          <w:marLeft w:val="0"/>
          <w:marRight w:val="0"/>
          <w:marTop w:val="0"/>
          <w:marBottom w:val="0"/>
          <w:divBdr>
            <w:top w:val="none" w:sz="0" w:space="0" w:color="auto"/>
            <w:left w:val="none" w:sz="0" w:space="0" w:color="auto"/>
            <w:bottom w:val="none" w:sz="0" w:space="0" w:color="auto"/>
            <w:right w:val="none" w:sz="0" w:space="0" w:color="auto"/>
          </w:divBdr>
          <w:divsChild>
            <w:div w:id="207838782">
              <w:marLeft w:val="0"/>
              <w:marRight w:val="0"/>
              <w:marTop w:val="0"/>
              <w:marBottom w:val="0"/>
              <w:divBdr>
                <w:top w:val="none" w:sz="0" w:space="0" w:color="auto"/>
                <w:left w:val="none" w:sz="0" w:space="0" w:color="auto"/>
                <w:bottom w:val="none" w:sz="0" w:space="0" w:color="auto"/>
                <w:right w:val="none" w:sz="0" w:space="0" w:color="auto"/>
              </w:divBdr>
            </w:div>
            <w:div w:id="284971171">
              <w:marLeft w:val="0"/>
              <w:marRight w:val="0"/>
              <w:marTop w:val="0"/>
              <w:marBottom w:val="0"/>
              <w:divBdr>
                <w:top w:val="none" w:sz="0" w:space="0" w:color="auto"/>
                <w:left w:val="none" w:sz="0" w:space="0" w:color="auto"/>
                <w:bottom w:val="none" w:sz="0" w:space="0" w:color="auto"/>
                <w:right w:val="none" w:sz="0" w:space="0" w:color="auto"/>
              </w:divBdr>
            </w:div>
            <w:div w:id="1978677499">
              <w:marLeft w:val="0"/>
              <w:marRight w:val="0"/>
              <w:marTop w:val="0"/>
              <w:marBottom w:val="0"/>
              <w:divBdr>
                <w:top w:val="none" w:sz="0" w:space="0" w:color="auto"/>
                <w:left w:val="none" w:sz="0" w:space="0" w:color="auto"/>
                <w:bottom w:val="none" w:sz="0" w:space="0" w:color="auto"/>
                <w:right w:val="none" w:sz="0" w:space="0" w:color="auto"/>
              </w:divBdr>
            </w:div>
          </w:divsChild>
        </w:div>
        <w:div w:id="651059948">
          <w:marLeft w:val="0"/>
          <w:marRight w:val="0"/>
          <w:marTop w:val="0"/>
          <w:marBottom w:val="0"/>
          <w:divBdr>
            <w:top w:val="none" w:sz="0" w:space="0" w:color="auto"/>
            <w:left w:val="none" w:sz="0" w:space="0" w:color="auto"/>
            <w:bottom w:val="none" w:sz="0" w:space="0" w:color="auto"/>
            <w:right w:val="none" w:sz="0" w:space="0" w:color="auto"/>
          </w:divBdr>
          <w:divsChild>
            <w:div w:id="179441799">
              <w:marLeft w:val="0"/>
              <w:marRight w:val="0"/>
              <w:marTop w:val="0"/>
              <w:marBottom w:val="0"/>
              <w:divBdr>
                <w:top w:val="none" w:sz="0" w:space="0" w:color="auto"/>
                <w:left w:val="none" w:sz="0" w:space="0" w:color="auto"/>
                <w:bottom w:val="none" w:sz="0" w:space="0" w:color="auto"/>
                <w:right w:val="none" w:sz="0" w:space="0" w:color="auto"/>
              </w:divBdr>
            </w:div>
            <w:div w:id="330256831">
              <w:marLeft w:val="0"/>
              <w:marRight w:val="0"/>
              <w:marTop w:val="0"/>
              <w:marBottom w:val="0"/>
              <w:divBdr>
                <w:top w:val="none" w:sz="0" w:space="0" w:color="auto"/>
                <w:left w:val="none" w:sz="0" w:space="0" w:color="auto"/>
                <w:bottom w:val="none" w:sz="0" w:space="0" w:color="auto"/>
                <w:right w:val="none" w:sz="0" w:space="0" w:color="auto"/>
              </w:divBdr>
            </w:div>
            <w:div w:id="1321228805">
              <w:marLeft w:val="0"/>
              <w:marRight w:val="0"/>
              <w:marTop w:val="0"/>
              <w:marBottom w:val="0"/>
              <w:divBdr>
                <w:top w:val="none" w:sz="0" w:space="0" w:color="auto"/>
                <w:left w:val="none" w:sz="0" w:space="0" w:color="auto"/>
                <w:bottom w:val="none" w:sz="0" w:space="0" w:color="auto"/>
                <w:right w:val="none" w:sz="0" w:space="0" w:color="auto"/>
              </w:divBdr>
            </w:div>
          </w:divsChild>
        </w:div>
        <w:div w:id="1070153802">
          <w:marLeft w:val="0"/>
          <w:marRight w:val="0"/>
          <w:marTop w:val="0"/>
          <w:marBottom w:val="0"/>
          <w:divBdr>
            <w:top w:val="none" w:sz="0" w:space="0" w:color="auto"/>
            <w:left w:val="none" w:sz="0" w:space="0" w:color="auto"/>
            <w:bottom w:val="none" w:sz="0" w:space="0" w:color="auto"/>
            <w:right w:val="none" w:sz="0" w:space="0" w:color="auto"/>
          </w:divBdr>
          <w:divsChild>
            <w:div w:id="607278094">
              <w:marLeft w:val="0"/>
              <w:marRight w:val="0"/>
              <w:marTop w:val="0"/>
              <w:marBottom w:val="0"/>
              <w:divBdr>
                <w:top w:val="none" w:sz="0" w:space="0" w:color="auto"/>
                <w:left w:val="none" w:sz="0" w:space="0" w:color="auto"/>
                <w:bottom w:val="none" w:sz="0" w:space="0" w:color="auto"/>
                <w:right w:val="none" w:sz="0" w:space="0" w:color="auto"/>
              </w:divBdr>
            </w:div>
            <w:div w:id="935091355">
              <w:marLeft w:val="0"/>
              <w:marRight w:val="0"/>
              <w:marTop w:val="0"/>
              <w:marBottom w:val="0"/>
              <w:divBdr>
                <w:top w:val="none" w:sz="0" w:space="0" w:color="auto"/>
                <w:left w:val="none" w:sz="0" w:space="0" w:color="auto"/>
                <w:bottom w:val="none" w:sz="0" w:space="0" w:color="auto"/>
                <w:right w:val="none" w:sz="0" w:space="0" w:color="auto"/>
              </w:divBdr>
            </w:div>
            <w:div w:id="1185438573">
              <w:marLeft w:val="0"/>
              <w:marRight w:val="0"/>
              <w:marTop w:val="0"/>
              <w:marBottom w:val="0"/>
              <w:divBdr>
                <w:top w:val="none" w:sz="0" w:space="0" w:color="auto"/>
                <w:left w:val="none" w:sz="0" w:space="0" w:color="auto"/>
                <w:bottom w:val="none" w:sz="0" w:space="0" w:color="auto"/>
                <w:right w:val="none" w:sz="0" w:space="0" w:color="auto"/>
              </w:divBdr>
            </w:div>
            <w:div w:id="2101028487">
              <w:marLeft w:val="0"/>
              <w:marRight w:val="0"/>
              <w:marTop w:val="0"/>
              <w:marBottom w:val="0"/>
              <w:divBdr>
                <w:top w:val="none" w:sz="0" w:space="0" w:color="auto"/>
                <w:left w:val="none" w:sz="0" w:space="0" w:color="auto"/>
                <w:bottom w:val="none" w:sz="0" w:space="0" w:color="auto"/>
                <w:right w:val="none" w:sz="0" w:space="0" w:color="auto"/>
              </w:divBdr>
            </w:div>
          </w:divsChild>
        </w:div>
        <w:div w:id="1351957847">
          <w:marLeft w:val="0"/>
          <w:marRight w:val="0"/>
          <w:marTop w:val="0"/>
          <w:marBottom w:val="0"/>
          <w:divBdr>
            <w:top w:val="none" w:sz="0" w:space="0" w:color="auto"/>
            <w:left w:val="none" w:sz="0" w:space="0" w:color="auto"/>
            <w:bottom w:val="none" w:sz="0" w:space="0" w:color="auto"/>
            <w:right w:val="none" w:sz="0" w:space="0" w:color="auto"/>
          </w:divBdr>
          <w:divsChild>
            <w:div w:id="223108529">
              <w:marLeft w:val="0"/>
              <w:marRight w:val="0"/>
              <w:marTop w:val="0"/>
              <w:marBottom w:val="0"/>
              <w:divBdr>
                <w:top w:val="none" w:sz="0" w:space="0" w:color="auto"/>
                <w:left w:val="none" w:sz="0" w:space="0" w:color="auto"/>
                <w:bottom w:val="none" w:sz="0" w:space="0" w:color="auto"/>
                <w:right w:val="none" w:sz="0" w:space="0" w:color="auto"/>
              </w:divBdr>
            </w:div>
            <w:div w:id="643779850">
              <w:marLeft w:val="0"/>
              <w:marRight w:val="0"/>
              <w:marTop w:val="0"/>
              <w:marBottom w:val="0"/>
              <w:divBdr>
                <w:top w:val="none" w:sz="0" w:space="0" w:color="auto"/>
                <w:left w:val="none" w:sz="0" w:space="0" w:color="auto"/>
                <w:bottom w:val="none" w:sz="0" w:space="0" w:color="auto"/>
                <w:right w:val="none" w:sz="0" w:space="0" w:color="auto"/>
              </w:divBdr>
            </w:div>
            <w:div w:id="1278560930">
              <w:marLeft w:val="0"/>
              <w:marRight w:val="0"/>
              <w:marTop w:val="0"/>
              <w:marBottom w:val="0"/>
              <w:divBdr>
                <w:top w:val="none" w:sz="0" w:space="0" w:color="auto"/>
                <w:left w:val="none" w:sz="0" w:space="0" w:color="auto"/>
                <w:bottom w:val="none" w:sz="0" w:space="0" w:color="auto"/>
                <w:right w:val="none" w:sz="0" w:space="0" w:color="auto"/>
              </w:divBdr>
            </w:div>
            <w:div w:id="2124760951">
              <w:marLeft w:val="0"/>
              <w:marRight w:val="0"/>
              <w:marTop w:val="0"/>
              <w:marBottom w:val="0"/>
              <w:divBdr>
                <w:top w:val="none" w:sz="0" w:space="0" w:color="auto"/>
                <w:left w:val="none" w:sz="0" w:space="0" w:color="auto"/>
                <w:bottom w:val="none" w:sz="0" w:space="0" w:color="auto"/>
                <w:right w:val="none" w:sz="0" w:space="0" w:color="auto"/>
              </w:divBdr>
            </w:div>
          </w:divsChild>
        </w:div>
        <w:div w:id="1557475431">
          <w:marLeft w:val="0"/>
          <w:marRight w:val="0"/>
          <w:marTop w:val="0"/>
          <w:marBottom w:val="0"/>
          <w:divBdr>
            <w:top w:val="none" w:sz="0" w:space="0" w:color="auto"/>
            <w:left w:val="none" w:sz="0" w:space="0" w:color="auto"/>
            <w:bottom w:val="none" w:sz="0" w:space="0" w:color="auto"/>
            <w:right w:val="none" w:sz="0" w:space="0" w:color="auto"/>
          </w:divBdr>
          <w:divsChild>
            <w:div w:id="641891559">
              <w:marLeft w:val="0"/>
              <w:marRight w:val="0"/>
              <w:marTop w:val="0"/>
              <w:marBottom w:val="0"/>
              <w:divBdr>
                <w:top w:val="none" w:sz="0" w:space="0" w:color="auto"/>
                <w:left w:val="none" w:sz="0" w:space="0" w:color="auto"/>
                <w:bottom w:val="none" w:sz="0" w:space="0" w:color="auto"/>
                <w:right w:val="none" w:sz="0" w:space="0" w:color="auto"/>
              </w:divBdr>
            </w:div>
          </w:divsChild>
        </w:div>
        <w:div w:id="1735814042">
          <w:marLeft w:val="0"/>
          <w:marRight w:val="0"/>
          <w:marTop w:val="0"/>
          <w:marBottom w:val="0"/>
          <w:divBdr>
            <w:top w:val="none" w:sz="0" w:space="0" w:color="auto"/>
            <w:left w:val="none" w:sz="0" w:space="0" w:color="auto"/>
            <w:bottom w:val="none" w:sz="0" w:space="0" w:color="auto"/>
            <w:right w:val="none" w:sz="0" w:space="0" w:color="auto"/>
          </w:divBdr>
          <w:divsChild>
            <w:div w:id="294912883">
              <w:marLeft w:val="0"/>
              <w:marRight w:val="0"/>
              <w:marTop w:val="0"/>
              <w:marBottom w:val="0"/>
              <w:divBdr>
                <w:top w:val="none" w:sz="0" w:space="0" w:color="auto"/>
                <w:left w:val="none" w:sz="0" w:space="0" w:color="auto"/>
                <w:bottom w:val="none" w:sz="0" w:space="0" w:color="auto"/>
                <w:right w:val="none" w:sz="0" w:space="0" w:color="auto"/>
              </w:divBdr>
            </w:div>
            <w:div w:id="511183656">
              <w:marLeft w:val="0"/>
              <w:marRight w:val="0"/>
              <w:marTop w:val="0"/>
              <w:marBottom w:val="0"/>
              <w:divBdr>
                <w:top w:val="none" w:sz="0" w:space="0" w:color="auto"/>
                <w:left w:val="none" w:sz="0" w:space="0" w:color="auto"/>
                <w:bottom w:val="none" w:sz="0" w:space="0" w:color="auto"/>
                <w:right w:val="none" w:sz="0" w:space="0" w:color="auto"/>
              </w:divBdr>
            </w:div>
            <w:div w:id="530994656">
              <w:marLeft w:val="0"/>
              <w:marRight w:val="0"/>
              <w:marTop w:val="0"/>
              <w:marBottom w:val="0"/>
              <w:divBdr>
                <w:top w:val="none" w:sz="0" w:space="0" w:color="auto"/>
                <w:left w:val="none" w:sz="0" w:space="0" w:color="auto"/>
                <w:bottom w:val="none" w:sz="0" w:space="0" w:color="auto"/>
                <w:right w:val="none" w:sz="0" w:space="0" w:color="auto"/>
              </w:divBdr>
            </w:div>
          </w:divsChild>
        </w:div>
        <w:div w:id="1760907300">
          <w:marLeft w:val="0"/>
          <w:marRight w:val="0"/>
          <w:marTop w:val="0"/>
          <w:marBottom w:val="0"/>
          <w:divBdr>
            <w:top w:val="none" w:sz="0" w:space="0" w:color="auto"/>
            <w:left w:val="none" w:sz="0" w:space="0" w:color="auto"/>
            <w:bottom w:val="none" w:sz="0" w:space="0" w:color="auto"/>
            <w:right w:val="none" w:sz="0" w:space="0" w:color="auto"/>
          </w:divBdr>
          <w:divsChild>
            <w:div w:id="328942474">
              <w:marLeft w:val="0"/>
              <w:marRight w:val="0"/>
              <w:marTop w:val="0"/>
              <w:marBottom w:val="0"/>
              <w:divBdr>
                <w:top w:val="none" w:sz="0" w:space="0" w:color="auto"/>
                <w:left w:val="none" w:sz="0" w:space="0" w:color="auto"/>
                <w:bottom w:val="none" w:sz="0" w:space="0" w:color="auto"/>
                <w:right w:val="none" w:sz="0" w:space="0" w:color="auto"/>
              </w:divBdr>
            </w:div>
            <w:div w:id="415633390">
              <w:marLeft w:val="0"/>
              <w:marRight w:val="0"/>
              <w:marTop w:val="0"/>
              <w:marBottom w:val="0"/>
              <w:divBdr>
                <w:top w:val="none" w:sz="0" w:space="0" w:color="auto"/>
                <w:left w:val="none" w:sz="0" w:space="0" w:color="auto"/>
                <w:bottom w:val="none" w:sz="0" w:space="0" w:color="auto"/>
                <w:right w:val="none" w:sz="0" w:space="0" w:color="auto"/>
              </w:divBdr>
            </w:div>
            <w:div w:id="988901964">
              <w:marLeft w:val="0"/>
              <w:marRight w:val="0"/>
              <w:marTop w:val="0"/>
              <w:marBottom w:val="0"/>
              <w:divBdr>
                <w:top w:val="none" w:sz="0" w:space="0" w:color="auto"/>
                <w:left w:val="none" w:sz="0" w:space="0" w:color="auto"/>
                <w:bottom w:val="none" w:sz="0" w:space="0" w:color="auto"/>
                <w:right w:val="none" w:sz="0" w:space="0" w:color="auto"/>
              </w:divBdr>
            </w:div>
            <w:div w:id="1293442228">
              <w:marLeft w:val="0"/>
              <w:marRight w:val="0"/>
              <w:marTop w:val="0"/>
              <w:marBottom w:val="0"/>
              <w:divBdr>
                <w:top w:val="none" w:sz="0" w:space="0" w:color="auto"/>
                <w:left w:val="none" w:sz="0" w:space="0" w:color="auto"/>
                <w:bottom w:val="none" w:sz="0" w:space="0" w:color="auto"/>
                <w:right w:val="none" w:sz="0" w:space="0" w:color="auto"/>
              </w:divBdr>
            </w:div>
          </w:divsChild>
        </w:div>
        <w:div w:id="1771774128">
          <w:marLeft w:val="0"/>
          <w:marRight w:val="0"/>
          <w:marTop w:val="0"/>
          <w:marBottom w:val="0"/>
          <w:divBdr>
            <w:top w:val="none" w:sz="0" w:space="0" w:color="auto"/>
            <w:left w:val="none" w:sz="0" w:space="0" w:color="auto"/>
            <w:bottom w:val="none" w:sz="0" w:space="0" w:color="auto"/>
            <w:right w:val="none" w:sz="0" w:space="0" w:color="auto"/>
          </w:divBdr>
          <w:divsChild>
            <w:div w:id="48111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416583">
      <w:bodyDiv w:val="1"/>
      <w:marLeft w:val="0"/>
      <w:marRight w:val="0"/>
      <w:marTop w:val="0"/>
      <w:marBottom w:val="0"/>
      <w:divBdr>
        <w:top w:val="none" w:sz="0" w:space="0" w:color="auto"/>
        <w:left w:val="none" w:sz="0" w:space="0" w:color="auto"/>
        <w:bottom w:val="none" w:sz="0" w:space="0" w:color="auto"/>
        <w:right w:val="none" w:sz="0" w:space="0" w:color="auto"/>
      </w:divBdr>
    </w:div>
    <w:div w:id="1628193894">
      <w:bodyDiv w:val="1"/>
      <w:marLeft w:val="0"/>
      <w:marRight w:val="0"/>
      <w:marTop w:val="0"/>
      <w:marBottom w:val="0"/>
      <w:divBdr>
        <w:top w:val="none" w:sz="0" w:space="0" w:color="auto"/>
        <w:left w:val="none" w:sz="0" w:space="0" w:color="auto"/>
        <w:bottom w:val="none" w:sz="0" w:space="0" w:color="auto"/>
        <w:right w:val="none" w:sz="0" w:space="0" w:color="auto"/>
      </w:divBdr>
      <w:divsChild>
        <w:div w:id="1976135984">
          <w:marLeft w:val="0"/>
          <w:marRight w:val="0"/>
          <w:marTop w:val="0"/>
          <w:marBottom w:val="0"/>
          <w:divBdr>
            <w:top w:val="none" w:sz="0" w:space="0" w:color="auto"/>
            <w:left w:val="none" w:sz="0" w:space="0" w:color="auto"/>
            <w:bottom w:val="none" w:sz="0" w:space="0" w:color="auto"/>
            <w:right w:val="none" w:sz="0" w:space="0" w:color="auto"/>
          </w:divBdr>
          <w:divsChild>
            <w:div w:id="2906263">
              <w:marLeft w:val="0"/>
              <w:marRight w:val="0"/>
              <w:marTop w:val="0"/>
              <w:marBottom w:val="0"/>
              <w:divBdr>
                <w:top w:val="none" w:sz="0" w:space="0" w:color="auto"/>
                <w:left w:val="none" w:sz="0" w:space="0" w:color="auto"/>
                <w:bottom w:val="none" w:sz="0" w:space="0" w:color="auto"/>
                <w:right w:val="none" w:sz="0" w:space="0" w:color="auto"/>
              </w:divBdr>
              <w:divsChild>
                <w:div w:id="965233366">
                  <w:marLeft w:val="0"/>
                  <w:marRight w:val="0"/>
                  <w:marTop w:val="0"/>
                  <w:marBottom w:val="0"/>
                  <w:divBdr>
                    <w:top w:val="none" w:sz="0" w:space="0" w:color="auto"/>
                    <w:left w:val="none" w:sz="0" w:space="0" w:color="auto"/>
                    <w:bottom w:val="none" w:sz="0" w:space="0" w:color="auto"/>
                    <w:right w:val="none" w:sz="0" w:space="0" w:color="auto"/>
                  </w:divBdr>
                </w:div>
              </w:divsChild>
            </w:div>
            <w:div w:id="6947737">
              <w:marLeft w:val="0"/>
              <w:marRight w:val="0"/>
              <w:marTop w:val="0"/>
              <w:marBottom w:val="0"/>
              <w:divBdr>
                <w:top w:val="none" w:sz="0" w:space="0" w:color="auto"/>
                <w:left w:val="none" w:sz="0" w:space="0" w:color="auto"/>
                <w:bottom w:val="none" w:sz="0" w:space="0" w:color="auto"/>
                <w:right w:val="none" w:sz="0" w:space="0" w:color="auto"/>
              </w:divBdr>
              <w:divsChild>
                <w:div w:id="1843200527">
                  <w:marLeft w:val="0"/>
                  <w:marRight w:val="0"/>
                  <w:marTop w:val="0"/>
                  <w:marBottom w:val="0"/>
                  <w:divBdr>
                    <w:top w:val="none" w:sz="0" w:space="0" w:color="auto"/>
                    <w:left w:val="none" w:sz="0" w:space="0" w:color="auto"/>
                    <w:bottom w:val="none" w:sz="0" w:space="0" w:color="auto"/>
                    <w:right w:val="none" w:sz="0" w:space="0" w:color="auto"/>
                  </w:divBdr>
                </w:div>
              </w:divsChild>
            </w:div>
            <w:div w:id="119887627">
              <w:marLeft w:val="0"/>
              <w:marRight w:val="0"/>
              <w:marTop w:val="0"/>
              <w:marBottom w:val="0"/>
              <w:divBdr>
                <w:top w:val="none" w:sz="0" w:space="0" w:color="auto"/>
                <w:left w:val="none" w:sz="0" w:space="0" w:color="auto"/>
                <w:bottom w:val="none" w:sz="0" w:space="0" w:color="auto"/>
                <w:right w:val="none" w:sz="0" w:space="0" w:color="auto"/>
              </w:divBdr>
              <w:divsChild>
                <w:div w:id="350189199">
                  <w:marLeft w:val="0"/>
                  <w:marRight w:val="0"/>
                  <w:marTop w:val="0"/>
                  <w:marBottom w:val="0"/>
                  <w:divBdr>
                    <w:top w:val="none" w:sz="0" w:space="0" w:color="auto"/>
                    <w:left w:val="none" w:sz="0" w:space="0" w:color="auto"/>
                    <w:bottom w:val="none" w:sz="0" w:space="0" w:color="auto"/>
                    <w:right w:val="none" w:sz="0" w:space="0" w:color="auto"/>
                  </w:divBdr>
                </w:div>
              </w:divsChild>
            </w:div>
            <w:div w:id="143207306">
              <w:marLeft w:val="0"/>
              <w:marRight w:val="0"/>
              <w:marTop w:val="0"/>
              <w:marBottom w:val="0"/>
              <w:divBdr>
                <w:top w:val="none" w:sz="0" w:space="0" w:color="auto"/>
                <w:left w:val="none" w:sz="0" w:space="0" w:color="auto"/>
                <w:bottom w:val="none" w:sz="0" w:space="0" w:color="auto"/>
                <w:right w:val="none" w:sz="0" w:space="0" w:color="auto"/>
              </w:divBdr>
              <w:divsChild>
                <w:div w:id="1812746646">
                  <w:marLeft w:val="0"/>
                  <w:marRight w:val="0"/>
                  <w:marTop w:val="0"/>
                  <w:marBottom w:val="0"/>
                  <w:divBdr>
                    <w:top w:val="none" w:sz="0" w:space="0" w:color="auto"/>
                    <w:left w:val="none" w:sz="0" w:space="0" w:color="auto"/>
                    <w:bottom w:val="none" w:sz="0" w:space="0" w:color="auto"/>
                    <w:right w:val="none" w:sz="0" w:space="0" w:color="auto"/>
                  </w:divBdr>
                </w:div>
              </w:divsChild>
            </w:div>
            <w:div w:id="174807862">
              <w:marLeft w:val="0"/>
              <w:marRight w:val="0"/>
              <w:marTop w:val="0"/>
              <w:marBottom w:val="0"/>
              <w:divBdr>
                <w:top w:val="none" w:sz="0" w:space="0" w:color="auto"/>
                <w:left w:val="none" w:sz="0" w:space="0" w:color="auto"/>
                <w:bottom w:val="none" w:sz="0" w:space="0" w:color="auto"/>
                <w:right w:val="none" w:sz="0" w:space="0" w:color="auto"/>
              </w:divBdr>
              <w:divsChild>
                <w:div w:id="1122184983">
                  <w:marLeft w:val="0"/>
                  <w:marRight w:val="0"/>
                  <w:marTop w:val="0"/>
                  <w:marBottom w:val="0"/>
                  <w:divBdr>
                    <w:top w:val="none" w:sz="0" w:space="0" w:color="auto"/>
                    <w:left w:val="none" w:sz="0" w:space="0" w:color="auto"/>
                    <w:bottom w:val="none" w:sz="0" w:space="0" w:color="auto"/>
                    <w:right w:val="none" w:sz="0" w:space="0" w:color="auto"/>
                  </w:divBdr>
                </w:div>
              </w:divsChild>
            </w:div>
            <w:div w:id="191693890">
              <w:marLeft w:val="0"/>
              <w:marRight w:val="0"/>
              <w:marTop w:val="0"/>
              <w:marBottom w:val="0"/>
              <w:divBdr>
                <w:top w:val="none" w:sz="0" w:space="0" w:color="auto"/>
                <w:left w:val="none" w:sz="0" w:space="0" w:color="auto"/>
                <w:bottom w:val="none" w:sz="0" w:space="0" w:color="auto"/>
                <w:right w:val="none" w:sz="0" w:space="0" w:color="auto"/>
              </w:divBdr>
              <w:divsChild>
                <w:div w:id="838080537">
                  <w:marLeft w:val="0"/>
                  <w:marRight w:val="0"/>
                  <w:marTop w:val="0"/>
                  <w:marBottom w:val="0"/>
                  <w:divBdr>
                    <w:top w:val="none" w:sz="0" w:space="0" w:color="auto"/>
                    <w:left w:val="none" w:sz="0" w:space="0" w:color="auto"/>
                    <w:bottom w:val="none" w:sz="0" w:space="0" w:color="auto"/>
                    <w:right w:val="none" w:sz="0" w:space="0" w:color="auto"/>
                  </w:divBdr>
                </w:div>
              </w:divsChild>
            </w:div>
            <w:div w:id="211160868">
              <w:marLeft w:val="0"/>
              <w:marRight w:val="0"/>
              <w:marTop w:val="0"/>
              <w:marBottom w:val="0"/>
              <w:divBdr>
                <w:top w:val="none" w:sz="0" w:space="0" w:color="auto"/>
                <w:left w:val="none" w:sz="0" w:space="0" w:color="auto"/>
                <w:bottom w:val="none" w:sz="0" w:space="0" w:color="auto"/>
                <w:right w:val="none" w:sz="0" w:space="0" w:color="auto"/>
              </w:divBdr>
              <w:divsChild>
                <w:div w:id="395402010">
                  <w:marLeft w:val="0"/>
                  <w:marRight w:val="0"/>
                  <w:marTop w:val="0"/>
                  <w:marBottom w:val="0"/>
                  <w:divBdr>
                    <w:top w:val="none" w:sz="0" w:space="0" w:color="auto"/>
                    <w:left w:val="none" w:sz="0" w:space="0" w:color="auto"/>
                    <w:bottom w:val="none" w:sz="0" w:space="0" w:color="auto"/>
                    <w:right w:val="none" w:sz="0" w:space="0" w:color="auto"/>
                  </w:divBdr>
                </w:div>
              </w:divsChild>
            </w:div>
            <w:div w:id="235942202">
              <w:marLeft w:val="0"/>
              <w:marRight w:val="0"/>
              <w:marTop w:val="0"/>
              <w:marBottom w:val="0"/>
              <w:divBdr>
                <w:top w:val="none" w:sz="0" w:space="0" w:color="auto"/>
                <w:left w:val="none" w:sz="0" w:space="0" w:color="auto"/>
                <w:bottom w:val="none" w:sz="0" w:space="0" w:color="auto"/>
                <w:right w:val="none" w:sz="0" w:space="0" w:color="auto"/>
              </w:divBdr>
              <w:divsChild>
                <w:div w:id="1655254043">
                  <w:marLeft w:val="0"/>
                  <w:marRight w:val="0"/>
                  <w:marTop w:val="0"/>
                  <w:marBottom w:val="0"/>
                  <w:divBdr>
                    <w:top w:val="none" w:sz="0" w:space="0" w:color="auto"/>
                    <w:left w:val="none" w:sz="0" w:space="0" w:color="auto"/>
                    <w:bottom w:val="none" w:sz="0" w:space="0" w:color="auto"/>
                    <w:right w:val="none" w:sz="0" w:space="0" w:color="auto"/>
                  </w:divBdr>
                </w:div>
              </w:divsChild>
            </w:div>
            <w:div w:id="254442332">
              <w:marLeft w:val="0"/>
              <w:marRight w:val="0"/>
              <w:marTop w:val="0"/>
              <w:marBottom w:val="0"/>
              <w:divBdr>
                <w:top w:val="none" w:sz="0" w:space="0" w:color="auto"/>
                <w:left w:val="none" w:sz="0" w:space="0" w:color="auto"/>
                <w:bottom w:val="none" w:sz="0" w:space="0" w:color="auto"/>
                <w:right w:val="none" w:sz="0" w:space="0" w:color="auto"/>
              </w:divBdr>
              <w:divsChild>
                <w:div w:id="260721915">
                  <w:marLeft w:val="0"/>
                  <w:marRight w:val="0"/>
                  <w:marTop w:val="0"/>
                  <w:marBottom w:val="0"/>
                  <w:divBdr>
                    <w:top w:val="none" w:sz="0" w:space="0" w:color="auto"/>
                    <w:left w:val="none" w:sz="0" w:space="0" w:color="auto"/>
                    <w:bottom w:val="none" w:sz="0" w:space="0" w:color="auto"/>
                    <w:right w:val="none" w:sz="0" w:space="0" w:color="auto"/>
                  </w:divBdr>
                </w:div>
                <w:div w:id="1190528334">
                  <w:marLeft w:val="0"/>
                  <w:marRight w:val="0"/>
                  <w:marTop w:val="0"/>
                  <w:marBottom w:val="0"/>
                  <w:divBdr>
                    <w:top w:val="none" w:sz="0" w:space="0" w:color="auto"/>
                    <w:left w:val="none" w:sz="0" w:space="0" w:color="auto"/>
                    <w:bottom w:val="none" w:sz="0" w:space="0" w:color="auto"/>
                    <w:right w:val="none" w:sz="0" w:space="0" w:color="auto"/>
                  </w:divBdr>
                </w:div>
              </w:divsChild>
            </w:div>
            <w:div w:id="263929079">
              <w:marLeft w:val="0"/>
              <w:marRight w:val="0"/>
              <w:marTop w:val="0"/>
              <w:marBottom w:val="0"/>
              <w:divBdr>
                <w:top w:val="none" w:sz="0" w:space="0" w:color="auto"/>
                <w:left w:val="none" w:sz="0" w:space="0" w:color="auto"/>
                <w:bottom w:val="none" w:sz="0" w:space="0" w:color="auto"/>
                <w:right w:val="none" w:sz="0" w:space="0" w:color="auto"/>
              </w:divBdr>
              <w:divsChild>
                <w:div w:id="1865706170">
                  <w:marLeft w:val="0"/>
                  <w:marRight w:val="0"/>
                  <w:marTop w:val="0"/>
                  <w:marBottom w:val="0"/>
                  <w:divBdr>
                    <w:top w:val="none" w:sz="0" w:space="0" w:color="auto"/>
                    <w:left w:val="none" w:sz="0" w:space="0" w:color="auto"/>
                    <w:bottom w:val="none" w:sz="0" w:space="0" w:color="auto"/>
                    <w:right w:val="none" w:sz="0" w:space="0" w:color="auto"/>
                  </w:divBdr>
                </w:div>
              </w:divsChild>
            </w:div>
            <w:div w:id="363408010">
              <w:marLeft w:val="0"/>
              <w:marRight w:val="0"/>
              <w:marTop w:val="0"/>
              <w:marBottom w:val="0"/>
              <w:divBdr>
                <w:top w:val="none" w:sz="0" w:space="0" w:color="auto"/>
                <w:left w:val="none" w:sz="0" w:space="0" w:color="auto"/>
                <w:bottom w:val="none" w:sz="0" w:space="0" w:color="auto"/>
                <w:right w:val="none" w:sz="0" w:space="0" w:color="auto"/>
              </w:divBdr>
              <w:divsChild>
                <w:div w:id="223952184">
                  <w:marLeft w:val="0"/>
                  <w:marRight w:val="0"/>
                  <w:marTop w:val="0"/>
                  <w:marBottom w:val="0"/>
                  <w:divBdr>
                    <w:top w:val="none" w:sz="0" w:space="0" w:color="auto"/>
                    <w:left w:val="none" w:sz="0" w:space="0" w:color="auto"/>
                    <w:bottom w:val="none" w:sz="0" w:space="0" w:color="auto"/>
                    <w:right w:val="none" w:sz="0" w:space="0" w:color="auto"/>
                  </w:divBdr>
                </w:div>
              </w:divsChild>
            </w:div>
            <w:div w:id="387532055">
              <w:marLeft w:val="0"/>
              <w:marRight w:val="0"/>
              <w:marTop w:val="0"/>
              <w:marBottom w:val="0"/>
              <w:divBdr>
                <w:top w:val="none" w:sz="0" w:space="0" w:color="auto"/>
                <w:left w:val="none" w:sz="0" w:space="0" w:color="auto"/>
                <w:bottom w:val="none" w:sz="0" w:space="0" w:color="auto"/>
                <w:right w:val="none" w:sz="0" w:space="0" w:color="auto"/>
              </w:divBdr>
              <w:divsChild>
                <w:div w:id="431047191">
                  <w:marLeft w:val="0"/>
                  <w:marRight w:val="0"/>
                  <w:marTop w:val="0"/>
                  <w:marBottom w:val="0"/>
                  <w:divBdr>
                    <w:top w:val="none" w:sz="0" w:space="0" w:color="auto"/>
                    <w:left w:val="none" w:sz="0" w:space="0" w:color="auto"/>
                    <w:bottom w:val="none" w:sz="0" w:space="0" w:color="auto"/>
                    <w:right w:val="none" w:sz="0" w:space="0" w:color="auto"/>
                  </w:divBdr>
                </w:div>
                <w:div w:id="2068067763">
                  <w:marLeft w:val="0"/>
                  <w:marRight w:val="0"/>
                  <w:marTop w:val="0"/>
                  <w:marBottom w:val="0"/>
                  <w:divBdr>
                    <w:top w:val="none" w:sz="0" w:space="0" w:color="auto"/>
                    <w:left w:val="none" w:sz="0" w:space="0" w:color="auto"/>
                    <w:bottom w:val="none" w:sz="0" w:space="0" w:color="auto"/>
                    <w:right w:val="none" w:sz="0" w:space="0" w:color="auto"/>
                  </w:divBdr>
                </w:div>
              </w:divsChild>
            </w:div>
            <w:div w:id="393702012">
              <w:marLeft w:val="0"/>
              <w:marRight w:val="0"/>
              <w:marTop w:val="0"/>
              <w:marBottom w:val="0"/>
              <w:divBdr>
                <w:top w:val="none" w:sz="0" w:space="0" w:color="auto"/>
                <w:left w:val="none" w:sz="0" w:space="0" w:color="auto"/>
                <w:bottom w:val="none" w:sz="0" w:space="0" w:color="auto"/>
                <w:right w:val="none" w:sz="0" w:space="0" w:color="auto"/>
              </w:divBdr>
              <w:divsChild>
                <w:div w:id="142703160">
                  <w:marLeft w:val="0"/>
                  <w:marRight w:val="0"/>
                  <w:marTop w:val="0"/>
                  <w:marBottom w:val="0"/>
                  <w:divBdr>
                    <w:top w:val="none" w:sz="0" w:space="0" w:color="auto"/>
                    <w:left w:val="none" w:sz="0" w:space="0" w:color="auto"/>
                    <w:bottom w:val="none" w:sz="0" w:space="0" w:color="auto"/>
                    <w:right w:val="none" w:sz="0" w:space="0" w:color="auto"/>
                  </w:divBdr>
                </w:div>
                <w:div w:id="729042242">
                  <w:marLeft w:val="0"/>
                  <w:marRight w:val="0"/>
                  <w:marTop w:val="0"/>
                  <w:marBottom w:val="0"/>
                  <w:divBdr>
                    <w:top w:val="none" w:sz="0" w:space="0" w:color="auto"/>
                    <w:left w:val="none" w:sz="0" w:space="0" w:color="auto"/>
                    <w:bottom w:val="none" w:sz="0" w:space="0" w:color="auto"/>
                    <w:right w:val="none" w:sz="0" w:space="0" w:color="auto"/>
                  </w:divBdr>
                </w:div>
                <w:div w:id="1813524934">
                  <w:marLeft w:val="0"/>
                  <w:marRight w:val="0"/>
                  <w:marTop w:val="0"/>
                  <w:marBottom w:val="0"/>
                  <w:divBdr>
                    <w:top w:val="none" w:sz="0" w:space="0" w:color="auto"/>
                    <w:left w:val="none" w:sz="0" w:space="0" w:color="auto"/>
                    <w:bottom w:val="none" w:sz="0" w:space="0" w:color="auto"/>
                    <w:right w:val="none" w:sz="0" w:space="0" w:color="auto"/>
                  </w:divBdr>
                </w:div>
              </w:divsChild>
            </w:div>
            <w:div w:id="424154581">
              <w:marLeft w:val="0"/>
              <w:marRight w:val="0"/>
              <w:marTop w:val="0"/>
              <w:marBottom w:val="0"/>
              <w:divBdr>
                <w:top w:val="none" w:sz="0" w:space="0" w:color="auto"/>
                <w:left w:val="none" w:sz="0" w:space="0" w:color="auto"/>
                <w:bottom w:val="none" w:sz="0" w:space="0" w:color="auto"/>
                <w:right w:val="none" w:sz="0" w:space="0" w:color="auto"/>
              </w:divBdr>
              <w:divsChild>
                <w:div w:id="220757051">
                  <w:marLeft w:val="0"/>
                  <w:marRight w:val="0"/>
                  <w:marTop w:val="0"/>
                  <w:marBottom w:val="0"/>
                  <w:divBdr>
                    <w:top w:val="none" w:sz="0" w:space="0" w:color="auto"/>
                    <w:left w:val="none" w:sz="0" w:space="0" w:color="auto"/>
                    <w:bottom w:val="none" w:sz="0" w:space="0" w:color="auto"/>
                    <w:right w:val="none" w:sz="0" w:space="0" w:color="auto"/>
                  </w:divBdr>
                </w:div>
              </w:divsChild>
            </w:div>
            <w:div w:id="426971228">
              <w:marLeft w:val="0"/>
              <w:marRight w:val="0"/>
              <w:marTop w:val="0"/>
              <w:marBottom w:val="0"/>
              <w:divBdr>
                <w:top w:val="none" w:sz="0" w:space="0" w:color="auto"/>
                <w:left w:val="none" w:sz="0" w:space="0" w:color="auto"/>
                <w:bottom w:val="none" w:sz="0" w:space="0" w:color="auto"/>
                <w:right w:val="none" w:sz="0" w:space="0" w:color="auto"/>
              </w:divBdr>
              <w:divsChild>
                <w:div w:id="1920170353">
                  <w:marLeft w:val="0"/>
                  <w:marRight w:val="0"/>
                  <w:marTop w:val="0"/>
                  <w:marBottom w:val="0"/>
                  <w:divBdr>
                    <w:top w:val="none" w:sz="0" w:space="0" w:color="auto"/>
                    <w:left w:val="none" w:sz="0" w:space="0" w:color="auto"/>
                    <w:bottom w:val="none" w:sz="0" w:space="0" w:color="auto"/>
                    <w:right w:val="none" w:sz="0" w:space="0" w:color="auto"/>
                  </w:divBdr>
                </w:div>
              </w:divsChild>
            </w:div>
            <w:div w:id="454763499">
              <w:marLeft w:val="0"/>
              <w:marRight w:val="0"/>
              <w:marTop w:val="0"/>
              <w:marBottom w:val="0"/>
              <w:divBdr>
                <w:top w:val="none" w:sz="0" w:space="0" w:color="auto"/>
                <w:left w:val="none" w:sz="0" w:space="0" w:color="auto"/>
                <w:bottom w:val="none" w:sz="0" w:space="0" w:color="auto"/>
                <w:right w:val="none" w:sz="0" w:space="0" w:color="auto"/>
              </w:divBdr>
              <w:divsChild>
                <w:div w:id="857618059">
                  <w:marLeft w:val="0"/>
                  <w:marRight w:val="0"/>
                  <w:marTop w:val="0"/>
                  <w:marBottom w:val="0"/>
                  <w:divBdr>
                    <w:top w:val="none" w:sz="0" w:space="0" w:color="auto"/>
                    <w:left w:val="none" w:sz="0" w:space="0" w:color="auto"/>
                    <w:bottom w:val="none" w:sz="0" w:space="0" w:color="auto"/>
                    <w:right w:val="none" w:sz="0" w:space="0" w:color="auto"/>
                  </w:divBdr>
                </w:div>
              </w:divsChild>
            </w:div>
            <w:div w:id="564145859">
              <w:marLeft w:val="0"/>
              <w:marRight w:val="0"/>
              <w:marTop w:val="0"/>
              <w:marBottom w:val="0"/>
              <w:divBdr>
                <w:top w:val="none" w:sz="0" w:space="0" w:color="auto"/>
                <w:left w:val="none" w:sz="0" w:space="0" w:color="auto"/>
                <w:bottom w:val="none" w:sz="0" w:space="0" w:color="auto"/>
                <w:right w:val="none" w:sz="0" w:space="0" w:color="auto"/>
              </w:divBdr>
              <w:divsChild>
                <w:div w:id="808865221">
                  <w:marLeft w:val="0"/>
                  <w:marRight w:val="0"/>
                  <w:marTop w:val="0"/>
                  <w:marBottom w:val="0"/>
                  <w:divBdr>
                    <w:top w:val="none" w:sz="0" w:space="0" w:color="auto"/>
                    <w:left w:val="none" w:sz="0" w:space="0" w:color="auto"/>
                    <w:bottom w:val="none" w:sz="0" w:space="0" w:color="auto"/>
                    <w:right w:val="none" w:sz="0" w:space="0" w:color="auto"/>
                  </w:divBdr>
                </w:div>
                <w:div w:id="1240211686">
                  <w:marLeft w:val="0"/>
                  <w:marRight w:val="0"/>
                  <w:marTop w:val="0"/>
                  <w:marBottom w:val="0"/>
                  <w:divBdr>
                    <w:top w:val="none" w:sz="0" w:space="0" w:color="auto"/>
                    <w:left w:val="none" w:sz="0" w:space="0" w:color="auto"/>
                    <w:bottom w:val="none" w:sz="0" w:space="0" w:color="auto"/>
                    <w:right w:val="none" w:sz="0" w:space="0" w:color="auto"/>
                  </w:divBdr>
                </w:div>
              </w:divsChild>
            </w:div>
            <w:div w:id="574318235">
              <w:marLeft w:val="0"/>
              <w:marRight w:val="0"/>
              <w:marTop w:val="0"/>
              <w:marBottom w:val="0"/>
              <w:divBdr>
                <w:top w:val="none" w:sz="0" w:space="0" w:color="auto"/>
                <w:left w:val="none" w:sz="0" w:space="0" w:color="auto"/>
                <w:bottom w:val="none" w:sz="0" w:space="0" w:color="auto"/>
                <w:right w:val="none" w:sz="0" w:space="0" w:color="auto"/>
              </w:divBdr>
              <w:divsChild>
                <w:div w:id="1159543072">
                  <w:marLeft w:val="0"/>
                  <w:marRight w:val="0"/>
                  <w:marTop w:val="0"/>
                  <w:marBottom w:val="0"/>
                  <w:divBdr>
                    <w:top w:val="none" w:sz="0" w:space="0" w:color="auto"/>
                    <w:left w:val="none" w:sz="0" w:space="0" w:color="auto"/>
                    <w:bottom w:val="none" w:sz="0" w:space="0" w:color="auto"/>
                    <w:right w:val="none" w:sz="0" w:space="0" w:color="auto"/>
                  </w:divBdr>
                </w:div>
              </w:divsChild>
            </w:div>
            <w:div w:id="642393481">
              <w:marLeft w:val="0"/>
              <w:marRight w:val="0"/>
              <w:marTop w:val="0"/>
              <w:marBottom w:val="0"/>
              <w:divBdr>
                <w:top w:val="none" w:sz="0" w:space="0" w:color="auto"/>
                <w:left w:val="none" w:sz="0" w:space="0" w:color="auto"/>
                <w:bottom w:val="none" w:sz="0" w:space="0" w:color="auto"/>
                <w:right w:val="none" w:sz="0" w:space="0" w:color="auto"/>
              </w:divBdr>
              <w:divsChild>
                <w:div w:id="118384441">
                  <w:marLeft w:val="0"/>
                  <w:marRight w:val="0"/>
                  <w:marTop w:val="0"/>
                  <w:marBottom w:val="0"/>
                  <w:divBdr>
                    <w:top w:val="none" w:sz="0" w:space="0" w:color="auto"/>
                    <w:left w:val="none" w:sz="0" w:space="0" w:color="auto"/>
                    <w:bottom w:val="none" w:sz="0" w:space="0" w:color="auto"/>
                    <w:right w:val="none" w:sz="0" w:space="0" w:color="auto"/>
                  </w:divBdr>
                </w:div>
              </w:divsChild>
            </w:div>
            <w:div w:id="646974900">
              <w:marLeft w:val="0"/>
              <w:marRight w:val="0"/>
              <w:marTop w:val="0"/>
              <w:marBottom w:val="0"/>
              <w:divBdr>
                <w:top w:val="none" w:sz="0" w:space="0" w:color="auto"/>
                <w:left w:val="none" w:sz="0" w:space="0" w:color="auto"/>
                <w:bottom w:val="none" w:sz="0" w:space="0" w:color="auto"/>
                <w:right w:val="none" w:sz="0" w:space="0" w:color="auto"/>
              </w:divBdr>
              <w:divsChild>
                <w:div w:id="1451433346">
                  <w:marLeft w:val="0"/>
                  <w:marRight w:val="0"/>
                  <w:marTop w:val="0"/>
                  <w:marBottom w:val="0"/>
                  <w:divBdr>
                    <w:top w:val="none" w:sz="0" w:space="0" w:color="auto"/>
                    <w:left w:val="none" w:sz="0" w:space="0" w:color="auto"/>
                    <w:bottom w:val="none" w:sz="0" w:space="0" w:color="auto"/>
                    <w:right w:val="none" w:sz="0" w:space="0" w:color="auto"/>
                  </w:divBdr>
                </w:div>
              </w:divsChild>
            </w:div>
            <w:div w:id="1016270411">
              <w:marLeft w:val="0"/>
              <w:marRight w:val="0"/>
              <w:marTop w:val="0"/>
              <w:marBottom w:val="0"/>
              <w:divBdr>
                <w:top w:val="none" w:sz="0" w:space="0" w:color="auto"/>
                <w:left w:val="none" w:sz="0" w:space="0" w:color="auto"/>
                <w:bottom w:val="none" w:sz="0" w:space="0" w:color="auto"/>
                <w:right w:val="none" w:sz="0" w:space="0" w:color="auto"/>
              </w:divBdr>
              <w:divsChild>
                <w:div w:id="108743990">
                  <w:marLeft w:val="0"/>
                  <w:marRight w:val="0"/>
                  <w:marTop w:val="0"/>
                  <w:marBottom w:val="0"/>
                  <w:divBdr>
                    <w:top w:val="none" w:sz="0" w:space="0" w:color="auto"/>
                    <w:left w:val="none" w:sz="0" w:space="0" w:color="auto"/>
                    <w:bottom w:val="none" w:sz="0" w:space="0" w:color="auto"/>
                    <w:right w:val="none" w:sz="0" w:space="0" w:color="auto"/>
                  </w:divBdr>
                </w:div>
              </w:divsChild>
            </w:div>
            <w:div w:id="1026448373">
              <w:marLeft w:val="0"/>
              <w:marRight w:val="0"/>
              <w:marTop w:val="0"/>
              <w:marBottom w:val="0"/>
              <w:divBdr>
                <w:top w:val="none" w:sz="0" w:space="0" w:color="auto"/>
                <w:left w:val="none" w:sz="0" w:space="0" w:color="auto"/>
                <w:bottom w:val="none" w:sz="0" w:space="0" w:color="auto"/>
                <w:right w:val="none" w:sz="0" w:space="0" w:color="auto"/>
              </w:divBdr>
              <w:divsChild>
                <w:div w:id="704519772">
                  <w:marLeft w:val="0"/>
                  <w:marRight w:val="0"/>
                  <w:marTop w:val="0"/>
                  <w:marBottom w:val="0"/>
                  <w:divBdr>
                    <w:top w:val="none" w:sz="0" w:space="0" w:color="auto"/>
                    <w:left w:val="none" w:sz="0" w:space="0" w:color="auto"/>
                    <w:bottom w:val="none" w:sz="0" w:space="0" w:color="auto"/>
                    <w:right w:val="none" w:sz="0" w:space="0" w:color="auto"/>
                  </w:divBdr>
                </w:div>
              </w:divsChild>
            </w:div>
            <w:div w:id="1067268140">
              <w:marLeft w:val="0"/>
              <w:marRight w:val="0"/>
              <w:marTop w:val="0"/>
              <w:marBottom w:val="0"/>
              <w:divBdr>
                <w:top w:val="none" w:sz="0" w:space="0" w:color="auto"/>
                <w:left w:val="none" w:sz="0" w:space="0" w:color="auto"/>
                <w:bottom w:val="none" w:sz="0" w:space="0" w:color="auto"/>
                <w:right w:val="none" w:sz="0" w:space="0" w:color="auto"/>
              </w:divBdr>
              <w:divsChild>
                <w:div w:id="671689382">
                  <w:marLeft w:val="0"/>
                  <w:marRight w:val="0"/>
                  <w:marTop w:val="0"/>
                  <w:marBottom w:val="0"/>
                  <w:divBdr>
                    <w:top w:val="none" w:sz="0" w:space="0" w:color="auto"/>
                    <w:left w:val="none" w:sz="0" w:space="0" w:color="auto"/>
                    <w:bottom w:val="none" w:sz="0" w:space="0" w:color="auto"/>
                    <w:right w:val="none" w:sz="0" w:space="0" w:color="auto"/>
                  </w:divBdr>
                </w:div>
              </w:divsChild>
            </w:div>
            <w:div w:id="1118794363">
              <w:marLeft w:val="0"/>
              <w:marRight w:val="0"/>
              <w:marTop w:val="0"/>
              <w:marBottom w:val="0"/>
              <w:divBdr>
                <w:top w:val="none" w:sz="0" w:space="0" w:color="auto"/>
                <w:left w:val="none" w:sz="0" w:space="0" w:color="auto"/>
                <w:bottom w:val="none" w:sz="0" w:space="0" w:color="auto"/>
                <w:right w:val="none" w:sz="0" w:space="0" w:color="auto"/>
              </w:divBdr>
              <w:divsChild>
                <w:div w:id="1910192744">
                  <w:marLeft w:val="0"/>
                  <w:marRight w:val="0"/>
                  <w:marTop w:val="0"/>
                  <w:marBottom w:val="0"/>
                  <w:divBdr>
                    <w:top w:val="none" w:sz="0" w:space="0" w:color="auto"/>
                    <w:left w:val="none" w:sz="0" w:space="0" w:color="auto"/>
                    <w:bottom w:val="none" w:sz="0" w:space="0" w:color="auto"/>
                    <w:right w:val="none" w:sz="0" w:space="0" w:color="auto"/>
                  </w:divBdr>
                </w:div>
              </w:divsChild>
            </w:div>
            <w:div w:id="1171026356">
              <w:marLeft w:val="0"/>
              <w:marRight w:val="0"/>
              <w:marTop w:val="0"/>
              <w:marBottom w:val="0"/>
              <w:divBdr>
                <w:top w:val="none" w:sz="0" w:space="0" w:color="auto"/>
                <w:left w:val="none" w:sz="0" w:space="0" w:color="auto"/>
                <w:bottom w:val="none" w:sz="0" w:space="0" w:color="auto"/>
                <w:right w:val="none" w:sz="0" w:space="0" w:color="auto"/>
              </w:divBdr>
              <w:divsChild>
                <w:div w:id="1050299806">
                  <w:marLeft w:val="0"/>
                  <w:marRight w:val="0"/>
                  <w:marTop w:val="0"/>
                  <w:marBottom w:val="0"/>
                  <w:divBdr>
                    <w:top w:val="none" w:sz="0" w:space="0" w:color="auto"/>
                    <w:left w:val="none" w:sz="0" w:space="0" w:color="auto"/>
                    <w:bottom w:val="none" w:sz="0" w:space="0" w:color="auto"/>
                    <w:right w:val="none" w:sz="0" w:space="0" w:color="auto"/>
                  </w:divBdr>
                </w:div>
                <w:div w:id="1557618553">
                  <w:marLeft w:val="0"/>
                  <w:marRight w:val="0"/>
                  <w:marTop w:val="0"/>
                  <w:marBottom w:val="0"/>
                  <w:divBdr>
                    <w:top w:val="none" w:sz="0" w:space="0" w:color="auto"/>
                    <w:left w:val="none" w:sz="0" w:space="0" w:color="auto"/>
                    <w:bottom w:val="none" w:sz="0" w:space="0" w:color="auto"/>
                    <w:right w:val="none" w:sz="0" w:space="0" w:color="auto"/>
                  </w:divBdr>
                </w:div>
              </w:divsChild>
            </w:div>
            <w:div w:id="1196968403">
              <w:marLeft w:val="0"/>
              <w:marRight w:val="0"/>
              <w:marTop w:val="0"/>
              <w:marBottom w:val="0"/>
              <w:divBdr>
                <w:top w:val="none" w:sz="0" w:space="0" w:color="auto"/>
                <w:left w:val="none" w:sz="0" w:space="0" w:color="auto"/>
                <w:bottom w:val="none" w:sz="0" w:space="0" w:color="auto"/>
                <w:right w:val="none" w:sz="0" w:space="0" w:color="auto"/>
              </w:divBdr>
              <w:divsChild>
                <w:div w:id="1223173108">
                  <w:marLeft w:val="0"/>
                  <w:marRight w:val="0"/>
                  <w:marTop w:val="0"/>
                  <w:marBottom w:val="0"/>
                  <w:divBdr>
                    <w:top w:val="none" w:sz="0" w:space="0" w:color="auto"/>
                    <w:left w:val="none" w:sz="0" w:space="0" w:color="auto"/>
                    <w:bottom w:val="none" w:sz="0" w:space="0" w:color="auto"/>
                    <w:right w:val="none" w:sz="0" w:space="0" w:color="auto"/>
                  </w:divBdr>
                </w:div>
              </w:divsChild>
            </w:div>
            <w:div w:id="1262493655">
              <w:marLeft w:val="0"/>
              <w:marRight w:val="0"/>
              <w:marTop w:val="0"/>
              <w:marBottom w:val="0"/>
              <w:divBdr>
                <w:top w:val="none" w:sz="0" w:space="0" w:color="auto"/>
                <w:left w:val="none" w:sz="0" w:space="0" w:color="auto"/>
                <w:bottom w:val="none" w:sz="0" w:space="0" w:color="auto"/>
                <w:right w:val="none" w:sz="0" w:space="0" w:color="auto"/>
              </w:divBdr>
              <w:divsChild>
                <w:div w:id="1673873245">
                  <w:marLeft w:val="0"/>
                  <w:marRight w:val="0"/>
                  <w:marTop w:val="0"/>
                  <w:marBottom w:val="0"/>
                  <w:divBdr>
                    <w:top w:val="none" w:sz="0" w:space="0" w:color="auto"/>
                    <w:left w:val="none" w:sz="0" w:space="0" w:color="auto"/>
                    <w:bottom w:val="none" w:sz="0" w:space="0" w:color="auto"/>
                    <w:right w:val="none" w:sz="0" w:space="0" w:color="auto"/>
                  </w:divBdr>
                </w:div>
              </w:divsChild>
            </w:div>
            <w:div w:id="1299796918">
              <w:marLeft w:val="0"/>
              <w:marRight w:val="0"/>
              <w:marTop w:val="0"/>
              <w:marBottom w:val="0"/>
              <w:divBdr>
                <w:top w:val="none" w:sz="0" w:space="0" w:color="auto"/>
                <w:left w:val="none" w:sz="0" w:space="0" w:color="auto"/>
                <w:bottom w:val="none" w:sz="0" w:space="0" w:color="auto"/>
                <w:right w:val="none" w:sz="0" w:space="0" w:color="auto"/>
              </w:divBdr>
              <w:divsChild>
                <w:div w:id="2028284773">
                  <w:marLeft w:val="0"/>
                  <w:marRight w:val="0"/>
                  <w:marTop w:val="0"/>
                  <w:marBottom w:val="0"/>
                  <w:divBdr>
                    <w:top w:val="none" w:sz="0" w:space="0" w:color="auto"/>
                    <w:left w:val="none" w:sz="0" w:space="0" w:color="auto"/>
                    <w:bottom w:val="none" w:sz="0" w:space="0" w:color="auto"/>
                    <w:right w:val="none" w:sz="0" w:space="0" w:color="auto"/>
                  </w:divBdr>
                </w:div>
              </w:divsChild>
            </w:div>
            <w:div w:id="1333920220">
              <w:marLeft w:val="0"/>
              <w:marRight w:val="0"/>
              <w:marTop w:val="0"/>
              <w:marBottom w:val="0"/>
              <w:divBdr>
                <w:top w:val="none" w:sz="0" w:space="0" w:color="auto"/>
                <w:left w:val="none" w:sz="0" w:space="0" w:color="auto"/>
                <w:bottom w:val="none" w:sz="0" w:space="0" w:color="auto"/>
                <w:right w:val="none" w:sz="0" w:space="0" w:color="auto"/>
              </w:divBdr>
              <w:divsChild>
                <w:div w:id="1402946777">
                  <w:marLeft w:val="0"/>
                  <w:marRight w:val="0"/>
                  <w:marTop w:val="0"/>
                  <w:marBottom w:val="0"/>
                  <w:divBdr>
                    <w:top w:val="none" w:sz="0" w:space="0" w:color="auto"/>
                    <w:left w:val="none" w:sz="0" w:space="0" w:color="auto"/>
                    <w:bottom w:val="none" w:sz="0" w:space="0" w:color="auto"/>
                    <w:right w:val="none" w:sz="0" w:space="0" w:color="auto"/>
                  </w:divBdr>
                </w:div>
              </w:divsChild>
            </w:div>
            <w:div w:id="1348019433">
              <w:marLeft w:val="0"/>
              <w:marRight w:val="0"/>
              <w:marTop w:val="0"/>
              <w:marBottom w:val="0"/>
              <w:divBdr>
                <w:top w:val="none" w:sz="0" w:space="0" w:color="auto"/>
                <w:left w:val="none" w:sz="0" w:space="0" w:color="auto"/>
                <w:bottom w:val="none" w:sz="0" w:space="0" w:color="auto"/>
                <w:right w:val="none" w:sz="0" w:space="0" w:color="auto"/>
              </w:divBdr>
              <w:divsChild>
                <w:div w:id="979457108">
                  <w:marLeft w:val="0"/>
                  <w:marRight w:val="0"/>
                  <w:marTop w:val="0"/>
                  <w:marBottom w:val="0"/>
                  <w:divBdr>
                    <w:top w:val="none" w:sz="0" w:space="0" w:color="auto"/>
                    <w:left w:val="none" w:sz="0" w:space="0" w:color="auto"/>
                    <w:bottom w:val="none" w:sz="0" w:space="0" w:color="auto"/>
                    <w:right w:val="none" w:sz="0" w:space="0" w:color="auto"/>
                  </w:divBdr>
                </w:div>
                <w:div w:id="1071196442">
                  <w:marLeft w:val="0"/>
                  <w:marRight w:val="0"/>
                  <w:marTop w:val="0"/>
                  <w:marBottom w:val="0"/>
                  <w:divBdr>
                    <w:top w:val="none" w:sz="0" w:space="0" w:color="auto"/>
                    <w:left w:val="none" w:sz="0" w:space="0" w:color="auto"/>
                    <w:bottom w:val="none" w:sz="0" w:space="0" w:color="auto"/>
                    <w:right w:val="none" w:sz="0" w:space="0" w:color="auto"/>
                  </w:divBdr>
                </w:div>
              </w:divsChild>
            </w:div>
            <w:div w:id="1385789431">
              <w:marLeft w:val="0"/>
              <w:marRight w:val="0"/>
              <w:marTop w:val="0"/>
              <w:marBottom w:val="0"/>
              <w:divBdr>
                <w:top w:val="none" w:sz="0" w:space="0" w:color="auto"/>
                <w:left w:val="none" w:sz="0" w:space="0" w:color="auto"/>
                <w:bottom w:val="none" w:sz="0" w:space="0" w:color="auto"/>
                <w:right w:val="none" w:sz="0" w:space="0" w:color="auto"/>
              </w:divBdr>
              <w:divsChild>
                <w:div w:id="1122729124">
                  <w:marLeft w:val="0"/>
                  <w:marRight w:val="0"/>
                  <w:marTop w:val="0"/>
                  <w:marBottom w:val="0"/>
                  <w:divBdr>
                    <w:top w:val="none" w:sz="0" w:space="0" w:color="auto"/>
                    <w:left w:val="none" w:sz="0" w:space="0" w:color="auto"/>
                    <w:bottom w:val="none" w:sz="0" w:space="0" w:color="auto"/>
                    <w:right w:val="none" w:sz="0" w:space="0" w:color="auto"/>
                  </w:divBdr>
                </w:div>
              </w:divsChild>
            </w:div>
            <w:div w:id="1416434619">
              <w:marLeft w:val="0"/>
              <w:marRight w:val="0"/>
              <w:marTop w:val="0"/>
              <w:marBottom w:val="0"/>
              <w:divBdr>
                <w:top w:val="none" w:sz="0" w:space="0" w:color="auto"/>
                <w:left w:val="none" w:sz="0" w:space="0" w:color="auto"/>
                <w:bottom w:val="none" w:sz="0" w:space="0" w:color="auto"/>
                <w:right w:val="none" w:sz="0" w:space="0" w:color="auto"/>
              </w:divBdr>
              <w:divsChild>
                <w:div w:id="1334138284">
                  <w:marLeft w:val="0"/>
                  <w:marRight w:val="0"/>
                  <w:marTop w:val="0"/>
                  <w:marBottom w:val="0"/>
                  <w:divBdr>
                    <w:top w:val="none" w:sz="0" w:space="0" w:color="auto"/>
                    <w:left w:val="none" w:sz="0" w:space="0" w:color="auto"/>
                    <w:bottom w:val="none" w:sz="0" w:space="0" w:color="auto"/>
                    <w:right w:val="none" w:sz="0" w:space="0" w:color="auto"/>
                  </w:divBdr>
                </w:div>
              </w:divsChild>
            </w:div>
            <w:div w:id="1489246185">
              <w:marLeft w:val="0"/>
              <w:marRight w:val="0"/>
              <w:marTop w:val="0"/>
              <w:marBottom w:val="0"/>
              <w:divBdr>
                <w:top w:val="none" w:sz="0" w:space="0" w:color="auto"/>
                <w:left w:val="none" w:sz="0" w:space="0" w:color="auto"/>
                <w:bottom w:val="none" w:sz="0" w:space="0" w:color="auto"/>
                <w:right w:val="none" w:sz="0" w:space="0" w:color="auto"/>
              </w:divBdr>
              <w:divsChild>
                <w:div w:id="1241914726">
                  <w:marLeft w:val="0"/>
                  <w:marRight w:val="0"/>
                  <w:marTop w:val="0"/>
                  <w:marBottom w:val="0"/>
                  <w:divBdr>
                    <w:top w:val="none" w:sz="0" w:space="0" w:color="auto"/>
                    <w:left w:val="none" w:sz="0" w:space="0" w:color="auto"/>
                    <w:bottom w:val="none" w:sz="0" w:space="0" w:color="auto"/>
                    <w:right w:val="none" w:sz="0" w:space="0" w:color="auto"/>
                  </w:divBdr>
                </w:div>
                <w:div w:id="1565600296">
                  <w:marLeft w:val="0"/>
                  <w:marRight w:val="0"/>
                  <w:marTop w:val="0"/>
                  <w:marBottom w:val="0"/>
                  <w:divBdr>
                    <w:top w:val="none" w:sz="0" w:space="0" w:color="auto"/>
                    <w:left w:val="none" w:sz="0" w:space="0" w:color="auto"/>
                    <w:bottom w:val="none" w:sz="0" w:space="0" w:color="auto"/>
                    <w:right w:val="none" w:sz="0" w:space="0" w:color="auto"/>
                  </w:divBdr>
                </w:div>
              </w:divsChild>
            </w:div>
            <w:div w:id="1493061156">
              <w:marLeft w:val="0"/>
              <w:marRight w:val="0"/>
              <w:marTop w:val="0"/>
              <w:marBottom w:val="0"/>
              <w:divBdr>
                <w:top w:val="none" w:sz="0" w:space="0" w:color="auto"/>
                <w:left w:val="none" w:sz="0" w:space="0" w:color="auto"/>
                <w:bottom w:val="none" w:sz="0" w:space="0" w:color="auto"/>
                <w:right w:val="none" w:sz="0" w:space="0" w:color="auto"/>
              </w:divBdr>
              <w:divsChild>
                <w:div w:id="2135588718">
                  <w:marLeft w:val="0"/>
                  <w:marRight w:val="0"/>
                  <w:marTop w:val="0"/>
                  <w:marBottom w:val="0"/>
                  <w:divBdr>
                    <w:top w:val="none" w:sz="0" w:space="0" w:color="auto"/>
                    <w:left w:val="none" w:sz="0" w:space="0" w:color="auto"/>
                    <w:bottom w:val="none" w:sz="0" w:space="0" w:color="auto"/>
                    <w:right w:val="none" w:sz="0" w:space="0" w:color="auto"/>
                  </w:divBdr>
                </w:div>
              </w:divsChild>
            </w:div>
            <w:div w:id="1681814604">
              <w:marLeft w:val="0"/>
              <w:marRight w:val="0"/>
              <w:marTop w:val="0"/>
              <w:marBottom w:val="0"/>
              <w:divBdr>
                <w:top w:val="none" w:sz="0" w:space="0" w:color="auto"/>
                <w:left w:val="none" w:sz="0" w:space="0" w:color="auto"/>
                <w:bottom w:val="none" w:sz="0" w:space="0" w:color="auto"/>
                <w:right w:val="none" w:sz="0" w:space="0" w:color="auto"/>
              </w:divBdr>
              <w:divsChild>
                <w:div w:id="150416271">
                  <w:marLeft w:val="0"/>
                  <w:marRight w:val="0"/>
                  <w:marTop w:val="0"/>
                  <w:marBottom w:val="0"/>
                  <w:divBdr>
                    <w:top w:val="none" w:sz="0" w:space="0" w:color="auto"/>
                    <w:left w:val="none" w:sz="0" w:space="0" w:color="auto"/>
                    <w:bottom w:val="none" w:sz="0" w:space="0" w:color="auto"/>
                    <w:right w:val="none" w:sz="0" w:space="0" w:color="auto"/>
                  </w:divBdr>
                </w:div>
                <w:div w:id="709305386">
                  <w:marLeft w:val="0"/>
                  <w:marRight w:val="0"/>
                  <w:marTop w:val="0"/>
                  <w:marBottom w:val="0"/>
                  <w:divBdr>
                    <w:top w:val="none" w:sz="0" w:space="0" w:color="auto"/>
                    <w:left w:val="none" w:sz="0" w:space="0" w:color="auto"/>
                    <w:bottom w:val="none" w:sz="0" w:space="0" w:color="auto"/>
                    <w:right w:val="none" w:sz="0" w:space="0" w:color="auto"/>
                  </w:divBdr>
                </w:div>
              </w:divsChild>
            </w:div>
            <w:div w:id="1737974836">
              <w:marLeft w:val="0"/>
              <w:marRight w:val="0"/>
              <w:marTop w:val="0"/>
              <w:marBottom w:val="0"/>
              <w:divBdr>
                <w:top w:val="none" w:sz="0" w:space="0" w:color="auto"/>
                <w:left w:val="none" w:sz="0" w:space="0" w:color="auto"/>
                <w:bottom w:val="none" w:sz="0" w:space="0" w:color="auto"/>
                <w:right w:val="none" w:sz="0" w:space="0" w:color="auto"/>
              </w:divBdr>
              <w:divsChild>
                <w:div w:id="1839149365">
                  <w:marLeft w:val="0"/>
                  <w:marRight w:val="0"/>
                  <w:marTop w:val="0"/>
                  <w:marBottom w:val="0"/>
                  <w:divBdr>
                    <w:top w:val="none" w:sz="0" w:space="0" w:color="auto"/>
                    <w:left w:val="none" w:sz="0" w:space="0" w:color="auto"/>
                    <w:bottom w:val="none" w:sz="0" w:space="0" w:color="auto"/>
                    <w:right w:val="none" w:sz="0" w:space="0" w:color="auto"/>
                  </w:divBdr>
                </w:div>
              </w:divsChild>
            </w:div>
            <w:div w:id="1827473903">
              <w:marLeft w:val="0"/>
              <w:marRight w:val="0"/>
              <w:marTop w:val="0"/>
              <w:marBottom w:val="0"/>
              <w:divBdr>
                <w:top w:val="none" w:sz="0" w:space="0" w:color="auto"/>
                <w:left w:val="none" w:sz="0" w:space="0" w:color="auto"/>
                <w:bottom w:val="none" w:sz="0" w:space="0" w:color="auto"/>
                <w:right w:val="none" w:sz="0" w:space="0" w:color="auto"/>
              </w:divBdr>
              <w:divsChild>
                <w:div w:id="1649554862">
                  <w:marLeft w:val="0"/>
                  <w:marRight w:val="0"/>
                  <w:marTop w:val="0"/>
                  <w:marBottom w:val="0"/>
                  <w:divBdr>
                    <w:top w:val="none" w:sz="0" w:space="0" w:color="auto"/>
                    <w:left w:val="none" w:sz="0" w:space="0" w:color="auto"/>
                    <w:bottom w:val="none" w:sz="0" w:space="0" w:color="auto"/>
                    <w:right w:val="none" w:sz="0" w:space="0" w:color="auto"/>
                  </w:divBdr>
                </w:div>
              </w:divsChild>
            </w:div>
            <w:div w:id="1868448615">
              <w:marLeft w:val="0"/>
              <w:marRight w:val="0"/>
              <w:marTop w:val="0"/>
              <w:marBottom w:val="0"/>
              <w:divBdr>
                <w:top w:val="none" w:sz="0" w:space="0" w:color="auto"/>
                <w:left w:val="none" w:sz="0" w:space="0" w:color="auto"/>
                <w:bottom w:val="none" w:sz="0" w:space="0" w:color="auto"/>
                <w:right w:val="none" w:sz="0" w:space="0" w:color="auto"/>
              </w:divBdr>
              <w:divsChild>
                <w:div w:id="2140344841">
                  <w:marLeft w:val="0"/>
                  <w:marRight w:val="0"/>
                  <w:marTop w:val="0"/>
                  <w:marBottom w:val="0"/>
                  <w:divBdr>
                    <w:top w:val="none" w:sz="0" w:space="0" w:color="auto"/>
                    <w:left w:val="none" w:sz="0" w:space="0" w:color="auto"/>
                    <w:bottom w:val="none" w:sz="0" w:space="0" w:color="auto"/>
                    <w:right w:val="none" w:sz="0" w:space="0" w:color="auto"/>
                  </w:divBdr>
                </w:div>
              </w:divsChild>
            </w:div>
            <w:div w:id="1922715369">
              <w:marLeft w:val="0"/>
              <w:marRight w:val="0"/>
              <w:marTop w:val="0"/>
              <w:marBottom w:val="0"/>
              <w:divBdr>
                <w:top w:val="none" w:sz="0" w:space="0" w:color="auto"/>
                <w:left w:val="none" w:sz="0" w:space="0" w:color="auto"/>
                <w:bottom w:val="none" w:sz="0" w:space="0" w:color="auto"/>
                <w:right w:val="none" w:sz="0" w:space="0" w:color="auto"/>
              </w:divBdr>
              <w:divsChild>
                <w:div w:id="145980785">
                  <w:marLeft w:val="0"/>
                  <w:marRight w:val="0"/>
                  <w:marTop w:val="0"/>
                  <w:marBottom w:val="0"/>
                  <w:divBdr>
                    <w:top w:val="none" w:sz="0" w:space="0" w:color="auto"/>
                    <w:left w:val="none" w:sz="0" w:space="0" w:color="auto"/>
                    <w:bottom w:val="none" w:sz="0" w:space="0" w:color="auto"/>
                    <w:right w:val="none" w:sz="0" w:space="0" w:color="auto"/>
                  </w:divBdr>
                </w:div>
              </w:divsChild>
            </w:div>
            <w:div w:id="1947931353">
              <w:marLeft w:val="0"/>
              <w:marRight w:val="0"/>
              <w:marTop w:val="0"/>
              <w:marBottom w:val="0"/>
              <w:divBdr>
                <w:top w:val="none" w:sz="0" w:space="0" w:color="auto"/>
                <w:left w:val="none" w:sz="0" w:space="0" w:color="auto"/>
                <w:bottom w:val="none" w:sz="0" w:space="0" w:color="auto"/>
                <w:right w:val="none" w:sz="0" w:space="0" w:color="auto"/>
              </w:divBdr>
              <w:divsChild>
                <w:div w:id="1804932087">
                  <w:marLeft w:val="0"/>
                  <w:marRight w:val="0"/>
                  <w:marTop w:val="0"/>
                  <w:marBottom w:val="0"/>
                  <w:divBdr>
                    <w:top w:val="none" w:sz="0" w:space="0" w:color="auto"/>
                    <w:left w:val="none" w:sz="0" w:space="0" w:color="auto"/>
                    <w:bottom w:val="none" w:sz="0" w:space="0" w:color="auto"/>
                    <w:right w:val="none" w:sz="0" w:space="0" w:color="auto"/>
                  </w:divBdr>
                </w:div>
              </w:divsChild>
            </w:div>
            <w:div w:id="1958171560">
              <w:marLeft w:val="0"/>
              <w:marRight w:val="0"/>
              <w:marTop w:val="0"/>
              <w:marBottom w:val="0"/>
              <w:divBdr>
                <w:top w:val="none" w:sz="0" w:space="0" w:color="auto"/>
                <w:left w:val="none" w:sz="0" w:space="0" w:color="auto"/>
                <w:bottom w:val="none" w:sz="0" w:space="0" w:color="auto"/>
                <w:right w:val="none" w:sz="0" w:space="0" w:color="auto"/>
              </w:divBdr>
              <w:divsChild>
                <w:div w:id="688797659">
                  <w:marLeft w:val="0"/>
                  <w:marRight w:val="0"/>
                  <w:marTop w:val="0"/>
                  <w:marBottom w:val="0"/>
                  <w:divBdr>
                    <w:top w:val="none" w:sz="0" w:space="0" w:color="auto"/>
                    <w:left w:val="none" w:sz="0" w:space="0" w:color="auto"/>
                    <w:bottom w:val="none" w:sz="0" w:space="0" w:color="auto"/>
                    <w:right w:val="none" w:sz="0" w:space="0" w:color="auto"/>
                  </w:divBdr>
                </w:div>
              </w:divsChild>
            </w:div>
            <w:div w:id="1973703400">
              <w:marLeft w:val="0"/>
              <w:marRight w:val="0"/>
              <w:marTop w:val="0"/>
              <w:marBottom w:val="0"/>
              <w:divBdr>
                <w:top w:val="none" w:sz="0" w:space="0" w:color="auto"/>
                <w:left w:val="none" w:sz="0" w:space="0" w:color="auto"/>
                <w:bottom w:val="none" w:sz="0" w:space="0" w:color="auto"/>
                <w:right w:val="none" w:sz="0" w:space="0" w:color="auto"/>
              </w:divBdr>
              <w:divsChild>
                <w:div w:id="172302368">
                  <w:marLeft w:val="0"/>
                  <w:marRight w:val="0"/>
                  <w:marTop w:val="0"/>
                  <w:marBottom w:val="0"/>
                  <w:divBdr>
                    <w:top w:val="none" w:sz="0" w:space="0" w:color="auto"/>
                    <w:left w:val="none" w:sz="0" w:space="0" w:color="auto"/>
                    <w:bottom w:val="none" w:sz="0" w:space="0" w:color="auto"/>
                    <w:right w:val="none" w:sz="0" w:space="0" w:color="auto"/>
                  </w:divBdr>
                </w:div>
              </w:divsChild>
            </w:div>
            <w:div w:id="1989899237">
              <w:marLeft w:val="0"/>
              <w:marRight w:val="0"/>
              <w:marTop w:val="0"/>
              <w:marBottom w:val="0"/>
              <w:divBdr>
                <w:top w:val="none" w:sz="0" w:space="0" w:color="auto"/>
                <w:left w:val="none" w:sz="0" w:space="0" w:color="auto"/>
                <w:bottom w:val="none" w:sz="0" w:space="0" w:color="auto"/>
                <w:right w:val="none" w:sz="0" w:space="0" w:color="auto"/>
              </w:divBdr>
              <w:divsChild>
                <w:div w:id="643003810">
                  <w:marLeft w:val="0"/>
                  <w:marRight w:val="0"/>
                  <w:marTop w:val="0"/>
                  <w:marBottom w:val="0"/>
                  <w:divBdr>
                    <w:top w:val="none" w:sz="0" w:space="0" w:color="auto"/>
                    <w:left w:val="none" w:sz="0" w:space="0" w:color="auto"/>
                    <w:bottom w:val="none" w:sz="0" w:space="0" w:color="auto"/>
                    <w:right w:val="none" w:sz="0" w:space="0" w:color="auto"/>
                  </w:divBdr>
                </w:div>
              </w:divsChild>
            </w:div>
            <w:div w:id="2048943773">
              <w:marLeft w:val="0"/>
              <w:marRight w:val="0"/>
              <w:marTop w:val="0"/>
              <w:marBottom w:val="0"/>
              <w:divBdr>
                <w:top w:val="none" w:sz="0" w:space="0" w:color="auto"/>
                <w:left w:val="none" w:sz="0" w:space="0" w:color="auto"/>
                <w:bottom w:val="none" w:sz="0" w:space="0" w:color="auto"/>
                <w:right w:val="none" w:sz="0" w:space="0" w:color="auto"/>
              </w:divBdr>
              <w:divsChild>
                <w:div w:id="910849032">
                  <w:marLeft w:val="0"/>
                  <w:marRight w:val="0"/>
                  <w:marTop w:val="0"/>
                  <w:marBottom w:val="0"/>
                  <w:divBdr>
                    <w:top w:val="none" w:sz="0" w:space="0" w:color="auto"/>
                    <w:left w:val="none" w:sz="0" w:space="0" w:color="auto"/>
                    <w:bottom w:val="none" w:sz="0" w:space="0" w:color="auto"/>
                    <w:right w:val="none" w:sz="0" w:space="0" w:color="auto"/>
                  </w:divBdr>
                </w:div>
              </w:divsChild>
            </w:div>
            <w:div w:id="2053917555">
              <w:marLeft w:val="0"/>
              <w:marRight w:val="0"/>
              <w:marTop w:val="0"/>
              <w:marBottom w:val="0"/>
              <w:divBdr>
                <w:top w:val="none" w:sz="0" w:space="0" w:color="auto"/>
                <w:left w:val="none" w:sz="0" w:space="0" w:color="auto"/>
                <w:bottom w:val="none" w:sz="0" w:space="0" w:color="auto"/>
                <w:right w:val="none" w:sz="0" w:space="0" w:color="auto"/>
              </w:divBdr>
              <w:divsChild>
                <w:div w:id="725447581">
                  <w:marLeft w:val="0"/>
                  <w:marRight w:val="0"/>
                  <w:marTop w:val="0"/>
                  <w:marBottom w:val="0"/>
                  <w:divBdr>
                    <w:top w:val="none" w:sz="0" w:space="0" w:color="auto"/>
                    <w:left w:val="none" w:sz="0" w:space="0" w:color="auto"/>
                    <w:bottom w:val="none" w:sz="0" w:space="0" w:color="auto"/>
                    <w:right w:val="none" w:sz="0" w:space="0" w:color="auto"/>
                  </w:divBdr>
                </w:div>
                <w:div w:id="103608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711274">
      <w:bodyDiv w:val="1"/>
      <w:marLeft w:val="0"/>
      <w:marRight w:val="0"/>
      <w:marTop w:val="0"/>
      <w:marBottom w:val="0"/>
      <w:divBdr>
        <w:top w:val="none" w:sz="0" w:space="0" w:color="auto"/>
        <w:left w:val="none" w:sz="0" w:space="0" w:color="auto"/>
        <w:bottom w:val="none" w:sz="0" w:space="0" w:color="auto"/>
        <w:right w:val="none" w:sz="0" w:space="0" w:color="auto"/>
      </w:divBdr>
      <w:divsChild>
        <w:div w:id="784426627">
          <w:marLeft w:val="0"/>
          <w:marRight w:val="0"/>
          <w:marTop w:val="0"/>
          <w:marBottom w:val="0"/>
          <w:divBdr>
            <w:top w:val="none" w:sz="0" w:space="0" w:color="auto"/>
            <w:left w:val="none" w:sz="0" w:space="0" w:color="auto"/>
            <w:bottom w:val="none" w:sz="0" w:space="0" w:color="auto"/>
            <w:right w:val="none" w:sz="0" w:space="0" w:color="auto"/>
          </w:divBdr>
          <w:divsChild>
            <w:div w:id="47534637">
              <w:marLeft w:val="0"/>
              <w:marRight w:val="0"/>
              <w:marTop w:val="0"/>
              <w:marBottom w:val="0"/>
              <w:divBdr>
                <w:top w:val="none" w:sz="0" w:space="0" w:color="auto"/>
                <w:left w:val="none" w:sz="0" w:space="0" w:color="auto"/>
                <w:bottom w:val="none" w:sz="0" w:space="0" w:color="auto"/>
                <w:right w:val="none" w:sz="0" w:space="0" w:color="auto"/>
              </w:divBdr>
              <w:divsChild>
                <w:div w:id="1603685408">
                  <w:marLeft w:val="0"/>
                  <w:marRight w:val="0"/>
                  <w:marTop w:val="0"/>
                  <w:marBottom w:val="0"/>
                  <w:divBdr>
                    <w:top w:val="none" w:sz="0" w:space="0" w:color="auto"/>
                    <w:left w:val="none" w:sz="0" w:space="0" w:color="auto"/>
                    <w:bottom w:val="none" w:sz="0" w:space="0" w:color="auto"/>
                    <w:right w:val="none" w:sz="0" w:space="0" w:color="auto"/>
                  </w:divBdr>
                </w:div>
              </w:divsChild>
            </w:div>
            <w:div w:id="145366997">
              <w:marLeft w:val="0"/>
              <w:marRight w:val="0"/>
              <w:marTop w:val="0"/>
              <w:marBottom w:val="0"/>
              <w:divBdr>
                <w:top w:val="none" w:sz="0" w:space="0" w:color="auto"/>
                <w:left w:val="none" w:sz="0" w:space="0" w:color="auto"/>
                <w:bottom w:val="none" w:sz="0" w:space="0" w:color="auto"/>
                <w:right w:val="none" w:sz="0" w:space="0" w:color="auto"/>
              </w:divBdr>
              <w:divsChild>
                <w:div w:id="359211441">
                  <w:marLeft w:val="0"/>
                  <w:marRight w:val="0"/>
                  <w:marTop w:val="0"/>
                  <w:marBottom w:val="0"/>
                  <w:divBdr>
                    <w:top w:val="none" w:sz="0" w:space="0" w:color="auto"/>
                    <w:left w:val="none" w:sz="0" w:space="0" w:color="auto"/>
                    <w:bottom w:val="none" w:sz="0" w:space="0" w:color="auto"/>
                    <w:right w:val="none" w:sz="0" w:space="0" w:color="auto"/>
                  </w:divBdr>
                </w:div>
                <w:div w:id="461575409">
                  <w:marLeft w:val="0"/>
                  <w:marRight w:val="0"/>
                  <w:marTop w:val="0"/>
                  <w:marBottom w:val="0"/>
                  <w:divBdr>
                    <w:top w:val="none" w:sz="0" w:space="0" w:color="auto"/>
                    <w:left w:val="none" w:sz="0" w:space="0" w:color="auto"/>
                    <w:bottom w:val="none" w:sz="0" w:space="0" w:color="auto"/>
                    <w:right w:val="none" w:sz="0" w:space="0" w:color="auto"/>
                  </w:divBdr>
                </w:div>
                <w:div w:id="485559024">
                  <w:marLeft w:val="0"/>
                  <w:marRight w:val="0"/>
                  <w:marTop w:val="0"/>
                  <w:marBottom w:val="0"/>
                  <w:divBdr>
                    <w:top w:val="none" w:sz="0" w:space="0" w:color="auto"/>
                    <w:left w:val="none" w:sz="0" w:space="0" w:color="auto"/>
                    <w:bottom w:val="none" w:sz="0" w:space="0" w:color="auto"/>
                    <w:right w:val="none" w:sz="0" w:space="0" w:color="auto"/>
                  </w:divBdr>
                </w:div>
                <w:div w:id="514341783">
                  <w:marLeft w:val="0"/>
                  <w:marRight w:val="0"/>
                  <w:marTop w:val="0"/>
                  <w:marBottom w:val="0"/>
                  <w:divBdr>
                    <w:top w:val="none" w:sz="0" w:space="0" w:color="auto"/>
                    <w:left w:val="none" w:sz="0" w:space="0" w:color="auto"/>
                    <w:bottom w:val="none" w:sz="0" w:space="0" w:color="auto"/>
                    <w:right w:val="none" w:sz="0" w:space="0" w:color="auto"/>
                  </w:divBdr>
                </w:div>
                <w:div w:id="1317998019">
                  <w:marLeft w:val="0"/>
                  <w:marRight w:val="0"/>
                  <w:marTop w:val="0"/>
                  <w:marBottom w:val="0"/>
                  <w:divBdr>
                    <w:top w:val="none" w:sz="0" w:space="0" w:color="auto"/>
                    <w:left w:val="none" w:sz="0" w:space="0" w:color="auto"/>
                    <w:bottom w:val="none" w:sz="0" w:space="0" w:color="auto"/>
                    <w:right w:val="none" w:sz="0" w:space="0" w:color="auto"/>
                  </w:divBdr>
                </w:div>
                <w:div w:id="1683705810">
                  <w:marLeft w:val="0"/>
                  <w:marRight w:val="0"/>
                  <w:marTop w:val="0"/>
                  <w:marBottom w:val="0"/>
                  <w:divBdr>
                    <w:top w:val="none" w:sz="0" w:space="0" w:color="auto"/>
                    <w:left w:val="none" w:sz="0" w:space="0" w:color="auto"/>
                    <w:bottom w:val="none" w:sz="0" w:space="0" w:color="auto"/>
                    <w:right w:val="none" w:sz="0" w:space="0" w:color="auto"/>
                  </w:divBdr>
                </w:div>
              </w:divsChild>
            </w:div>
            <w:div w:id="148639677">
              <w:marLeft w:val="0"/>
              <w:marRight w:val="0"/>
              <w:marTop w:val="0"/>
              <w:marBottom w:val="0"/>
              <w:divBdr>
                <w:top w:val="none" w:sz="0" w:space="0" w:color="auto"/>
                <w:left w:val="none" w:sz="0" w:space="0" w:color="auto"/>
                <w:bottom w:val="none" w:sz="0" w:space="0" w:color="auto"/>
                <w:right w:val="none" w:sz="0" w:space="0" w:color="auto"/>
              </w:divBdr>
              <w:divsChild>
                <w:div w:id="805706163">
                  <w:marLeft w:val="0"/>
                  <w:marRight w:val="0"/>
                  <w:marTop w:val="0"/>
                  <w:marBottom w:val="0"/>
                  <w:divBdr>
                    <w:top w:val="none" w:sz="0" w:space="0" w:color="auto"/>
                    <w:left w:val="none" w:sz="0" w:space="0" w:color="auto"/>
                    <w:bottom w:val="none" w:sz="0" w:space="0" w:color="auto"/>
                    <w:right w:val="none" w:sz="0" w:space="0" w:color="auto"/>
                  </w:divBdr>
                </w:div>
              </w:divsChild>
            </w:div>
            <w:div w:id="266742171">
              <w:marLeft w:val="0"/>
              <w:marRight w:val="0"/>
              <w:marTop w:val="0"/>
              <w:marBottom w:val="0"/>
              <w:divBdr>
                <w:top w:val="none" w:sz="0" w:space="0" w:color="auto"/>
                <w:left w:val="none" w:sz="0" w:space="0" w:color="auto"/>
                <w:bottom w:val="none" w:sz="0" w:space="0" w:color="auto"/>
                <w:right w:val="none" w:sz="0" w:space="0" w:color="auto"/>
              </w:divBdr>
              <w:divsChild>
                <w:div w:id="1752702782">
                  <w:marLeft w:val="0"/>
                  <w:marRight w:val="0"/>
                  <w:marTop w:val="0"/>
                  <w:marBottom w:val="0"/>
                  <w:divBdr>
                    <w:top w:val="none" w:sz="0" w:space="0" w:color="auto"/>
                    <w:left w:val="none" w:sz="0" w:space="0" w:color="auto"/>
                    <w:bottom w:val="none" w:sz="0" w:space="0" w:color="auto"/>
                    <w:right w:val="none" w:sz="0" w:space="0" w:color="auto"/>
                  </w:divBdr>
                </w:div>
              </w:divsChild>
            </w:div>
            <w:div w:id="675228908">
              <w:marLeft w:val="0"/>
              <w:marRight w:val="0"/>
              <w:marTop w:val="0"/>
              <w:marBottom w:val="0"/>
              <w:divBdr>
                <w:top w:val="none" w:sz="0" w:space="0" w:color="auto"/>
                <w:left w:val="none" w:sz="0" w:space="0" w:color="auto"/>
                <w:bottom w:val="none" w:sz="0" w:space="0" w:color="auto"/>
                <w:right w:val="none" w:sz="0" w:space="0" w:color="auto"/>
              </w:divBdr>
              <w:divsChild>
                <w:div w:id="2040739748">
                  <w:marLeft w:val="0"/>
                  <w:marRight w:val="0"/>
                  <w:marTop w:val="0"/>
                  <w:marBottom w:val="0"/>
                  <w:divBdr>
                    <w:top w:val="none" w:sz="0" w:space="0" w:color="auto"/>
                    <w:left w:val="none" w:sz="0" w:space="0" w:color="auto"/>
                    <w:bottom w:val="none" w:sz="0" w:space="0" w:color="auto"/>
                    <w:right w:val="none" w:sz="0" w:space="0" w:color="auto"/>
                  </w:divBdr>
                </w:div>
              </w:divsChild>
            </w:div>
            <w:div w:id="756175963">
              <w:marLeft w:val="0"/>
              <w:marRight w:val="0"/>
              <w:marTop w:val="0"/>
              <w:marBottom w:val="0"/>
              <w:divBdr>
                <w:top w:val="none" w:sz="0" w:space="0" w:color="auto"/>
                <w:left w:val="none" w:sz="0" w:space="0" w:color="auto"/>
                <w:bottom w:val="none" w:sz="0" w:space="0" w:color="auto"/>
                <w:right w:val="none" w:sz="0" w:space="0" w:color="auto"/>
              </w:divBdr>
              <w:divsChild>
                <w:div w:id="911354154">
                  <w:marLeft w:val="0"/>
                  <w:marRight w:val="0"/>
                  <w:marTop w:val="0"/>
                  <w:marBottom w:val="0"/>
                  <w:divBdr>
                    <w:top w:val="none" w:sz="0" w:space="0" w:color="auto"/>
                    <w:left w:val="none" w:sz="0" w:space="0" w:color="auto"/>
                    <w:bottom w:val="none" w:sz="0" w:space="0" w:color="auto"/>
                    <w:right w:val="none" w:sz="0" w:space="0" w:color="auto"/>
                  </w:divBdr>
                </w:div>
                <w:div w:id="985667810">
                  <w:marLeft w:val="0"/>
                  <w:marRight w:val="0"/>
                  <w:marTop w:val="0"/>
                  <w:marBottom w:val="0"/>
                  <w:divBdr>
                    <w:top w:val="none" w:sz="0" w:space="0" w:color="auto"/>
                    <w:left w:val="none" w:sz="0" w:space="0" w:color="auto"/>
                    <w:bottom w:val="none" w:sz="0" w:space="0" w:color="auto"/>
                    <w:right w:val="none" w:sz="0" w:space="0" w:color="auto"/>
                  </w:divBdr>
                </w:div>
              </w:divsChild>
            </w:div>
            <w:div w:id="873150665">
              <w:marLeft w:val="0"/>
              <w:marRight w:val="0"/>
              <w:marTop w:val="0"/>
              <w:marBottom w:val="0"/>
              <w:divBdr>
                <w:top w:val="none" w:sz="0" w:space="0" w:color="auto"/>
                <w:left w:val="none" w:sz="0" w:space="0" w:color="auto"/>
                <w:bottom w:val="none" w:sz="0" w:space="0" w:color="auto"/>
                <w:right w:val="none" w:sz="0" w:space="0" w:color="auto"/>
              </w:divBdr>
              <w:divsChild>
                <w:div w:id="2064283100">
                  <w:marLeft w:val="0"/>
                  <w:marRight w:val="0"/>
                  <w:marTop w:val="0"/>
                  <w:marBottom w:val="0"/>
                  <w:divBdr>
                    <w:top w:val="none" w:sz="0" w:space="0" w:color="auto"/>
                    <w:left w:val="none" w:sz="0" w:space="0" w:color="auto"/>
                    <w:bottom w:val="none" w:sz="0" w:space="0" w:color="auto"/>
                    <w:right w:val="none" w:sz="0" w:space="0" w:color="auto"/>
                  </w:divBdr>
                </w:div>
              </w:divsChild>
            </w:div>
            <w:div w:id="961813639">
              <w:marLeft w:val="0"/>
              <w:marRight w:val="0"/>
              <w:marTop w:val="0"/>
              <w:marBottom w:val="0"/>
              <w:divBdr>
                <w:top w:val="none" w:sz="0" w:space="0" w:color="auto"/>
                <w:left w:val="none" w:sz="0" w:space="0" w:color="auto"/>
                <w:bottom w:val="none" w:sz="0" w:space="0" w:color="auto"/>
                <w:right w:val="none" w:sz="0" w:space="0" w:color="auto"/>
              </w:divBdr>
              <w:divsChild>
                <w:div w:id="419180725">
                  <w:marLeft w:val="0"/>
                  <w:marRight w:val="0"/>
                  <w:marTop w:val="0"/>
                  <w:marBottom w:val="0"/>
                  <w:divBdr>
                    <w:top w:val="none" w:sz="0" w:space="0" w:color="auto"/>
                    <w:left w:val="none" w:sz="0" w:space="0" w:color="auto"/>
                    <w:bottom w:val="none" w:sz="0" w:space="0" w:color="auto"/>
                    <w:right w:val="none" w:sz="0" w:space="0" w:color="auto"/>
                  </w:divBdr>
                </w:div>
              </w:divsChild>
            </w:div>
            <w:div w:id="994190517">
              <w:marLeft w:val="0"/>
              <w:marRight w:val="0"/>
              <w:marTop w:val="0"/>
              <w:marBottom w:val="0"/>
              <w:divBdr>
                <w:top w:val="none" w:sz="0" w:space="0" w:color="auto"/>
                <w:left w:val="none" w:sz="0" w:space="0" w:color="auto"/>
                <w:bottom w:val="none" w:sz="0" w:space="0" w:color="auto"/>
                <w:right w:val="none" w:sz="0" w:space="0" w:color="auto"/>
              </w:divBdr>
              <w:divsChild>
                <w:div w:id="1585266180">
                  <w:marLeft w:val="0"/>
                  <w:marRight w:val="0"/>
                  <w:marTop w:val="0"/>
                  <w:marBottom w:val="0"/>
                  <w:divBdr>
                    <w:top w:val="none" w:sz="0" w:space="0" w:color="auto"/>
                    <w:left w:val="none" w:sz="0" w:space="0" w:color="auto"/>
                    <w:bottom w:val="none" w:sz="0" w:space="0" w:color="auto"/>
                    <w:right w:val="none" w:sz="0" w:space="0" w:color="auto"/>
                  </w:divBdr>
                </w:div>
              </w:divsChild>
            </w:div>
            <w:div w:id="1020857284">
              <w:marLeft w:val="0"/>
              <w:marRight w:val="0"/>
              <w:marTop w:val="0"/>
              <w:marBottom w:val="0"/>
              <w:divBdr>
                <w:top w:val="none" w:sz="0" w:space="0" w:color="auto"/>
                <w:left w:val="none" w:sz="0" w:space="0" w:color="auto"/>
                <w:bottom w:val="none" w:sz="0" w:space="0" w:color="auto"/>
                <w:right w:val="none" w:sz="0" w:space="0" w:color="auto"/>
              </w:divBdr>
              <w:divsChild>
                <w:div w:id="232784938">
                  <w:marLeft w:val="0"/>
                  <w:marRight w:val="0"/>
                  <w:marTop w:val="0"/>
                  <w:marBottom w:val="0"/>
                  <w:divBdr>
                    <w:top w:val="none" w:sz="0" w:space="0" w:color="auto"/>
                    <w:left w:val="none" w:sz="0" w:space="0" w:color="auto"/>
                    <w:bottom w:val="none" w:sz="0" w:space="0" w:color="auto"/>
                    <w:right w:val="none" w:sz="0" w:space="0" w:color="auto"/>
                  </w:divBdr>
                </w:div>
              </w:divsChild>
            </w:div>
            <w:div w:id="1109737314">
              <w:marLeft w:val="0"/>
              <w:marRight w:val="0"/>
              <w:marTop w:val="0"/>
              <w:marBottom w:val="0"/>
              <w:divBdr>
                <w:top w:val="none" w:sz="0" w:space="0" w:color="auto"/>
                <w:left w:val="none" w:sz="0" w:space="0" w:color="auto"/>
                <w:bottom w:val="none" w:sz="0" w:space="0" w:color="auto"/>
                <w:right w:val="none" w:sz="0" w:space="0" w:color="auto"/>
              </w:divBdr>
              <w:divsChild>
                <w:div w:id="931472985">
                  <w:marLeft w:val="0"/>
                  <w:marRight w:val="0"/>
                  <w:marTop w:val="0"/>
                  <w:marBottom w:val="0"/>
                  <w:divBdr>
                    <w:top w:val="none" w:sz="0" w:space="0" w:color="auto"/>
                    <w:left w:val="none" w:sz="0" w:space="0" w:color="auto"/>
                    <w:bottom w:val="none" w:sz="0" w:space="0" w:color="auto"/>
                    <w:right w:val="none" w:sz="0" w:space="0" w:color="auto"/>
                  </w:divBdr>
                </w:div>
              </w:divsChild>
            </w:div>
            <w:div w:id="1112750941">
              <w:marLeft w:val="0"/>
              <w:marRight w:val="0"/>
              <w:marTop w:val="0"/>
              <w:marBottom w:val="0"/>
              <w:divBdr>
                <w:top w:val="none" w:sz="0" w:space="0" w:color="auto"/>
                <w:left w:val="none" w:sz="0" w:space="0" w:color="auto"/>
                <w:bottom w:val="none" w:sz="0" w:space="0" w:color="auto"/>
                <w:right w:val="none" w:sz="0" w:space="0" w:color="auto"/>
              </w:divBdr>
              <w:divsChild>
                <w:div w:id="1172374326">
                  <w:marLeft w:val="0"/>
                  <w:marRight w:val="0"/>
                  <w:marTop w:val="0"/>
                  <w:marBottom w:val="0"/>
                  <w:divBdr>
                    <w:top w:val="none" w:sz="0" w:space="0" w:color="auto"/>
                    <w:left w:val="none" w:sz="0" w:space="0" w:color="auto"/>
                    <w:bottom w:val="none" w:sz="0" w:space="0" w:color="auto"/>
                    <w:right w:val="none" w:sz="0" w:space="0" w:color="auto"/>
                  </w:divBdr>
                </w:div>
              </w:divsChild>
            </w:div>
            <w:div w:id="1475412792">
              <w:marLeft w:val="0"/>
              <w:marRight w:val="0"/>
              <w:marTop w:val="0"/>
              <w:marBottom w:val="0"/>
              <w:divBdr>
                <w:top w:val="none" w:sz="0" w:space="0" w:color="auto"/>
                <w:left w:val="none" w:sz="0" w:space="0" w:color="auto"/>
                <w:bottom w:val="none" w:sz="0" w:space="0" w:color="auto"/>
                <w:right w:val="none" w:sz="0" w:space="0" w:color="auto"/>
              </w:divBdr>
              <w:divsChild>
                <w:div w:id="1381788078">
                  <w:marLeft w:val="0"/>
                  <w:marRight w:val="0"/>
                  <w:marTop w:val="0"/>
                  <w:marBottom w:val="0"/>
                  <w:divBdr>
                    <w:top w:val="none" w:sz="0" w:space="0" w:color="auto"/>
                    <w:left w:val="none" w:sz="0" w:space="0" w:color="auto"/>
                    <w:bottom w:val="none" w:sz="0" w:space="0" w:color="auto"/>
                    <w:right w:val="none" w:sz="0" w:space="0" w:color="auto"/>
                  </w:divBdr>
                </w:div>
              </w:divsChild>
            </w:div>
            <w:div w:id="1489318833">
              <w:marLeft w:val="0"/>
              <w:marRight w:val="0"/>
              <w:marTop w:val="0"/>
              <w:marBottom w:val="0"/>
              <w:divBdr>
                <w:top w:val="none" w:sz="0" w:space="0" w:color="auto"/>
                <w:left w:val="none" w:sz="0" w:space="0" w:color="auto"/>
                <w:bottom w:val="none" w:sz="0" w:space="0" w:color="auto"/>
                <w:right w:val="none" w:sz="0" w:space="0" w:color="auto"/>
              </w:divBdr>
              <w:divsChild>
                <w:div w:id="1025516612">
                  <w:marLeft w:val="0"/>
                  <w:marRight w:val="0"/>
                  <w:marTop w:val="0"/>
                  <w:marBottom w:val="0"/>
                  <w:divBdr>
                    <w:top w:val="none" w:sz="0" w:space="0" w:color="auto"/>
                    <w:left w:val="none" w:sz="0" w:space="0" w:color="auto"/>
                    <w:bottom w:val="none" w:sz="0" w:space="0" w:color="auto"/>
                    <w:right w:val="none" w:sz="0" w:space="0" w:color="auto"/>
                  </w:divBdr>
                </w:div>
              </w:divsChild>
            </w:div>
            <w:div w:id="1592658122">
              <w:marLeft w:val="0"/>
              <w:marRight w:val="0"/>
              <w:marTop w:val="0"/>
              <w:marBottom w:val="0"/>
              <w:divBdr>
                <w:top w:val="none" w:sz="0" w:space="0" w:color="auto"/>
                <w:left w:val="none" w:sz="0" w:space="0" w:color="auto"/>
                <w:bottom w:val="none" w:sz="0" w:space="0" w:color="auto"/>
                <w:right w:val="none" w:sz="0" w:space="0" w:color="auto"/>
              </w:divBdr>
              <w:divsChild>
                <w:div w:id="1191719171">
                  <w:marLeft w:val="0"/>
                  <w:marRight w:val="0"/>
                  <w:marTop w:val="0"/>
                  <w:marBottom w:val="0"/>
                  <w:divBdr>
                    <w:top w:val="none" w:sz="0" w:space="0" w:color="auto"/>
                    <w:left w:val="none" w:sz="0" w:space="0" w:color="auto"/>
                    <w:bottom w:val="none" w:sz="0" w:space="0" w:color="auto"/>
                    <w:right w:val="none" w:sz="0" w:space="0" w:color="auto"/>
                  </w:divBdr>
                </w:div>
              </w:divsChild>
            </w:div>
            <w:div w:id="1632519270">
              <w:marLeft w:val="0"/>
              <w:marRight w:val="0"/>
              <w:marTop w:val="0"/>
              <w:marBottom w:val="0"/>
              <w:divBdr>
                <w:top w:val="none" w:sz="0" w:space="0" w:color="auto"/>
                <w:left w:val="none" w:sz="0" w:space="0" w:color="auto"/>
                <w:bottom w:val="none" w:sz="0" w:space="0" w:color="auto"/>
                <w:right w:val="none" w:sz="0" w:space="0" w:color="auto"/>
              </w:divBdr>
              <w:divsChild>
                <w:div w:id="108161911">
                  <w:marLeft w:val="0"/>
                  <w:marRight w:val="0"/>
                  <w:marTop w:val="0"/>
                  <w:marBottom w:val="0"/>
                  <w:divBdr>
                    <w:top w:val="none" w:sz="0" w:space="0" w:color="auto"/>
                    <w:left w:val="none" w:sz="0" w:space="0" w:color="auto"/>
                    <w:bottom w:val="none" w:sz="0" w:space="0" w:color="auto"/>
                    <w:right w:val="none" w:sz="0" w:space="0" w:color="auto"/>
                  </w:divBdr>
                </w:div>
              </w:divsChild>
            </w:div>
            <w:div w:id="1648900395">
              <w:marLeft w:val="0"/>
              <w:marRight w:val="0"/>
              <w:marTop w:val="0"/>
              <w:marBottom w:val="0"/>
              <w:divBdr>
                <w:top w:val="none" w:sz="0" w:space="0" w:color="auto"/>
                <w:left w:val="none" w:sz="0" w:space="0" w:color="auto"/>
                <w:bottom w:val="none" w:sz="0" w:space="0" w:color="auto"/>
                <w:right w:val="none" w:sz="0" w:space="0" w:color="auto"/>
              </w:divBdr>
              <w:divsChild>
                <w:div w:id="1641378516">
                  <w:marLeft w:val="0"/>
                  <w:marRight w:val="0"/>
                  <w:marTop w:val="0"/>
                  <w:marBottom w:val="0"/>
                  <w:divBdr>
                    <w:top w:val="none" w:sz="0" w:space="0" w:color="auto"/>
                    <w:left w:val="none" w:sz="0" w:space="0" w:color="auto"/>
                    <w:bottom w:val="none" w:sz="0" w:space="0" w:color="auto"/>
                    <w:right w:val="none" w:sz="0" w:space="0" w:color="auto"/>
                  </w:divBdr>
                </w:div>
              </w:divsChild>
            </w:div>
            <w:div w:id="1707214800">
              <w:marLeft w:val="0"/>
              <w:marRight w:val="0"/>
              <w:marTop w:val="0"/>
              <w:marBottom w:val="0"/>
              <w:divBdr>
                <w:top w:val="none" w:sz="0" w:space="0" w:color="auto"/>
                <w:left w:val="none" w:sz="0" w:space="0" w:color="auto"/>
                <w:bottom w:val="none" w:sz="0" w:space="0" w:color="auto"/>
                <w:right w:val="none" w:sz="0" w:space="0" w:color="auto"/>
              </w:divBdr>
              <w:divsChild>
                <w:div w:id="1410882295">
                  <w:marLeft w:val="0"/>
                  <w:marRight w:val="0"/>
                  <w:marTop w:val="0"/>
                  <w:marBottom w:val="0"/>
                  <w:divBdr>
                    <w:top w:val="none" w:sz="0" w:space="0" w:color="auto"/>
                    <w:left w:val="none" w:sz="0" w:space="0" w:color="auto"/>
                    <w:bottom w:val="none" w:sz="0" w:space="0" w:color="auto"/>
                    <w:right w:val="none" w:sz="0" w:space="0" w:color="auto"/>
                  </w:divBdr>
                </w:div>
              </w:divsChild>
            </w:div>
            <w:div w:id="1798141661">
              <w:marLeft w:val="0"/>
              <w:marRight w:val="0"/>
              <w:marTop w:val="0"/>
              <w:marBottom w:val="0"/>
              <w:divBdr>
                <w:top w:val="none" w:sz="0" w:space="0" w:color="auto"/>
                <w:left w:val="none" w:sz="0" w:space="0" w:color="auto"/>
                <w:bottom w:val="none" w:sz="0" w:space="0" w:color="auto"/>
                <w:right w:val="none" w:sz="0" w:space="0" w:color="auto"/>
              </w:divBdr>
              <w:divsChild>
                <w:div w:id="971406581">
                  <w:marLeft w:val="0"/>
                  <w:marRight w:val="0"/>
                  <w:marTop w:val="0"/>
                  <w:marBottom w:val="0"/>
                  <w:divBdr>
                    <w:top w:val="none" w:sz="0" w:space="0" w:color="auto"/>
                    <w:left w:val="none" w:sz="0" w:space="0" w:color="auto"/>
                    <w:bottom w:val="none" w:sz="0" w:space="0" w:color="auto"/>
                    <w:right w:val="none" w:sz="0" w:space="0" w:color="auto"/>
                  </w:divBdr>
                </w:div>
              </w:divsChild>
            </w:div>
            <w:div w:id="1838307051">
              <w:marLeft w:val="0"/>
              <w:marRight w:val="0"/>
              <w:marTop w:val="0"/>
              <w:marBottom w:val="0"/>
              <w:divBdr>
                <w:top w:val="none" w:sz="0" w:space="0" w:color="auto"/>
                <w:left w:val="none" w:sz="0" w:space="0" w:color="auto"/>
                <w:bottom w:val="none" w:sz="0" w:space="0" w:color="auto"/>
                <w:right w:val="none" w:sz="0" w:space="0" w:color="auto"/>
              </w:divBdr>
              <w:divsChild>
                <w:div w:id="1425493274">
                  <w:marLeft w:val="0"/>
                  <w:marRight w:val="0"/>
                  <w:marTop w:val="0"/>
                  <w:marBottom w:val="0"/>
                  <w:divBdr>
                    <w:top w:val="none" w:sz="0" w:space="0" w:color="auto"/>
                    <w:left w:val="none" w:sz="0" w:space="0" w:color="auto"/>
                    <w:bottom w:val="none" w:sz="0" w:space="0" w:color="auto"/>
                    <w:right w:val="none" w:sz="0" w:space="0" w:color="auto"/>
                  </w:divBdr>
                </w:div>
              </w:divsChild>
            </w:div>
            <w:div w:id="1844543310">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 w:id="1888561283">
              <w:marLeft w:val="0"/>
              <w:marRight w:val="0"/>
              <w:marTop w:val="0"/>
              <w:marBottom w:val="0"/>
              <w:divBdr>
                <w:top w:val="none" w:sz="0" w:space="0" w:color="auto"/>
                <w:left w:val="none" w:sz="0" w:space="0" w:color="auto"/>
                <w:bottom w:val="none" w:sz="0" w:space="0" w:color="auto"/>
                <w:right w:val="none" w:sz="0" w:space="0" w:color="auto"/>
              </w:divBdr>
              <w:divsChild>
                <w:div w:id="396170328">
                  <w:marLeft w:val="0"/>
                  <w:marRight w:val="0"/>
                  <w:marTop w:val="0"/>
                  <w:marBottom w:val="0"/>
                  <w:divBdr>
                    <w:top w:val="none" w:sz="0" w:space="0" w:color="auto"/>
                    <w:left w:val="none" w:sz="0" w:space="0" w:color="auto"/>
                    <w:bottom w:val="none" w:sz="0" w:space="0" w:color="auto"/>
                    <w:right w:val="none" w:sz="0" w:space="0" w:color="auto"/>
                  </w:divBdr>
                </w:div>
                <w:div w:id="925844125">
                  <w:marLeft w:val="0"/>
                  <w:marRight w:val="0"/>
                  <w:marTop w:val="0"/>
                  <w:marBottom w:val="0"/>
                  <w:divBdr>
                    <w:top w:val="none" w:sz="0" w:space="0" w:color="auto"/>
                    <w:left w:val="none" w:sz="0" w:space="0" w:color="auto"/>
                    <w:bottom w:val="none" w:sz="0" w:space="0" w:color="auto"/>
                    <w:right w:val="none" w:sz="0" w:space="0" w:color="auto"/>
                  </w:divBdr>
                </w:div>
                <w:div w:id="1311670239">
                  <w:marLeft w:val="0"/>
                  <w:marRight w:val="0"/>
                  <w:marTop w:val="0"/>
                  <w:marBottom w:val="0"/>
                  <w:divBdr>
                    <w:top w:val="none" w:sz="0" w:space="0" w:color="auto"/>
                    <w:left w:val="none" w:sz="0" w:space="0" w:color="auto"/>
                    <w:bottom w:val="none" w:sz="0" w:space="0" w:color="auto"/>
                    <w:right w:val="none" w:sz="0" w:space="0" w:color="auto"/>
                  </w:divBdr>
                </w:div>
              </w:divsChild>
            </w:div>
            <w:div w:id="1923485764">
              <w:marLeft w:val="0"/>
              <w:marRight w:val="0"/>
              <w:marTop w:val="0"/>
              <w:marBottom w:val="0"/>
              <w:divBdr>
                <w:top w:val="none" w:sz="0" w:space="0" w:color="auto"/>
                <w:left w:val="none" w:sz="0" w:space="0" w:color="auto"/>
                <w:bottom w:val="none" w:sz="0" w:space="0" w:color="auto"/>
                <w:right w:val="none" w:sz="0" w:space="0" w:color="auto"/>
              </w:divBdr>
              <w:divsChild>
                <w:div w:id="1945964585">
                  <w:marLeft w:val="0"/>
                  <w:marRight w:val="0"/>
                  <w:marTop w:val="0"/>
                  <w:marBottom w:val="0"/>
                  <w:divBdr>
                    <w:top w:val="none" w:sz="0" w:space="0" w:color="auto"/>
                    <w:left w:val="none" w:sz="0" w:space="0" w:color="auto"/>
                    <w:bottom w:val="none" w:sz="0" w:space="0" w:color="auto"/>
                    <w:right w:val="none" w:sz="0" w:space="0" w:color="auto"/>
                  </w:divBdr>
                </w:div>
              </w:divsChild>
            </w:div>
            <w:div w:id="1939172846">
              <w:marLeft w:val="0"/>
              <w:marRight w:val="0"/>
              <w:marTop w:val="0"/>
              <w:marBottom w:val="0"/>
              <w:divBdr>
                <w:top w:val="none" w:sz="0" w:space="0" w:color="auto"/>
                <w:left w:val="none" w:sz="0" w:space="0" w:color="auto"/>
                <w:bottom w:val="none" w:sz="0" w:space="0" w:color="auto"/>
                <w:right w:val="none" w:sz="0" w:space="0" w:color="auto"/>
              </w:divBdr>
              <w:divsChild>
                <w:div w:id="176773096">
                  <w:marLeft w:val="0"/>
                  <w:marRight w:val="0"/>
                  <w:marTop w:val="0"/>
                  <w:marBottom w:val="0"/>
                  <w:divBdr>
                    <w:top w:val="none" w:sz="0" w:space="0" w:color="auto"/>
                    <w:left w:val="none" w:sz="0" w:space="0" w:color="auto"/>
                    <w:bottom w:val="none" w:sz="0" w:space="0" w:color="auto"/>
                    <w:right w:val="none" w:sz="0" w:space="0" w:color="auto"/>
                  </w:divBdr>
                </w:div>
              </w:divsChild>
            </w:div>
            <w:div w:id="2057005662">
              <w:marLeft w:val="0"/>
              <w:marRight w:val="0"/>
              <w:marTop w:val="0"/>
              <w:marBottom w:val="0"/>
              <w:divBdr>
                <w:top w:val="none" w:sz="0" w:space="0" w:color="auto"/>
                <w:left w:val="none" w:sz="0" w:space="0" w:color="auto"/>
                <w:bottom w:val="none" w:sz="0" w:space="0" w:color="auto"/>
                <w:right w:val="none" w:sz="0" w:space="0" w:color="auto"/>
              </w:divBdr>
              <w:divsChild>
                <w:div w:id="1353603972">
                  <w:marLeft w:val="0"/>
                  <w:marRight w:val="0"/>
                  <w:marTop w:val="0"/>
                  <w:marBottom w:val="0"/>
                  <w:divBdr>
                    <w:top w:val="none" w:sz="0" w:space="0" w:color="auto"/>
                    <w:left w:val="none" w:sz="0" w:space="0" w:color="auto"/>
                    <w:bottom w:val="none" w:sz="0" w:space="0" w:color="auto"/>
                    <w:right w:val="none" w:sz="0" w:space="0" w:color="auto"/>
                  </w:divBdr>
                </w:div>
              </w:divsChild>
            </w:div>
            <w:div w:id="2067530538">
              <w:marLeft w:val="0"/>
              <w:marRight w:val="0"/>
              <w:marTop w:val="0"/>
              <w:marBottom w:val="0"/>
              <w:divBdr>
                <w:top w:val="none" w:sz="0" w:space="0" w:color="auto"/>
                <w:left w:val="none" w:sz="0" w:space="0" w:color="auto"/>
                <w:bottom w:val="none" w:sz="0" w:space="0" w:color="auto"/>
                <w:right w:val="none" w:sz="0" w:space="0" w:color="auto"/>
              </w:divBdr>
              <w:divsChild>
                <w:div w:id="211446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445655">
      <w:bodyDiv w:val="1"/>
      <w:marLeft w:val="0"/>
      <w:marRight w:val="0"/>
      <w:marTop w:val="0"/>
      <w:marBottom w:val="0"/>
      <w:divBdr>
        <w:top w:val="none" w:sz="0" w:space="0" w:color="auto"/>
        <w:left w:val="none" w:sz="0" w:space="0" w:color="auto"/>
        <w:bottom w:val="none" w:sz="0" w:space="0" w:color="auto"/>
        <w:right w:val="none" w:sz="0" w:space="0" w:color="auto"/>
      </w:divBdr>
      <w:divsChild>
        <w:div w:id="1662195087">
          <w:marLeft w:val="0"/>
          <w:marRight w:val="0"/>
          <w:marTop w:val="0"/>
          <w:marBottom w:val="0"/>
          <w:divBdr>
            <w:top w:val="none" w:sz="0" w:space="0" w:color="auto"/>
            <w:left w:val="none" w:sz="0" w:space="0" w:color="auto"/>
            <w:bottom w:val="none" w:sz="0" w:space="0" w:color="auto"/>
            <w:right w:val="none" w:sz="0" w:space="0" w:color="auto"/>
          </w:divBdr>
        </w:div>
        <w:div w:id="1842313577">
          <w:marLeft w:val="0"/>
          <w:marRight w:val="0"/>
          <w:marTop w:val="0"/>
          <w:marBottom w:val="0"/>
          <w:divBdr>
            <w:top w:val="none" w:sz="0" w:space="0" w:color="auto"/>
            <w:left w:val="none" w:sz="0" w:space="0" w:color="auto"/>
            <w:bottom w:val="none" w:sz="0" w:space="0" w:color="auto"/>
            <w:right w:val="none" w:sz="0" w:space="0" w:color="auto"/>
          </w:divBdr>
        </w:div>
      </w:divsChild>
    </w:div>
    <w:div w:id="1661814911">
      <w:bodyDiv w:val="1"/>
      <w:marLeft w:val="0"/>
      <w:marRight w:val="0"/>
      <w:marTop w:val="0"/>
      <w:marBottom w:val="0"/>
      <w:divBdr>
        <w:top w:val="none" w:sz="0" w:space="0" w:color="auto"/>
        <w:left w:val="none" w:sz="0" w:space="0" w:color="auto"/>
        <w:bottom w:val="none" w:sz="0" w:space="0" w:color="auto"/>
        <w:right w:val="none" w:sz="0" w:space="0" w:color="auto"/>
      </w:divBdr>
      <w:divsChild>
        <w:div w:id="610474535">
          <w:marLeft w:val="0"/>
          <w:marRight w:val="0"/>
          <w:marTop w:val="0"/>
          <w:marBottom w:val="0"/>
          <w:divBdr>
            <w:top w:val="none" w:sz="0" w:space="0" w:color="auto"/>
            <w:left w:val="none" w:sz="0" w:space="0" w:color="auto"/>
            <w:bottom w:val="none" w:sz="0" w:space="0" w:color="auto"/>
            <w:right w:val="none" w:sz="0" w:space="0" w:color="auto"/>
          </w:divBdr>
        </w:div>
        <w:div w:id="621378296">
          <w:marLeft w:val="0"/>
          <w:marRight w:val="0"/>
          <w:marTop w:val="0"/>
          <w:marBottom w:val="0"/>
          <w:divBdr>
            <w:top w:val="none" w:sz="0" w:space="0" w:color="auto"/>
            <w:left w:val="none" w:sz="0" w:space="0" w:color="auto"/>
            <w:bottom w:val="none" w:sz="0" w:space="0" w:color="auto"/>
            <w:right w:val="none" w:sz="0" w:space="0" w:color="auto"/>
          </w:divBdr>
        </w:div>
        <w:div w:id="1732194183">
          <w:marLeft w:val="0"/>
          <w:marRight w:val="0"/>
          <w:marTop w:val="0"/>
          <w:marBottom w:val="0"/>
          <w:divBdr>
            <w:top w:val="none" w:sz="0" w:space="0" w:color="auto"/>
            <w:left w:val="none" w:sz="0" w:space="0" w:color="auto"/>
            <w:bottom w:val="none" w:sz="0" w:space="0" w:color="auto"/>
            <w:right w:val="none" w:sz="0" w:space="0" w:color="auto"/>
          </w:divBdr>
        </w:div>
        <w:div w:id="1803231524">
          <w:marLeft w:val="0"/>
          <w:marRight w:val="0"/>
          <w:marTop w:val="0"/>
          <w:marBottom w:val="0"/>
          <w:divBdr>
            <w:top w:val="none" w:sz="0" w:space="0" w:color="auto"/>
            <w:left w:val="none" w:sz="0" w:space="0" w:color="auto"/>
            <w:bottom w:val="none" w:sz="0" w:space="0" w:color="auto"/>
            <w:right w:val="none" w:sz="0" w:space="0" w:color="auto"/>
          </w:divBdr>
        </w:div>
      </w:divsChild>
    </w:div>
    <w:div w:id="1723484271">
      <w:bodyDiv w:val="1"/>
      <w:marLeft w:val="0"/>
      <w:marRight w:val="0"/>
      <w:marTop w:val="0"/>
      <w:marBottom w:val="0"/>
      <w:divBdr>
        <w:top w:val="none" w:sz="0" w:space="0" w:color="auto"/>
        <w:left w:val="none" w:sz="0" w:space="0" w:color="auto"/>
        <w:bottom w:val="none" w:sz="0" w:space="0" w:color="auto"/>
        <w:right w:val="none" w:sz="0" w:space="0" w:color="auto"/>
      </w:divBdr>
    </w:div>
    <w:div w:id="1810591418">
      <w:bodyDiv w:val="1"/>
      <w:marLeft w:val="0"/>
      <w:marRight w:val="0"/>
      <w:marTop w:val="0"/>
      <w:marBottom w:val="0"/>
      <w:divBdr>
        <w:top w:val="none" w:sz="0" w:space="0" w:color="auto"/>
        <w:left w:val="none" w:sz="0" w:space="0" w:color="auto"/>
        <w:bottom w:val="none" w:sz="0" w:space="0" w:color="auto"/>
        <w:right w:val="none" w:sz="0" w:space="0" w:color="auto"/>
      </w:divBdr>
      <w:divsChild>
        <w:div w:id="120618558">
          <w:marLeft w:val="0"/>
          <w:marRight w:val="660"/>
          <w:marTop w:val="0"/>
          <w:marBottom w:val="300"/>
          <w:divBdr>
            <w:top w:val="none" w:sz="0" w:space="0" w:color="auto"/>
            <w:left w:val="none" w:sz="0" w:space="0" w:color="auto"/>
            <w:bottom w:val="none" w:sz="0" w:space="0" w:color="auto"/>
            <w:right w:val="none" w:sz="0" w:space="0" w:color="auto"/>
          </w:divBdr>
          <w:divsChild>
            <w:div w:id="1707830456">
              <w:marLeft w:val="0"/>
              <w:marRight w:val="0"/>
              <w:marTop w:val="0"/>
              <w:marBottom w:val="0"/>
              <w:divBdr>
                <w:top w:val="none" w:sz="0" w:space="0" w:color="auto"/>
                <w:left w:val="none" w:sz="0" w:space="0" w:color="auto"/>
                <w:bottom w:val="none" w:sz="0" w:space="0" w:color="auto"/>
                <w:right w:val="none" w:sz="0" w:space="0" w:color="auto"/>
              </w:divBdr>
            </w:div>
          </w:divsChild>
        </w:div>
        <w:div w:id="536964020">
          <w:marLeft w:val="0"/>
          <w:marRight w:val="660"/>
          <w:marTop w:val="0"/>
          <w:marBottom w:val="300"/>
          <w:divBdr>
            <w:top w:val="none" w:sz="0" w:space="0" w:color="auto"/>
            <w:left w:val="none" w:sz="0" w:space="0" w:color="auto"/>
            <w:bottom w:val="none" w:sz="0" w:space="0" w:color="auto"/>
            <w:right w:val="none" w:sz="0" w:space="0" w:color="auto"/>
          </w:divBdr>
          <w:divsChild>
            <w:div w:id="1217544007">
              <w:marLeft w:val="0"/>
              <w:marRight w:val="0"/>
              <w:marTop w:val="0"/>
              <w:marBottom w:val="0"/>
              <w:divBdr>
                <w:top w:val="none" w:sz="0" w:space="0" w:color="auto"/>
                <w:left w:val="none" w:sz="0" w:space="0" w:color="auto"/>
                <w:bottom w:val="none" w:sz="0" w:space="0" w:color="auto"/>
                <w:right w:val="none" w:sz="0" w:space="0" w:color="auto"/>
              </w:divBdr>
            </w:div>
          </w:divsChild>
        </w:div>
        <w:div w:id="925647849">
          <w:marLeft w:val="0"/>
          <w:marRight w:val="0"/>
          <w:marTop w:val="0"/>
          <w:marBottom w:val="300"/>
          <w:divBdr>
            <w:top w:val="none" w:sz="0" w:space="0" w:color="auto"/>
            <w:left w:val="none" w:sz="0" w:space="0" w:color="auto"/>
            <w:bottom w:val="none" w:sz="0" w:space="0" w:color="auto"/>
            <w:right w:val="none" w:sz="0" w:space="0" w:color="auto"/>
          </w:divBdr>
          <w:divsChild>
            <w:div w:id="1162115512">
              <w:marLeft w:val="0"/>
              <w:marRight w:val="0"/>
              <w:marTop w:val="0"/>
              <w:marBottom w:val="0"/>
              <w:divBdr>
                <w:top w:val="none" w:sz="0" w:space="0" w:color="auto"/>
                <w:left w:val="none" w:sz="0" w:space="0" w:color="auto"/>
                <w:bottom w:val="none" w:sz="0" w:space="0" w:color="auto"/>
                <w:right w:val="none" w:sz="0" w:space="0" w:color="auto"/>
              </w:divBdr>
            </w:div>
          </w:divsChild>
        </w:div>
        <w:div w:id="1481461471">
          <w:marLeft w:val="0"/>
          <w:marRight w:val="0"/>
          <w:marTop w:val="0"/>
          <w:marBottom w:val="300"/>
          <w:divBdr>
            <w:top w:val="none" w:sz="0" w:space="0" w:color="auto"/>
            <w:left w:val="none" w:sz="0" w:space="0" w:color="auto"/>
            <w:bottom w:val="none" w:sz="0" w:space="0" w:color="auto"/>
            <w:right w:val="none" w:sz="0" w:space="0" w:color="auto"/>
          </w:divBdr>
          <w:divsChild>
            <w:div w:id="207750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89674">
      <w:bodyDiv w:val="1"/>
      <w:marLeft w:val="0"/>
      <w:marRight w:val="0"/>
      <w:marTop w:val="0"/>
      <w:marBottom w:val="0"/>
      <w:divBdr>
        <w:top w:val="none" w:sz="0" w:space="0" w:color="auto"/>
        <w:left w:val="none" w:sz="0" w:space="0" w:color="auto"/>
        <w:bottom w:val="none" w:sz="0" w:space="0" w:color="auto"/>
        <w:right w:val="none" w:sz="0" w:space="0" w:color="auto"/>
      </w:divBdr>
      <w:divsChild>
        <w:div w:id="311563038">
          <w:marLeft w:val="0"/>
          <w:marRight w:val="0"/>
          <w:marTop w:val="0"/>
          <w:marBottom w:val="0"/>
          <w:divBdr>
            <w:top w:val="none" w:sz="0" w:space="0" w:color="auto"/>
            <w:left w:val="none" w:sz="0" w:space="0" w:color="auto"/>
            <w:bottom w:val="none" w:sz="0" w:space="0" w:color="auto"/>
            <w:right w:val="none" w:sz="0" w:space="0" w:color="auto"/>
          </w:divBdr>
          <w:divsChild>
            <w:div w:id="60758457">
              <w:marLeft w:val="0"/>
              <w:marRight w:val="0"/>
              <w:marTop w:val="0"/>
              <w:marBottom w:val="0"/>
              <w:divBdr>
                <w:top w:val="none" w:sz="0" w:space="0" w:color="auto"/>
                <w:left w:val="none" w:sz="0" w:space="0" w:color="auto"/>
                <w:bottom w:val="none" w:sz="0" w:space="0" w:color="auto"/>
                <w:right w:val="none" w:sz="0" w:space="0" w:color="auto"/>
              </w:divBdr>
              <w:divsChild>
                <w:div w:id="523707886">
                  <w:marLeft w:val="0"/>
                  <w:marRight w:val="0"/>
                  <w:marTop w:val="0"/>
                  <w:marBottom w:val="0"/>
                  <w:divBdr>
                    <w:top w:val="none" w:sz="0" w:space="0" w:color="auto"/>
                    <w:left w:val="none" w:sz="0" w:space="0" w:color="auto"/>
                    <w:bottom w:val="none" w:sz="0" w:space="0" w:color="auto"/>
                    <w:right w:val="none" w:sz="0" w:space="0" w:color="auto"/>
                  </w:divBdr>
                </w:div>
                <w:div w:id="612522091">
                  <w:marLeft w:val="0"/>
                  <w:marRight w:val="0"/>
                  <w:marTop w:val="0"/>
                  <w:marBottom w:val="0"/>
                  <w:divBdr>
                    <w:top w:val="none" w:sz="0" w:space="0" w:color="auto"/>
                    <w:left w:val="none" w:sz="0" w:space="0" w:color="auto"/>
                    <w:bottom w:val="none" w:sz="0" w:space="0" w:color="auto"/>
                    <w:right w:val="none" w:sz="0" w:space="0" w:color="auto"/>
                  </w:divBdr>
                </w:div>
                <w:div w:id="932858931">
                  <w:marLeft w:val="0"/>
                  <w:marRight w:val="0"/>
                  <w:marTop w:val="0"/>
                  <w:marBottom w:val="0"/>
                  <w:divBdr>
                    <w:top w:val="none" w:sz="0" w:space="0" w:color="auto"/>
                    <w:left w:val="none" w:sz="0" w:space="0" w:color="auto"/>
                    <w:bottom w:val="none" w:sz="0" w:space="0" w:color="auto"/>
                    <w:right w:val="none" w:sz="0" w:space="0" w:color="auto"/>
                  </w:divBdr>
                </w:div>
                <w:div w:id="1630550830">
                  <w:marLeft w:val="0"/>
                  <w:marRight w:val="0"/>
                  <w:marTop w:val="0"/>
                  <w:marBottom w:val="0"/>
                  <w:divBdr>
                    <w:top w:val="none" w:sz="0" w:space="0" w:color="auto"/>
                    <w:left w:val="none" w:sz="0" w:space="0" w:color="auto"/>
                    <w:bottom w:val="none" w:sz="0" w:space="0" w:color="auto"/>
                    <w:right w:val="none" w:sz="0" w:space="0" w:color="auto"/>
                  </w:divBdr>
                </w:div>
                <w:div w:id="2001690681">
                  <w:marLeft w:val="0"/>
                  <w:marRight w:val="0"/>
                  <w:marTop w:val="0"/>
                  <w:marBottom w:val="0"/>
                  <w:divBdr>
                    <w:top w:val="none" w:sz="0" w:space="0" w:color="auto"/>
                    <w:left w:val="none" w:sz="0" w:space="0" w:color="auto"/>
                    <w:bottom w:val="none" w:sz="0" w:space="0" w:color="auto"/>
                    <w:right w:val="none" w:sz="0" w:space="0" w:color="auto"/>
                  </w:divBdr>
                </w:div>
              </w:divsChild>
            </w:div>
            <w:div w:id="181481790">
              <w:marLeft w:val="0"/>
              <w:marRight w:val="0"/>
              <w:marTop w:val="0"/>
              <w:marBottom w:val="0"/>
              <w:divBdr>
                <w:top w:val="none" w:sz="0" w:space="0" w:color="auto"/>
                <w:left w:val="none" w:sz="0" w:space="0" w:color="auto"/>
                <w:bottom w:val="none" w:sz="0" w:space="0" w:color="auto"/>
                <w:right w:val="none" w:sz="0" w:space="0" w:color="auto"/>
              </w:divBdr>
              <w:divsChild>
                <w:div w:id="1092582425">
                  <w:marLeft w:val="0"/>
                  <w:marRight w:val="0"/>
                  <w:marTop w:val="0"/>
                  <w:marBottom w:val="0"/>
                  <w:divBdr>
                    <w:top w:val="none" w:sz="0" w:space="0" w:color="auto"/>
                    <w:left w:val="none" w:sz="0" w:space="0" w:color="auto"/>
                    <w:bottom w:val="none" w:sz="0" w:space="0" w:color="auto"/>
                    <w:right w:val="none" w:sz="0" w:space="0" w:color="auto"/>
                  </w:divBdr>
                </w:div>
              </w:divsChild>
            </w:div>
            <w:div w:id="549146848">
              <w:marLeft w:val="0"/>
              <w:marRight w:val="0"/>
              <w:marTop w:val="0"/>
              <w:marBottom w:val="0"/>
              <w:divBdr>
                <w:top w:val="none" w:sz="0" w:space="0" w:color="auto"/>
                <w:left w:val="none" w:sz="0" w:space="0" w:color="auto"/>
                <w:bottom w:val="none" w:sz="0" w:space="0" w:color="auto"/>
                <w:right w:val="none" w:sz="0" w:space="0" w:color="auto"/>
              </w:divBdr>
              <w:divsChild>
                <w:div w:id="1083331497">
                  <w:marLeft w:val="0"/>
                  <w:marRight w:val="0"/>
                  <w:marTop w:val="0"/>
                  <w:marBottom w:val="0"/>
                  <w:divBdr>
                    <w:top w:val="none" w:sz="0" w:space="0" w:color="auto"/>
                    <w:left w:val="none" w:sz="0" w:space="0" w:color="auto"/>
                    <w:bottom w:val="none" w:sz="0" w:space="0" w:color="auto"/>
                    <w:right w:val="none" w:sz="0" w:space="0" w:color="auto"/>
                  </w:divBdr>
                </w:div>
              </w:divsChild>
            </w:div>
            <w:div w:id="649554089">
              <w:marLeft w:val="0"/>
              <w:marRight w:val="0"/>
              <w:marTop w:val="0"/>
              <w:marBottom w:val="0"/>
              <w:divBdr>
                <w:top w:val="none" w:sz="0" w:space="0" w:color="auto"/>
                <w:left w:val="none" w:sz="0" w:space="0" w:color="auto"/>
                <w:bottom w:val="none" w:sz="0" w:space="0" w:color="auto"/>
                <w:right w:val="none" w:sz="0" w:space="0" w:color="auto"/>
              </w:divBdr>
              <w:divsChild>
                <w:div w:id="1499808957">
                  <w:marLeft w:val="0"/>
                  <w:marRight w:val="0"/>
                  <w:marTop w:val="0"/>
                  <w:marBottom w:val="0"/>
                  <w:divBdr>
                    <w:top w:val="none" w:sz="0" w:space="0" w:color="auto"/>
                    <w:left w:val="none" w:sz="0" w:space="0" w:color="auto"/>
                    <w:bottom w:val="none" w:sz="0" w:space="0" w:color="auto"/>
                    <w:right w:val="none" w:sz="0" w:space="0" w:color="auto"/>
                  </w:divBdr>
                </w:div>
              </w:divsChild>
            </w:div>
            <w:div w:id="676075740">
              <w:marLeft w:val="0"/>
              <w:marRight w:val="0"/>
              <w:marTop w:val="0"/>
              <w:marBottom w:val="0"/>
              <w:divBdr>
                <w:top w:val="none" w:sz="0" w:space="0" w:color="auto"/>
                <w:left w:val="none" w:sz="0" w:space="0" w:color="auto"/>
                <w:bottom w:val="none" w:sz="0" w:space="0" w:color="auto"/>
                <w:right w:val="none" w:sz="0" w:space="0" w:color="auto"/>
              </w:divBdr>
              <w:divsChild>
                <w:div w:id="754522889">
                  <w:marLeft w:val="0"/>
                  <w:marRight w:val="0"/>
                  <w:marTop w:val="0"/>
                  <w:marBottom w:val="0"/>
                  <w:divBdr>
                    <w:top w:val="none" w:sz="0" w:space="0" w:color="auto"/>
                    <w:left w:val="none" w:sz="0" w:space="0" w:color="auto"/>
                    <w:bottom w:val="none" w:sz="0" w:space="0" w:color="auto"/>
                    <w:right w:val="none" w:sz="0" w:space="0" w:color="auto"/>
                  </w:divBdr>
                </w:div>
              </w:divsChild>
            </w:div>
            <w:div w:id="727875252">
              <w:marLeft w:val="0"/>
              <w:marRight w:val="0"/>
              <w:marTop w:val="0"/>
              <w:marBottom w:val="0"/>
              <w:divBdr>
                <w:top w:val="none" w:sz="0" w:space="0" w:color="auto"/>
                <w:left w:val="none" w:sz="0" w:space="0" w:color="auto"/>
                <w:bottom w:val="none" w:sz="0" w:space="0" w:color="auto"/>
                <w:right w:val="none" w:sz="0" w:space="0" w:color="auto"/>
              </w:divBdr>
              <w:divsChild>
                <w:div w:id="1325161403">
                  <w:marLeft w:val="0"/>
                  <w:marRight w:val="0"/>
                  <w:marTop w:val="0"/>
                  <w:marBottom w:val="0"/>
                  <w:divBdr>
                    <w:top w:val="none" w:sz="0" w:space="0" w:color="auto"/>
                    <w:left w:val="none" w:sz="0" w:space="0" w:color="auto"/>
                    <w:bottom w:val="none" w:sz="0" w:space="0" w:color="auto"/>
                    <w:right w:val="none" w:sz="0" w:space="0" w:color="auto"/>
                  </w:divBdr>
                </w:div>
              </w:divsChild>
            </w:div>
            <w:div w:id="731657509">
              <w:marLeft w:val="0"/>
              <w:marRight w:val="0"/>
              <w:marTop w:val="0"/>
              <w:marBottom w:val="0"/>
              <w:divBdr>
                <w:top w:val="none" w:sz="0" w:space="0" w:color="auto"/>
                <w:left w:val="none" w:sz="0" w:space="0" w:color="auto"/>
                <w:bottom w:val="none" w:sz="0" w:space="0" w:color="auto"/>
                <w:right w:val="none" w:sz="0" w:space="0" w:color="auto"/>
              </w:divBdr>
              <w:divsChild>
                <w:div w:id="1103040507">
                  <w:marLeft w:val="0"/>
                  <w:marRight w:val="0"/>
                  <w:marTop w:val="0"/>
                  <w:marBottom w:val="0"/>
                  <w:divBdr>
                    <w:top w:val="none" w:sz="0" w:space="0" w:color="auto"/>
                    <w:left w:val="none" w:sz="0" w:space="0" w:color="auto"/>
                    <w:bottom w:val="none" w:sz="0" w:space="0" w:color="auto"/>
                    <w:right w:val="none" w:sz="0" w:space="0" w:color="auto"/>
                  </w:divBdr>
                </w:div>
              </w:divsChild>
            </w:div>
            <w:div w:id="998312349">
              <w:marLeft w:val="0"/>
              <w:marRight w:val="0"/>
              <w:marTop w:val="0"/>
              <w:marBottom w:val="0"/>
              <w:divBdr>
                <w:top w:val="none" w:sz="0" w:space="0" w:color="auto"/>
                <w:left w:val="none" w:sz="0" w:space="0" w:color="auto"/>
                <w:bottom w:val="none" w:sz="0" w:space="0" w:color="auto"/>
                <w:right w:val="none" w:sz="0" w:space="0" w:color="auto"/>
              </w:divBdr>
              <w:divsChild>
                <w:div w:id="914826595">
                  <w:marLeft w:val="0"/>
                  <w:marRight w:val="0"/>
                  <w:marTop w:val="0"/>
                  <w:marBottom w:val="0"/>
                  <w:divBdr>
                    <w:top w:val="none" w:sz="0" w:space="0" w:color="auto"/>
                    <w:left w:val="none" w:sz="0" w:space="0" w:color="auto"/>
                    <w:bottom w:val="none" w:sz="0" w:space="0" w:color="auto"/>
                    <w:right w:val="none" w:sz="0" w:space="0" w:color="auto"/>
                  </w:divBdr>
                </w:div>
                <w:div w:id="1026515342">
                  <w:marLeft w:val="0"/>
                  <w:marRight w:val="0"/>
                  <w:marTop w:val="0"/>
                  <w:marBottom w:val="0"/>
                  <w:divBdr>
                    <w:top w:val="none" w:sz="0" w:space="0" w:color="auto"/>
                    <w:left w:val="none" w:sz="0" w:space="0" w:color="auto"/>
                    <w:bottom w:val="none" w:sz="0" w:space="0" w:color="auto"/>
                    <w:right w:val="none" w:sz="0" w:space="0" w:color="auto"/>
                  </w:divBdr>
                </w:div>
                <w:div w:id="1740403064">
                  <w:marLeft w:val="0"/>
                  <w:marRight w:val="0"/>
                  <w:marTop w:val="0"/>
                  <w:marBottom w:val="0"/>
                  <w:divBdr>
                    <w:top w:val="none" w:sz="0" w:space="0" w:color="auto"/>
                    <w:left w:val="none" w:sz="0" w:space="0" w:color="auto"/>
                    <w:bottom w:val="none" w:sz="0" w:space="0" w:color="auto"/>
                    <w:right w:val="none" w:sz="0" w:space="0" w:color="auto"/>
                  </w:divBdr>
                </w:div>
              </w:divsChild>
            </w:div>
            <w:div w:id="1031960383">
              <w:marLeft w:val="0"/>
              <w:marRight w:val="0"/>
              <w:marTop w:val="0"/>
              <w:marBottom w:val="0"/>
              <w:divBdr>
                <w:top w:val="none" w:sz="0" w:space="0" w:color="auto"/>
                <w:left w:val="none" w:sz="0" w:space="0" w:color="auto"/>
                <w:bottom w:val="none" w:sz="0" w:space="0" w:color="auto"/>
                <w:right w:val="none" w:sz="0" w:space="0" w:color="auto"/>
              </w:divBdr>
              <w:divsChild>
                <w:div w:id="1686710153">
                  <w:marLeft w:val="0"/>
                  <w:marRight w:val="0"/>
                  <w:marTop w:val="0"/>
                  <w:marBottom w:val="0"/>
                  <w:divBdr>
                    <w:top w:val="none" w:sz="0" w:space="0" w:color="auto"/>
                    <w:left w:val="none" w:sz="0" w:space="0" w:color="auto"/>
                    <w:bottom w:val="none" w:sz="0" w:space="0" w:color="auto"/>
                    <w:right w:val="none" w:sz="0" w:space="0" w:color="auto"/>
                  </w:divBdr>
                </w:div>
              </w:divsChild>
            </w:div>
            <w:div w:id="1065222679">
              <w:marLeft w:val="0"/>
              <w:marRight w:val="0"/>
              <w:marTop w:val="0"/>
              <w:marBottom w:val="0"/>
              <w:divBdr>
                <w:top w:val="none" w:sz="0" w:space="0" w:color="auto"/>
                <w:left w:val="none" w:sz="0" w:space="0" w:color="auto"/>
                <w:bottom w:val="none" w:sz="0" w:space="0" w:color="auto"/>
                <w:right w:val="none" w:sz="0" w:space="0" w:color="auto"/>
              </w:divBdr>
              <w:divsChild>
                <w:div w:id="1561595012">
                  <w:marLeft w:val="0"/>
                  <w:marRight w:val="0"/>
                  <w:marTop w:val="0"/>
                  <w:marBottom w:val="0"/>
                  <w:divBdr>
                    <w:top w:val="none" w:sz="0" w:space="0" w:color="auto"/>
                    <w:left w:val="none" w:sz="0" w:space="0" w:color="auto"/>
                    <w:bottom w:val="none" w:sz="0" w:space="0" w:color="auto"/>
                    <w:right w:val="none" w:sz="0" w:space="0" w:color="auto"/>
                  </w:divBdr>
                </w:div>
              </w:divsChild>
            </w:div>
            <w:div w:id="1268587063">
              <w:marLeft w:val="0"/>
              <w:marRight w:val="0"/>
              <w:marTop w:val="0"/>
              <w:marBottom w:val="0"/>
              <w:divBdr>
                <w:top w:val="none" w:sz="0" w:space="0" w:color="auto"/>
                <w:left w:val="none" w:sz="0" w:space="0" w:color="auto"/>
                <w:bottom w:val="none" w:sz="0" w:space="0" w:color="auto"/>
                <w:right w:val="none" w:sz="0" w:space="0" w:color="auto"/>
              </w:divBdr>
              <w:divsChild>
                <w:div w:id="517278042">
                  <w:marLeft w:val="0"/>
                  <w:marRight w:val="0"/>
                  <w:marTop w:val="0"/>
                  <w:marBottom w:val="0"/>
                  <w:divBdr>
                    <w:top w:val="none" w:sz="0" w:space="0" w:color="auto"/>
                    <w:left w:val="none" w:sz="0" w:space="0" w:color="auto"/>
                    <w:bottom w:val="none" w:sz="0" w:space="0" w:color="auto"/>
                    <w:right w:val="none" w:sz="0" w:space="0" w:color="auto"/>
                  </w:divBdr>
                </w:div>
              </w:divsChild>
            </w:div>
            <w:div w:id="1605384620">
              <w:marLeft w:val="0"/>
              <w:marRight w:val="0"/>
              <w:marTop w:val="0"/>
              <w:marBottom w:val="0"/>
              <w:divBdr>
                <w:top w:val="none" w:sz="0" w:space="0" w:color="auto"/>
                <w:left w:val="none" w:sz="0" w:space="0" w:color="auto"/>
                <w:bottom w:val="none" w:sz="0" w:space="0" w:color="auto"/>
                <w:right w:val="none" w:sz="0" w:space="0" w:color="auto"/>
              </w:divBdr>
              <w:divsChild>
                <w:div w:id="434181154">
                  <w:marLeft w:val="0"/>
                  <w:marRight w:val="0"/>
                  <w:marTop w:val="0"/>
                  <w:marBottom w:val="0"/>
                  <w:divBdr>
                    <w:top w:val="none" w:sz="0" w:space="0" w:color="auto"/>
                    <w:left w:val="none" w:sz="0" w:space="0" w:color="auto"/>
                    <w:bottom w:val="none" w:sz="0" w:space="0" w:color="auto"/>
                    <w:right w:val="none" w:sz="0" w:space="0" w:color="auto"/>
                  </w:divBdr>
                </w:div>
              </w:divsChild>
            </w:div>
            <w:div w:id="1670137565">
              <w:marLeft w:val="0"/>
              <w:marRight w:val="0"/>
              <w:marTop w:val="0"/>
              <w:marBottom w:val="0"/>
              <w:divBdr>
                <w:top w:val="none" w:sz="0" w:space="0" w:color="auto"/>
                <w:left w:val="none" w:sz="0" w:space="0" w:color="auto"/>
                <w:bottom w:val="none" w:sz="0" w:space="0" w:color="auto"/>
                <w:right w:val="none" w:sz="0" w:space="0" w:color="auto"/>
              </w:divBdr>
              <w:divsChild>
                <w:div w:id="342822605">
                  <w:marLeft w:val="0"/>
                  <w:marRight w:val="0"/>
                  <w:marTop w:val="0"/>
                  <w:marBottom w:val="0"/>
                  <w:divBdr>
                    <w:top w:val="none" w:sz="0" w:space="0" w:color="auto"/>
                    <w:left w:val="none" w:sz="0" w:space="0" w:color="auto"/>
                    <w:bottom w:val="none" w:sz="0" w:space="0" w:color="auto"/>
                    <w:right w:val="none" w:sz="0" w:space="0" w:color="auto"/>
                  </w:divBdr>
                </w:div>
              </w:divsChild>
            </w:div>
            <w:div w:id="1729109946">
              <w:marLeft w:val="0"/>
              <w:marRight w:val="0"/>
              <w:marTop w:val="0"/>
              <w:marBottom w:val="0"/>
              <w:divBdr>
                <w:top w:val="none" w:sz="0" w:space="0" w:color="auto"/>
                <w:left w:val="none" w:sz="0" w:space="0" w:color="auto"/>
                <w:bottom w:val="none" w:sz="0" w:space="0" w:color="auto"/>
                <w:right w:val="none" w:sz="0" w:space="0" w:color="auto"/>
              </w:divBdr>
              <w:divsChild>
                <w:div w:id="583956327">
                  <w:marLeft w:val="0"/>
                  <w:marRight w:val="0"/>
                  <w:marTop w:val="0"/>
                  <w:marBottom w:val="0"/>
                  <w:divBdr>
                    <w:top w:val="none" w:sz="0" w:space="0" w:color="auto"/>
                    <w:left w:val="none" w:sz="0" w:space="0" w:color="auto"/>
                    <w:bottom w:val="none" w:sz="0" w:space="0" w:color="auto"/>
                    <w:right w:val="none" w:sz="0" w:space="0" w:color="auto"/>
                  </w:divBdr>
                </w:div>
              </w:divsChild>
            </w:div>
            <w:div w:id="1785805105">
              <w:marLeft w:val="0"/>
              <w:marRight w:val="0"/>
              <w:marTop w:val="0"/>
              <w:marBottom w:val="0"/>
              <w:divBdr>
                <w:top w:val="none" w:sz="0" w:space="0" w:color="auto"/>
                <w:left w:val="none" w:sz="0" w:space="0" w:color="auto"/>
                <w:bottom w:val="none" w:sz="0" w:space="0" w:color="auto"/>
                <w:right w:val="none" w:sz="0" w:space="0" w:color="auto"/>
              </w:divBdr>
              <w:divsChild>
                <w:div w:id="140314243">
                  <w:marLeft w:val="0"/>
                  <w:marRight w:val="0"/>
                  <w:marTop w:val="0"/>
                  <w:marBottom w:val="0"/>
                  <w:divBdr>
                    <w:top w:val="none" w:sz="0" w:space="0" w:color="auto"/>
                    <w:left w:val="none" w:sz="0" w:space="0" w:color="auto"/>
                    <w:bottom w:val="none" w:sz="0" w:space="0" w:color="auto"/>
                    <w:right w:val="none" w:sz="0" w:space="0" w:color="auto"/>
                  </w:divBdr>
                </w:div>
                <w:div w:id="211237354">
                  <w:marLeft w:val="0"/>
                  <w:marRight w:val="0"/>
                  <w:marTop w:val="0"/>
                  <w:marBottom w:val="0"/>
                  <w:divBdr>
                    <w:top w:val="none" w:sz="0" w:space="0" w:color="auto"/>
                    <w:left w:val="none" w:sz="0" w:space="0" w:color="auto"/>
                    <w:bottom w:val="none" w:sz="0" w:space="0" w:color="auto"/>
                    <w:right w:val="none" w:sz="0" w:space="0" w:color="auto"/>
                  </w:divBdr>
                </w:div>
                <w:div w:id="556362603">
                  <w:marLeft w:val="0"/>
                  <w:marRight w:val="0"/>
                  <w:marTop w:val="0"/>
                  <w:marBottom w:val="0"/>
                  <w:divBdr>
                    <w:top w:val="none" w:sz="0" w:space="0" w:color="auto"/>
                    <w:left w:val="none" w:sz="0" w:space="0" w:color="auto"/>
                    <w:bottom w:val="none" w:sz="0" w:space="0" w:color="auto"/>
                    <w:right w:val="none" w:sz="0" w:space="0" w:color="auto"/>
                  </w:divBdr>
                </w:div>
                <w:div w:id="1089690075">
                  <w:marLeft w:val="0"/>
                  <w:marRight w:val="0"/>
                  <w:marTop w:val="0"/>
                  <w:marBottom w:val="0"/>
                  <w:divBdr>
                    <w:top w:val="none" w:sz="0" w:space="0" w:color="auto"/>
                    <w:left w:val="none" w:sz="0" w:space="0" w:color="auto"/>
                    <w:bottom w:val="none" w:sz="0" w:space="0" w:color="auto"/>
                    <w:right w:val="none" w:sz="0" w:space="0" w:color="auto"/>
                  </w:divBdr>
                </w:div>
                <w:div w:id="1520002586">
                  <w:marLeft w:val="0"/>
                  <w:marRight w:val="0"/>
                  <w:marTop w:val="0"/>
                  <w:marBottom w:val="0"/>
                  <w:divBdr>
                    <w:top w:val="none" w:sz="0" w:space="0" w:color="auto"/>
                    <w:left w:val="none" w:sz="0" w:space="0" w:color="auto"/>
                    <w:bottom w:val="none" w:sz="0" w:space="0" w:color="auto"/>
                    <w:right w:val="none" w:sz="0" w:space="0" w:color="auto"/>
                  </w:divBdr>
                </w:div>
                <w:div w:id="1573663647">
                  <w:marLeft w:val="0"/>
                  <w:marRight w:val="0"/>
                  <w:marTop w:val="0"/>
                  <w:marBottom w:val="0"/>
                  <w:divBdr>
                    <w:top w:val="none" w:sz="0" w:space="0" w:color="auto"/>
                    <w:left w:val="none" w:sz="0" w:space="0" w:color="auto"/>
                    <w:bottom w:val="none" w:sz="0" w:space="0" w:color="auto"/>
                    <w:right w:val="none" w:sz="0" w:space="0" w:color="auto"/>
                  </w:divBdr>
                </w:div>
                <w:div w:id="1844778854">
                  <w:marLeft w:val="0"/>
                  <w:marRight w:val="0"/>
                  <w:marTop w:val="0"/>
                  <w:marBottom w:val="0"/>
                  <w:divBdr>
                    <w:top w:val="none" w:sz="0" w:space="0" w:color="auto"/>
                    <w:left w:val="none" w:sz="0" w:space="0" w:color="auto"/>
                    <w:bottom w:val="none" w:sz="0" w:space="0" w:color="auto"/>
                    <w:right w:val="none" w:sz="0" w:space="0" w:color="auto"/>
                  </w:divBdr>
                </w:div>
              </w:divsChild>
            </w:div>
            <w:div w:id="1828861032">
              <w:marLeft w:val="0"/>
              <w:marRight w:val="0"/>
              <w:marTop w:val="0"/>
              <w:marBottom w:val="0"/>
              <w:divBdr>
                <w:top w:val="none" w:sz="0" w:space="0" w:color="auto"/>
                <w:left w:val="none" w:sz="0" w:space="0" w:color="auto"/>
                <w:bottom w:val="none" w:sz="0" w:space="0" w:color="auto"/>
                <w:right w:val="none" w:sz="0" w:space="0" w:color="auto"/>
              </w:divBdr>
              <w:divsChild>
                <w:div w:id="149653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006283">
      <w:bodyDiv w:val="1"/>
      <w:marLeft w:val="0"/>
      <w:marRight w:val="0"/>
      <w:marTop w:val="0"/>
      <w:marBottom w:val="0"/>
      <w:divBdr>
        <w:top w:val="none" w:sz="0" w:space="0" w:color="auto"/>
        <w:left w:val="none" w:sz="0" w:space="0" w:color="auto"/>
        <w:bottom w:val="none" w:sz="0" w:space="0" w:color="auto"/>
        <w:right w:val="none" w:sz="0" w:space="0" w:color="auto"/>
      </w:divBdr>
      <w:divsChild>
        <w:div w:id="303701337">
          <w:marLeft w:val="0"/>
          <w:marRight w:val="0"/>
          <w:marTop w:val="0"/>
          <w:marBottom w:val="0"/>
          <w:divBdr>
            <w:top w:val="none" w:sz="0" w:space="0" w:color="auto"/>
            <w:left w:val="none" w:sz="0" w:space="0" w:color="auto"/>
            <w:bottom w:val="none" w:sz="0" w:space="0" w:color="auto"/>
            <w:right w:val="none" w:sz="0" w:space="0" w:color="auto"/>
          </w:divBdr>
        </w:div>
        <w:div w:id="1098722464">
          <w:marLeft w:val="0"/>
          <w:marRight w:val="0"/>
          <w:marTop w:val="0"/>
          <w:marBottom w:val="0"/>
          <w:divBdr>
            <w:top w:val="none" w:sz="0" w:space="0" w:color="auto"/>
            <w:left w:val="none" w:sz="0" w:space="0" w:color="auto"/>
            <w:bottom w:val="none" w:sz="0" w:space="0" w:color="auto"/>
            <w:right w:val="none" w:sz="0" w:space="0" w:color="auto"/>
          </w:divBdr>
        </w:div>
        <w:div w:id="2044356903">
          <w:marLeft w:val="0"/>
          <w:marRight w:val="0"/>
          <w:marTop w:val="0"/>
          <w:marBottom w:val="0"/>
          <w:divBdr>
            <w:top w:val="none" w:sz="0" w:space="0" w:color="auto"/>
            <w:left w:val="none" w:sz="0" w:space="0" w:color="auto"/>
            <w:bottom w:val="none" w:sz="0" w:space="0" w:color="auto"/>
            <w:right w:val="none" w:sz="0" w:space="0" w:color="auto"/>
          </w:divBdr>
        </w:div>
      </w:divsChild>
    </w:div>
    <w:div w:id="1868059487">
      <w:bodyDiv w:val="1"/>
      <w:marLeft w:val="0"/>
      <w:marRight w:val="0"/>
      <w:marTop w:val="0"/>
      <w:marBottom w:val="0"/>
      <w:divBdr>
        <w:top w:val="none" w:sz="0" w:space="0" w:color="auto"/>
        <w:left w:val="none" w:sz="0" w:space="0" w:color="auto"/>
        <w:bottom w:val="none" w:sz="0" w:space="0" w:color="auto"/>
        <w:right w:val="none" w:sz="0" w:space="0" w:color="auto"/>
      </w:divBdr>
      <w:divsChild>
        <w:div w:id="914360899">
          <w:marLeft w:val="0"/>
          <w:marRight w:val="0"/>
          <w:marTop w:val="0"/>
          <w:marBottom w:val="0"/>
          <w:divBdr>
            <w:top w:val="none" w:sz="0" w:space="0" w:color="auto"/>
            <w:left w:val="none" w:sz="0" w:space="0" w:color="auto"/>
            <w:bottom w:val="none" w:sz="0" w:space="0" w:color="auto"/>
            <w:right w:val="none" w:sz="0" w:space="0" w:color="auto"/>
          </w:divBdr>
        </w:div>
        <w:div w:id="2123256125">
          <w:marLeft w:val="0"/>
          <w:marRight w:val="0"/>
          <w:marTop w:val="0"/>
          <w:marBottom w:val="0"/>
          <w:divBdr>
            <w:top w:val="none" w:sz="0" w:space="0" w:color="auto"/>
            <w:left w:val="none" w:sz="0" w:space="0" w:color="auto"/>
            <w:bottom w:val="none" w:sz="0" w:space="0" w:color="auto"/>
            <w:right w:val="none" w:sz="0" w:space="0" w:color="auto"/>
          </w:divBdr>
        </w:div>
      </w:divsChild>
    </w:div>
    <w:div w:id="1876697803">
      <w:bodyDiv w:val="1"/>
      <w:marLeft w:val="0"/>
      <w:marRight w:val="0"/>
      <w:marTop w:val="0"/>
      <w:marBottom w:val="0"/>
      <w:divBdr>
        <w:top w:val="none" w:sz="0" w:space="0" w:color="auto"/>
        <w:left w:val="none" w:sz="0" w:space="0" w:color="auto"/>
        <w:bottom w:val="none" w:sz="0" w:space="0" w:color="auto"/>
        <w:right w:val="none" w:sz="0" w:space="0" w:color="auto"/>
      </w:divBdr>
      <w:divsChild>
        <w:div w:id="2040661772">
          <w:marLeft w:val="0"/>
          <w:marRight w:val="0"/>
          <w:marTop w:val="0"/>
          <w:marBottom w:val="0"/>
          <w:divBdr>
            <w:top w:val="none" w:sz="0" w:space="0" w:color="auto"/>
            <w:left w:val="none" w:sz="0" w:space="0" w:color="auto"/>
            <w:bottom w:val="none" w:sz="0" w:space="0" w:color="auto"/>
            <w:right w:val="none" w:sz="0" w:space="0" w:color="auto"/>
          </w:divBdr>
          <w:divsChild>
            <w:div w:id="34087241">
              <w:marLeft w:val="0"/>
              <w:marRight w:val="0"/>
              <w:marTop w:val="0"/>
              <w:marBottom w:val="0"/>
              <w:divBdr>
                <w:top w:val="none" w:sz="0" w:space="0" w:color="auto"/>
                <w:left w:val="none" w:sz="0" w:space="0" w:color="auto"/>
                <w:bottom w:val="none" w:sz="0" w:space="0" w:color="auto"/>
                <w:right w:val="none" w:sz="0" w:space="0" w:color="auto"/>
              </w:divBdr>
              <w:divsChild>
                <w:div w:id="1149205536">
                  <w:marLeft w:val="0"/>
                  <w:marRight w:val="0"/>
                  <w:marTop w:val="0"/>
                  <w:marBottom w:val="0"/>
                  <w:divBdr>
                    <w:top w:val="none" w:sz="0" w:space="0" w:color="auto"/>
                    <w:left w:val="none" w:sz="0" w:space="0" w:color="auto"/>
                    <w:bottom w:val="none" w:sz="0" w:space="0" w:color="auto"/>
                    <w:right w:val="none" w:sz="0" w:space="0" w:color="auto"/>
                  </w:divBdr>
                </w:div>
              </w:divsChild>
            </w:div>
            <w:div w:id="307637275">
              <w:marLeft w:val="0"/>
              <w:marRight w:val="0"/>
              <w:marTop w:val="0"/>
              <w:marBottom w:val="0"/>
              <w:divBdr>
                <w:top w:val="none" w:sz="0" w:space="0" w:color="auto"/>
                <w:left w:val="none" w:sz="0" w:space="0" w:color="auto"/>
                <w:bottom w:val="none" w:sz="0" w:space="0" w:color="auto"/>
                <w:right w:val="none" w:sz="0" w:space="0" w:color="auto"/>
              </w:divBdr>
              <w:divsChild>
                <w:div w:id="212036719">
                  <w:marLeft w:val="0"/>
                  <w:marRight w:val="0"/>
                  <w:marTop w:val="0"/>
                  <w:marBottom w:val="0"/>
                  <w:divBdr>
                    <w:top w:val="none" w:sz="0" w:space="0" w:color="auto"/>
                    <w:left w:val="none" w:sz="0" w:space="0" w:color="auto"/>
                    <w:bottom w:val="none" w:sz="0" w:space="0" w:color="auto"/>
                    <w:right w:val="none" w:sz="0" w:space="0" w:color="auto"/>
                  </w:divBdr>
                </w:div>
              </w:divsChild>
            </w:div>
            <w:div w:id="386076192">
              <w:marLeft w:val="0"/>
              <w:marRight w:val="0"/>
              <w:marTop w:val="0"/>
              <w:marBottom w:val="0"/>
              <w:divBdr>
                <w:top w:val="none" w:sz="0" w:space="0" w:color="auto"/>
                <w:left w:val="none" w:sz="0" w:space="0" w:color="auto"/>
                <w:bottom w:val="none" w:sz="0" w:space="0" w:color="auto"/>
                <w:right w:val="none" w:sz="0" w:space="0" w:color="auto"/>
              </w:divBdr>
              <w:divsChild>
                <w:div w:id="1633750321">
                  <w:marLeft w:val="0"/>
                  <w:marRight w:val="0"/>
                  <w:marTop w:val="0"/>
                  <w:marBottom w:val="0"/>
                  <w:divBdr>
                    <w:top w:val="none" w:sz="0" w:space="0" w:color="auto"/>
                    <w:left w:val="none" w:sz="0" w:space="0" w:color="auto"/>
                    <w:bottom w:val="none" w:sz="0" w:space="0" w:color="auto"/>
                    <w:right w:val="none" w:sz="0" w:space="0" w:color="auto"/>
                  </w:divBdr>
                </w:div>
              </w:divsChild>
            </w:div>
            <w:div w:id="478772119">
              <w:marLeft w:val="0"/>
              <w:marRight w:val="0"/>
              <w:marTop w:val="0"/>
              <w:marBottom w:val="0"/>
              <w:divBdr>
                <w:top w:val="none" w:sz="0" w:space="0" w:color="auto"/>
                <w:left w:val="none" w:sz="0" w:space="0" w:color="auto"/>
                <w:bottom w:val="none" w:sz="0" w:space="0" w:color="auto"/>
                <w:right w:val="none" w:sz="0" w:space="0" w:color="auto"/>
              </w:divBdr>
              <w:divsChild>
                <w:div w:id="145972687">
                  <w:marLeft w:val="0"/>
                  <w:marRight w:val="0"/>
                  <w:marTop w:val="0"/>
                  <w:marBottom w:val="0"/>
                  <w:divBdr>
                    <w:top w:val="none" w:sz="0" w:space="0" w:color="auto"/>
                    <w:left w:val="none" w:sz="0" w:space="0" w:color="auto"/>
                    <w:bottom w:val="none" w:sz="0" w:space="0" w:color="auto"/>
                    <w:right w:val="none" w:sz="0" w:space="0" w:color="auto"/>
                  </w:divBdr>
                </w:div>
                <w:div w:id="202866157">
                  <w:marLeft w:val="0"/>
                  <w:marRight w:val="0"/>
                  <w:marTop w:val="0"/>
                  <w:marBottom w:val="0"/>
                  <w:divBdr>
                    <w:top w:val="none" w:sz="0" w:space="0" w:color="auto"/>
                    <w:left w:val="none" w:sz="0" w:space="0" w:color="auto"/>
                    <w:bottom w:val="none" w:sz="0" w:space="0" w:color="auto"/>
                    <w:right w:val="none" w:sz="0" w:space="0" w:color="auto"/>
                  </w:divBdr>
                </w:div>
                <w:div w:id="1679383838">
                  <w:marLeft w:val="0"/>
                  <w:marRight w:val="0"/>
                  <w:marTop w:val="0"/>
                  <w:marBottom w:val="0"/>
                  <w:divBdr>
                    <w:top w:val="none" w:sz="0" w:space="0" w:color="auto"/>
                    <w:left w:val="none" w:sz="0" w:space="0" w:color="auto"/>
                    <w:bottom w:val="none" w:sz="0" w:space="0" w:color="auto"/>
                    <w:right w:val="none" w:sz="0" w:space="0" w:color="auto"/>
                  </w:divBdr>
                </w:div>
                <w:div w:id="1841042557">
                  <w:marLeft w:val="0"/>
                  <w:marRight w:val="0"/>
                  <w:marTop w:val="0"/>
                  <w:marBottom w:val="0"/>
                  <w:divBdr>
                    <w:top w:val="none" w:sz="0" w:space="0" w:color="auto"/>
                    <w:left w:val="none" w:sz="0" w:space="0" w:color="auto"/>
                    <w:bottom w:val="none" w:sz="0" w:space="0" w:color="auto"/>
                    <w:right w:val="none" w:sz="0" w:space="0" w:color="auto"/>
                  </w:divBdr>
                </w:div>
                <w:div w:id="1876773647">
                  <w:marLeft w:val="0"/>
                  <w:marRight w:val="0"/>
                  <w:marTop w:val="0"/>
                  <w:marBottom w:val="0"/>
                  <w:divBdr>
                    <w:top w:val="none" w:sz="0" w:space="0" w:color="auto"/>
                    <w:left w:val="none" w:sz="0" w:space="0" w:color="auto"/>
                    <w:bottom w:val="none" w:sz="0" w:space="0" w:color="auto"/>
                    <w:right w:val="none" w:sz="0" w:space="0" w:color="auto"/>
                  </w:divBdr>
                </w:div>
              </w:divsChild>
            </w:div>
            <w:div w:id="654992387">
              <w:marLeft w:val="0"/>
              <w:marRight w:val="0"/>
              <w:marTop w:val="0"/>
              <w:marBottom w:val="0"/>
              <w:divBdr>
                <w:top w:val="none" w:sz="0" w:space="0" w:color="auto"/>
                <w:left w:val="none" w:sz="0" w:space="0" w:color="auto"/>
                <w:bottom w:val="none" w:sz="0" w:space="0" w:color="auto"/>
                <w:right w:val="none" w:sz="0" w:space="0" w:color="auto"/>
              </w:divBdr>
              <w:divsChild>
                <w:div w:id="760223136">
                  <w:marLeft w:val="0"/>
                  <w:marRight w:val="0"/>
                  <w:marTop w:val="0"/>
                  <w:marBottom w:val="0"/>
                  <w:divBdr>
                    <w:top w:val="none" w:sz="0" w:space="0" w:color="auto"/>
                    <w:left w:val="none" w:sz="0" w:space="0" w:color="auto"/>
                    <w:bottom w:val="none" w:sz="0" w:space="0" w:color="auto"/>
                    <w:right w:val="none" w:sz="0" w:space="0" w:color="auto"/>
                  </w:divBdr>
                </w:div>
              </w:divsChild>
            </w:div>
            <w:div w:id="755593754">
              <w:marLeft w:val="0"/>
              <w:marRight w:val="0"/>
              <w:marTop w:val="0"/>
              <w:marBottom w:val="0"/>
              <w:divBdr>
                <w:top w:val="none" w:sz="0" w:space="0" w:color="auto"/>
                <w:left w:val="none" w:sz="0" w:space="0" w:color="auto"/>
                <w:bottom w:val="none" w:sz="0" w:space="0" w:color="auto"/>
                <w:right w:val="none" w:sz="0" w:space="0" w:color="auto"/>
              </w:divBdr>
              <w:divsChild>
                <w:div w:id="599606635">
                  <w:marLeft w:val="0"/>
                  <w:marRight w:val="0"/>
                  <w:marTop w:val="0"/>
                  <w:marBottom w:val="0"/>
                  <w:divBdr>
                    <w:top w:val="none" w:sz="0" w:space="0" w:color="auto"/>
                    <w:left w:val="none" w:sz="0" w:space="0" w:color="auto"/>
                    <w:bottom w:val="none" w:sz="0" w:space="0" w:color="auto"/>
                    <w:right w:val="none" w:sz="0" w:space="0" w:color="auto"/>
                  </w:divBdr>
                </w:div>
              </w:divsChild>
            </w:div>
            <w:div w:id="946161057">
              <w:marLeft w:val="0"/>
              <w:marRight w:val="0"/>
              <w:marTop w:val="0"/>
              <w:marBottom w:val="0"/>
              <w:divBdr>
                <w:top w:val="none" w:sz="0" w:space="0" w:color="auto"/>
                <w:left w:val="none" w:sz="0" w:space="0" w:color="auto"/>
                <w:bottom w:val="none" w:sz="0" w:space="0" w:color="auto"/>
                <w:right w:val="none" w:sz="0" w:space="0" w:color="auto"/>
              </w:divBdr>
              <w:divsChild>
                <w:div w:id="1042678552">
                  <w:marLeft w:val="0"/>
                  <w:marRight w:val="0"/>
                  <w:marTop w:val="0"/>
                  <w:marBottom w:val="0"/>
                  <w:divBdr>
                    <w:top w:val="none" w:sz="0" w:space="0" w:color="auto"/>
                    <w:left w:val="none" w:sz="0" w:space="0" w:color="auto"/>
                    <w:bottom w:val="none" w:sz="0" w:space="0" w:color="auto"/>
                    <w:right w:val="none" w:sz="0" w:space="0" w:color="auto"/>
                  </w:divBdr>
                </w:div>
              </w:divsChild>
            </w:div>
            <w:div w:id="1214852318">
              <w:marLeft w:val="0"/>
              <w:marRight w:val="0"/>
              <w:marTop w:val="0"/>
              <w:marBottom w:val="0"/>
              <w:divBdr>
                <w:top w:val="none" w:sz="0" w:space="0" w:color="auto"/>
                <w:left w:val="none" w:sz="0" w:space="0" w:color="auto"/>
                <w:bottom w:val="none" w:sz="0" w:space="0" w:color="auto"/>
                <w:right w:val="none" w:sz="0" w:space="0" w:color="auto"/>
              </w:divBdr>
              <w:divsChild>
                <w:div w:id="1862350950">
                  <w:marLeft w:val="0"/>
                  <w:marRight w:val="0"/>
                  <w:marTop w:val="0"/>
                  <w:marBottom w:val="0"/>
                  <w:divBdr>
                    <w:top w:val="none" w:sz="0" w:space="0" w:color="auto"/>
                    <w:left w:val="none" w:sz="0" w:space="0" w:color="auto"/>
                    <w:bottom w:val="none" w:sz="0" w:space="0" w:color="auto"/>
                    <w:right w:val="none" w:sz="0" w:space="0" w:color="auto"/>
                  </w:divBdr>
                </w:div>
              </w:divsChild>
            </w:div>
            <w:div w:id="1234924879">
              <w:marLeft w:val="0"/>
              <w:marRight w:val="0"/>
              <w:marTop w:val="0"/>
              <w:marBottom w:val="0"/>
              <w:divBdr>
                <w:top w:val="none" w:sz="0" w:space="0" w:color="auto"/>
                <w:left w:val="none" w:sz="0" w:space="0" w:color="auto"/>
                <w:bottom w:val="none" w:sz="0" w:space="0" w:color="auto"/>
                <w:right w:val="none" w:sz="0" w:space="0" w:color="auto"/>
              </w:divBdr>
              <w:divsChild>
                <w:div w:id="1649627007">
                  <w:marLeft w:val="0"/>
                  <w:marRight w:val="0"/>
                  <w:marTop w:val="0"/>
                  <w:marBottom w:val="0"/>
                  <w:divBdr>
                    <w:top w:val="none" w:sz="0" w:space="0" w:color="auto"/>
                    <w:left w:val="none" w:sz="0" w:space="0" w:color="auto"/>
                    <w:bottom w:val="none" w:sz="0" w:space="0" w:color="auto"/>
                    <w:right w:val="none" w:sz="0" w:space="0" w:color="auto"/>
                  </w:divBdr>
                </w:div>
              </w:divsChild>
            </w:div>
            <w:div w:id="1289900529">
              <w:marLeft w:val="0"/>
              <w:marRight w:val="0"/>
              <w:marTop w:val="0"/>
              <w:marBottom w:val="0"/>
              <w:divBdr>
                <w:top w:val="none" w:sz="0" w:space="0" w:color="auto"/>
                <w:left w:val="none" w:sz="0" w:space="0" w:color="auto"/>
                <w:bottom w:val="none" w:sz="0" w:space="0" w:color="auto"/>
                <w:right w:val="none" w:sz="0" w:space="0" w:color="auto"/>
              </w:divBdr>
              <w:divsChild>
                <w:div w:id="118500247">
                  <w:marLeft w:val="0"/>
                  <w:marRight w:val="0"/>
                  <w:marTop w:val="0"/>
                  <w:marBottom w:val="0"/>
                  <w:divBdr>
                    <w:top w:val="none" w:sz="0" w:space="0" w:color="auto"/>
                    <w:left w:val="none" w:sz="0" w:space="0" w:color="auto"/>
                    <w:bottom w:val="none" w:sz="0" w:space="0" w:color="auto"/>
                    <w:right w:val="none" w:sz="0" w:space="0" w:color="auto"/>
                  </w:divBdr>
                </w:div>
              </w:divsChild>
            </w:div>
            <w:div w:id="1307783943">
              <w:marLeft w:val="0"/>
              <w:marRight w:val="0"/>
              <w:marTop w:val="0"/>
              <w:marBottom w:val="0"/>
              <w:divBdr>
                <w:top w:val="none" w:sz="0" w:space="0" w:color="auto"/>
                <w:left w:val="none" w:sz="0" w:space="0" w:color="auto"/>
                <w:bottom w:val="none" w:sz="0" w:space="0" w:color="auto"/>
                <w:right w:val="none" w:sz="0" w:space="0" w:color="auto"/>
              </w:divBdr>
              <w:divsChild>
                <w:div w:id="1864980838">
                  <w:marLeft w:val="0"/>
                  <w:marRight w:val="0"/>
                  <w:marTop w:val="0"/>
                  <w:marBottom w:val="0"/>
                  <w:divBdr>
                    <w:top w:val="none" w:sz="0" w:space="0" w:color="auto"/>
                    <w:left w:val="none" w:sz="0" w:space="0" w:color="auto"/>
                    <w:bottom w:val="none" w:sz="0" w:space="0" w:color="auto"/>
                    <w:right w:val="none" w:sz="0" w:space="0" w:color="auto"/>
                  </w:divBdr>
                </w:div>
              </w:divsChild>
            </w:div>
            <w:div w:id="1691565940">
              <w:marLeft w:val="0"/>
              <w:marRight w:val="0"/>
              <w:marTop w:val="0"/>
              <w:marBottom w:val="0"/>
              <w:divBdr>
                <w:top w:val="none" w:sz="0" w:space="0" w:color="auto"/>
                <w:left w:val="none" w:sz="0" w:space="0" w:color="auto"/>
                <w:bottom w:val="none" w:sz="0" w:space="0" w:color="auto"/>
                <w:right w:val="none" w:sz="0" w:space="0" w:color="auto"/>
              </w:divBdr>
              <w:divsChild>
                <w:div w:id="595866433">
                  <w:marLeft w:val="0"/>
                  <w:marRight w:val="0"/>
                  <w:marTop w:val="0"/>
                  <w:marBottom w:val="0"/>
                  <w:divBdr>
                    <w:top w:val="none" w:sz="0" w:space="0" w:color="auto"/>
                    <w:left w:val="none" w:sz="0" w:space="0" w:color="auto"/>
                    <w:bottom w:val="none" w:sz="0" w:space="0" w:color="auto"/>
                    <w:right w:val="none" w:sz="0" w:space="0" w:color="auto"/>
                  </w:divBdr>
                </w:div>
              </w:divsChild>
            </w:div>
            <w:div w:id="1711881886">
              <w:marLeft w:val="0"/>
              <w:marRight w:val="0"/>
              <w:marTop w:val="0"/>
              <w:marBottom w:val="0"/>
              <w:divBdr>
                <w:top w:val="none" w:sz="0" w:space="0" w:color="auto"/>
                <w:left w:val="none" w:sz="0" w:space="0" w:color="auto"/>
                <w:bottom w:val="none" w:sz="0" w:space="0" w:color="auto"/>
                <w:right w:val="none" w:sz="0" w:space="0" w:color="auto"/>
              </w:divBdr>
              <w:divsChild>
                <w:div w:id="511993859">
                  <w:marLeft w:val="0"/>
                  <w:marRight w:val="0"/>
                  <w:marTop w:val="0"/>
                  <w:marBottom w:val="0"/>
                  <w:divBdr>
                    <w:top w:val="none" w:sz="0" w:space="0" w:color="auto"/>
                    <w:left w:val="none" w:sz="0" w:space="0" w:color="auto"/>
                    <w:bottom w:val="none" w:sz="0" w:space="0" w:color="auto"/>
                    <w:right w:val="none" w:sz="0" w:space="0" w:color="auto"/>
                  </w:divBdr>
                </w:div>
              </w:divsChild>
            </w:div>
            <w:div w:id="1742169353">
              <w:marLeft w:val="0"/>
              <w:marRight w:val="0"/>
              <w:marTop w:val="0"/>
              <w:marBottom w:val="0"/>
              <w:divBdr>
                <w:top w:val="none" w:sz="0" w:space="0" w:color="auto"/>
                <w:left w:val="none" w:sz="0" w:space="0" w:color="auto"/>
                <w:bottom w:val="none" w:sz="0" w:space="0" w:color="auto"/>
                <w:right w:val="none" w:sz="0" w:space="0" w:color="auto"/>
              </w:divBdr>
              <w:divsChild>
                <w:div w:id="430664692">
                  <w:marLeft w:val="0"/>
                  <w:marRight w:val="0"/>
                  <w:marTop w:val="0"/>
                  <w:marBottom w:val="0"/>
                  <w:divBdr>
                    <w:top w:val="none" w:sz="0" w:space="0" w:color="auto"/>
                    <w:left w:val="none" w:sz="0" w:space="0" w:color="auto"/>
                    <w:bottom w:val="none" w:sz="0" w:space="0" w:color="auto"/>
                    <w:right w:val="none" w:sz="0" w:space="0" w:color="auto"/>
                  </w:divBdr>
                </w:div>
                <w:div w:id="720398269">
                  <w:marLeft w:val="0"/>
                  <w:marRight w:val="0"/>
                  <w:marTop w:val="0"/>
                  <w:marBottom w:val="0"/>
                  <w:divBdr>
                    <w:top w:val="none" w:sz="0" w:space="0" w:color="auto"/>
                    <w:left w:val="none" w:sz="0" w:space="0" w:color="auto"/>
                    <w:bottom w:val="none" w:sz="0" w:space="0" w:color="auto"/>
                    <w:right w:val="none" w:sz="0" w:space="0" w:color="auto"/>
                  </w:divBdr>
                </w:div>
              </w:divsChild>
            </w:div>
            <w:div w:id="1754744830">
              <w:marLeft w:val="0"/>
              <w:marRight w:val="0"/>
              <w:marTop w:val="0"/>
              <w:marBottom w:val="0"/>
              <w:divBdr>
                <w:top w:val="none" w:sz="0" w:space="0" w:color="auto"/>
                <w:left w:val="none" w:sz="0" w:space="0" w:color="auto"/>
                <w:bottom w:val="none" w:sz="0" w:space="0" w:color="auto"/>
                <w:right w:val="none" w:sz="0" w:space="0" w:color="auto"/>
              </w:divBdr>
              <w:divsChild>
                <w:div w:id="1490756817">
                  <w:marLeft w:val="0"/>
                  <w:marRight w:val="0"/>
                  <w:marTop w:val="0"/>
                  <w:marBottom w:val="0"/>
                  <w:divBdr>
                    <w:top w:val="none" w:sz="0" w:space="0" w:color="auto"/>
                    <w:left w:val="none" w:sz="0" w:space="0" w:color="auto"/>
                    <w:bottom w:val="none" w:sz="0" w:space="0" w:color="auto"/>
                    <w:right w:val="none" w:sz="0" w:space="0" w:color="auto"/>
                  </w:divBdr>
                </w:div>
              </w:divsChild>
            </w:div>
            <w:div w:id="2013333231">
              <w:marLeft w:val="0"/>
              <w:marRight w:val="0"/>
              <w:marTop w:val="0"/>
              <w:marBottom w:val="0"/>
              <w:divBdr>
                <w:top w:val="none" w:sz="0" w:space="0" w:color="auto"/>
                <w:left w:val="none" w:sz="0" w:space="0" w:color="auto"/>
                <w:bottom w:val="none" w:sz="0" w:space="0" w:color="auto"/>
                <w:right w:val="none" w:sz="0" w:space="0" w:color="auto"/>
              </w:divBdr>
              <w:divsChild>
                <w:div w:id="1534341860">
                  <w:marLeft w:val="0"/>
                  <w:marRight w:val="0"/>
                  <w:marTop w:val="0"/>
                  <w:marBottom w:val="0"/>
                  <w:divBdr>
                    <w:top w:val="none" w:sz="0" w:space="0" w:color="auto"/>
                    <w:left w:val="none" w:sz="0" w:space="0" w:color="auto"/>
                    <w:bottom w:val="none" w:sz="0" w:space="0" w:color="auto"/>
                    <w:right w:val="none" w:sz="0" w:space="0" w:color="auto"/>
                  </w:divBdr>
                </w:div>
              </w:divsChild>
            </w:div>
            <w:div w:id="2034457588">
              <w:marLeft w:val="0"/>
              <w:marRight w:val="0"/>
              <w:marTop w:val="0"/>
              <w:marBottom w:val="0"/>
              <w:divBdr>
                <w:top w:val="none" w:sz="0" w:space="0" w:color="auto"/>
                <w:left w:val="none" w:sz="0" w:space="0" w:color="auto"/>
                <w:bottom w:val="none" w:sz="0" w:space="0" w:color="auto"/>
                <w:right w:val="none" w:sz="0" w:space="0" w:color="auto"/>
              </w:divBdr>
              <w:divsChild>
                <w:div w:id="312678519">
                  <w:marLeft w:val="0"/>
                  <w:marRight w:val="0"/>
                  <w:marTop w:val="0"/>
                  <w:marBottom w:val="0"/>
                  <w:divBdr>
                    <w:top w:val="none" w:sz="0" w:space="0" w:color="auto"/>
                    <w:left w:val="none" w:sz="0" w:space="0" w:color="auto"/>
                    <w:bottom w:val="none" w:sz="0" w:space="0" w:color="auto"/>
                    <w:right w:val="none" w:sz="0" w:space="0" w:color="auto"/>
                  </w:divBdr>
                </w:div>
                <w:div w:id="537089940">
                  <w:marLeft w:val="0"/>
                  <w:marRight w:val="0"/>
                  <w:marTop w:val="0"/>
                  <w:marBottom w:val="0"/>
                  <w:divBdr>
                    <w:top w:val="none" w:sz="0" w:space="0" w:color="auto"/>
                    <w:left w:val="none" w:sz="0" w:space="0" w:color="auto"/>
                    <w:bottom w:val="none" w:sz="0" w:space="0" w:color="auto"/>
                    <w:right w:val="none" w:sz="0" w:space="0" w:color="auto"/>
                  </w:divBdr>
                </w:div>
                <w:div w:id="2013756621">
                  <w:marLeft w:val="0"/>
                  <w:marRight w:val="0"/>
                  <w:marTop w:val="0"/>
                  <w:marBottom w:val="0"/>
                  <w:divBdr>
                    <w:top w:val="none" w:sz="0" w:space="0" w:color="auto"/>
                    <w:left w:val="none" w:sz="0" w:space="0" w:color="auto"/>
                    <w:bottom w:val="none" w:sz="0" w:space="0" w:color="auto"/>
                    <w:right w:val="none" w:sz="0" w:space="0" w:color="auto"/>
                  </w:divBdr>
                </w:div>
                <w:div w:id="2032143714">
                  <w:marLeft w:val="0"/>
                  <w:marRight w:val="0"/>
                  <w:marTop w:val="0"/>
                  <w:marBottom w:val="0"/>
                  <w:divBdr>
                    <w:top w:val="none" w:sz="0" w:space="0" w:color="auto"/>
                    <w:left w:val="none" w:sz="0" w:space="0" w:color="auto"/>
                    <w:bottom w:val="none" w:sz="0" w:space="0" w:color="auto"/>
                    <w:right w:val="none" w:sz="0" w:space="0" w:color="auto"/>
                  </w:divBdr>
                </w:div>
              </w:divsChild>
            </w:div>
            <w:div w:id="2072070359">
              <w:marLeft w:val="0"/>
              <w:marRight w:val="0"/>
              <w:marTop w:val="0"/>
              <w:marBottom w:val="0"/>
              <w:divBdr>
                <w:top w:val="none" w:sz="0" w:space="0" w:color="auto"/>
                <w:left w:val="none" w:sz="0" w:space="0" w:color="auto"/>
                <w:bottom w:val="none" w:sz="0" w:space="0" w:color="auto"/>
                <w:right w:val="none" w:sz="0" w:space="0" w:color="auto"/>
              </w:divBdr>
              <w:divsChild>
                <w:div w:id="103634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775108">
      <w:bodyDiv w:val="1"/>
      <w:marLeft w:val="0"/>
      <w:marRight w:val="0"/>
      <w:marTop w:val="0"/>
      <w:marBottom w:val="0"/>
      <w:divBdr>
        <w:top w:val="none" w:sz="0" w:space="0" w:color="auto"/>
        <w:left w:val="none" w:sz="0" w:space="0" w:color="auto"/>
        <w:bottom w:val="none" w:sz="0" w:space="0" w:color="auto"/>
        <w:right w:val="none" w:sz="0" w:space="0" w:color="auto"/>
      </w:divBdr>
    </w:div>
    <w:div w:id="1934237532">
      <w:bodyDiv w:val="1"/>
      <w:marLeft w:val="0"/>
      <w:marRight w:val="0"/>
      <w:marTop w:val="0"/>
      <w:marBottom w:val="0"/>
      <w:divBdr>
        <w:top w:val="none" w:sz="0" w:space="0" w:color="auto"/>
        <w:left w:val="none" w:sz="0" w:space="0" w:color="auto"/>
        <w:bottom w:val="none" w:sz="0" w:space="0" w:color="auto"/>
        <w:right w:val="none" w:sz="0" w:space="0" w:color="auto"/>
      </w:divBdr>
    </w:div>
    <w:div w:id="2080668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1EB3618C6FD4072ACA58F66C4E85C3F"/>
        <w:category>
          <w:name w:val="Général"/>
          <w:gallery w:val="placeholder"/>
        </w:category>
        <w:types>
          <w:type w:val="bbPlcHdr"/>
        </w:types>
        <w:behaviors>
          <w:behavior w:val="content"/>
        </w:behaviors>
        <w:guid w:val="{EC591A0E-FED1-499D-9BB8-581ABAFCEC92}"/>
      </w:docPartPr>
      <w:docPartBody>
        <w:p w:rsidR="00F506EE" w:rsidRDefault="0098487A" w:rsidP="0098487A">
          <w:pPr>
            <w:pStyle w:val="D1EB3618C6FD4072ACA58F66C4E85C3F"/>
          </w:pPr>
          <w:r>
            <w:rPr>
              <w:caps/>
              <w:color w:val="FFFFFF" w:themeColor="background1"/>
            </w:rPr>
            <w:t>[Nom de l’auteur]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Nunito">
    <w:panose1 w:val="00000500000000000000"/>
    <w:charset w:val="00"/>
    <w:family w:val="auto"/>
    <w:pitch w:val="variable"/>
    <w:sig w:usb0="20000007" w:usb1="00000001" w:usb2="00000000" w:usb3="00000000" w:csb0="00000193" w:csb1="00000000"/>
  </w:font>
  <w:font w:name="&quot;Times New Roman&quot;,serif">
    <w:altName w:val="Cambria"/>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87A"/>
    <w:rsid w:val="00004A47"/>
    <w:rsid w:val="0005520D"/>
    <w:rsid w:val="00070CF9"/>
    <w:rsid w:val="000958C6"/>
    <w:rsid w:val="000E054B"/>
    <w:rsid w:val="0015221E"/>
    <w:rsid w:val="001C05BC"/>
    <w:rsid w:val="001C0E24"/>
    <w:rsid w:val="002834CB"/>
    <w:rsid w:val="003315B4"/>
    <w:rsid w:val="00387DC6"/>
    <w:rsid w:val="003B7793"/>
    <w:rsid w:val="003D3783"/>
    <w:rsid w:val="004167A1"/>
    <w:rsid w:val="00417B33"/>
    <w:rsid w:val="004243DD"/>
    <w:rsid w:val="0042456C"/>
    <w:rsid w:val="0042504F"/>
    <w:rsid w:val="005675D0"/>
    <w:rsid w:val="005753B0"/>
    <w:rsid w:val="005B0C01"/>
    <w:rsid w:val="00603359"/>
    <w:rsid w:val="0065511F"/>
    <w:rsid w:val="00663B69"/>
    <w:rsid w:val="00670F26"/>
    <w:rsid w:val="006743DB"/>
    <w:rsid w:val="006B0E77"/>
    <w:rsid w:val="0079699B"/>
    <w:rsid w:val="007A24B2"/>
    <w:rsid w:val="00811693"/>
    <w:rsid w:val="00843C19"/>
    <w:rsid w:val="008649C3"/>
    <w:rsid w:val="00882010"/>
    <w:rsid w:val="008C7AD1"/>
    <w:rsid w:val="008E33CE"/>
    <w:rsid w:val="0098487A"/>
    <w:rsid w:val="009D2434"/>
    <w:rsid w:val="00A22A8F"/>
    <w:rsid w:val="00A6489C"/>
    <w:rsid w:val="00AC0D0F"/>
    <w:rsid w:val="00AD3514"/>
    <w:rsid w:val="00B31264"/>
    <w:rsid w:val="00B4292F"/>
    <w:rsid w:val="00B635FB"/>
    <w:rsid w:val="00BB6BA4"/>
    <w:rsid w:val="00C6225D"/>
    <w:rsid w:val="00CA2F38"/>
    <w:rsid w:val="00CB5510"/>
    <w:rsid w:val="00CB7F77"/>
    <w:rsid w:val="00D200E6"/>
    <w:rsid w:val="00D35299"/>
    <w:rsid w:val="00D722E9"/>
    <w:rsid w:val="00D76E74"/>
    <w:rsid w:val="00DA1E92"/>
    <w:rsid w:val="00E35D4B"/>
    <w:rsid w:val="00E92448"/>
    <w:rsid w:val="00F1217E"/>
    <w:rsid w:val="00F126C3"/>
    <w:rsid w:val="00F506EE"/>
    <w:rsid w:val="00F72291"/>
    <w:rsid w:val="00F733AA"/>
    <w:rsid w:val="00FF03D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1EB3618C6FD4072ACA58F66C4E85C3F">
    <w:name w:val="D1EB3618C6FD4072ACA58F66C4E85C3F"/>
    <w:rsid w:val="0098487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Service de développement des compétences</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6a28cee0-36b7-4f96-afb0-b4337cf20db3" xsi:nil="true"/>
    <lcf76f155ced4ddcb4097134ff3c332f xmlns="a63485d4-2133-49c8-80ed-a1cca3cfe3d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12A0FB57B77CC4EB3E755EEE372369C" ma:contentTypeVersion="18" ma:contentTypeDescription="Crée un document." ma:contentTypeScope="" ma:versionID="bc850cf02ffa8915a50768c6263385af">
  <xsd:schema xmlns:xsd="http://www.w3.org/2001/XMLSchema" xmlns:xs="http://www.w3.org/2001/XMLSchema" xmlns:p="http://schemas.microsoft.com/office/2006/metadata/properties" xmlns:ns2="a63485d4-2133-49c8-80ed-a1cca3cfe3dc" xmlns:ns3="6a28cee0-36b7-4f96-afb0-b4337cf20db3" targetNamespace="http://schemas.microsoft.com/office/2006/metadata/properties" ma:root="true" ma:fieldsID="b633b085d0e6da7115f1436c8bfa9182" ns2:_="" ns3:_="">
    <xsd:import namespace="a63485d4-2133-49c8-80ed-a1cca3cfe3dc"/>
    <xsd:import namespace="6a28cee0-36b7-4f96-afb0-b4337cf20db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3485d4-2133-49c8-80ed-a1cca3cfe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28cee0-36b7-4f96-afb0-b4337cf20db3"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53da8c9-bffc-46bd-89d3-1b819ff11ac2}" ma:internalName="TaxCatchAll" ma:showField="CatchAllData" ma:web="6a28cee0-36b7-4f96-afb0-b4337cf20d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C6C0C12-C6B7-4D63-A9A4-CEC51D9E2B08}">
  <ds:schemaRefs>
    <ds:schemaRef ds:uri="http://schemas.microsoft.com/office/2006/metadata/properties"/>
    <ds:schemaRef ds:uri="http://schemas.microsoft.com/office/infopath/2007/PartnerControls"/>
    <ds:schemaRef ds:uri="6a28cee0-36b7-4f96-afb0-b4337cf20db3"/>
    <ds:schemaRef ds:uri="a63485d4-2133-49c8-80ed-a1cca3cfe3dc"/>
  </ds:schemaRefs>
</ds:datastoreItem>
</file>

<file path=customXml/itemProps3.xml><?xml version="1.0" encoding="utf-8"?>
<ds:datastoreItem xmlns:ds="http://schemas.openxmlformats.org/officeDocument/2006/customXml" ds:itemID="{3052A0BB-C3DC-4D41-A487-F500F6DC6E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3485d4-2133-49c8-80ed-a1cca3cfe3dc"/>
    <ds:schemaRef ds:uri="6a28cee0-36b7-4f96-afb0-b4337cf20d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DEBB7A-C230-4E12-AEA3-037D50B18884}">
  <ds:schemaRefs>
    <ds:schemaRef ds:uri="http://schemas.openxmlformats.org/officeDocument/2006/bibliography"/>
  </ds:schemaRefs>
</ds:datastoreItem>
</file>

<file path=customXml/itemProps5.xml><?xml version="1.0" encoding="utf-8"?>
<ds:datastoreItem xmlns:ds="http://schemas.openxmlformats.org/officeDocument/2006/customXml" ds:itemID="{F9F2A208-4BC9-4CBB-8158-184EE1E865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8</Pages>
  <Words>2540</Words>
  <Characters>13970</Characters>
  <Application>Microsoft Office Word</Application>
  <DocSecurity>0</DocSecurity>
  <Lines>116</Lines>
  <Paragraphs>32</Paragraphs>
  <ScaleCrop>false</ScaleCrop>
  <HeadingPairs>
    <vt:vector size="2" baseType="variant">
      <vt:variant>
        <vt:lpstr>Titre</vt:lpstr>
      </vt:variant>
      <vt:variant>
        <vt:i4>1</vt:i4>
      </vt:variant>
    </vt:vector>
  </HeadingPairs>
  <TitlesOfParts>
    <vt:vector size="1" baseType="lpstr">
      <vt:lpstr>CDC_formation_Safeguarding</vt:lpstr>
    </vt:vector>
  </TitlesOfParts>
  <Company>Handicap International – Humanity &amp; INCLUSION</Company>
  <LinksUpToDate>false</LinksUpToDate>
  <CharactersWithSpaces>16478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CDC_formation_Safeguarding</dc:title>
  <dc:subject>Version 2, Edition mars 2021</dc:subject>
  <dc:creator>© Handicap International – Humanité &amp; inclusion – Service Développement des Compétences                         Date de création : 08/2024 – Date de mise à jour : 22/08/2024</dc:creator>
  <cp:keywords>, docId:8B6719BCEF62CB879ACD7F606FAAF7CF</cp:keywords>
  <cp:lastModifiedBy>Sanskriti SACHDEV</cp:lastModifiedBy>
  <cp:revision>122</cp:revision>
  <cp:lastPrinted>2024-08-27T16:38:00Z</cp:lastPrinted>
  <dcterms:created xsi:type="dcterms:W3CDTF">2025-04-17T16:47:00Z</dcterms:created>
  <dcterms:modified xsi:type="dcterms:W3CDTF">2025-06-12T12:51:00Z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0x010100D12A0FB57B77CC4EB3E755EEE372369C</vt:lpwstr>
  </property>
  <property fmtid="{D5CDD505-2E9C-101B-9397-08002B2CF9AE}" pid="3" name="MediaServiceImageTags">
    <vt:lpwstr/>
  </property>
</Properties>
</file>